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55635" w:rsidRPr="00DE2E99" w14:paraId="4023ACD5" w14:textId="77777777">
        <w:trPr>
          <w:trHeight w:val="217"/>
        </w:trPr>
        <w:tc>
          <w:tcPr>
            <w:tcW w:w="9639" w:type="dxa"/>
            <w:gridSpan w:val="4"/>
            <w:shd w:val="clear" w:color="auto" w:fill="3F0731"/>
          </w:tcPr>
          <w:p w14:paraId="472DB91F" w14:textId="77777777" w:rsidR="00C55635" w:rsidRPr="00DE2E99" w:rsidRDefault="00C55635" w:rsidP="005A6CF9">
            <w:pPr>
              <w:pStyle w:val="Documentname"/>
              <w:framePr w:hSpace="0" w:wrap="auto" w:vAnchor="margin" w:hAnchor="text" w:xAlign="left" w:yAlign="inline"/>
              <w:rPr>
                <w:rFonts w:ascii="Poppins" w:hAnsi="Poppins" w:cs="Poppins"/>
              </w:rPr>
            </w:pPr>
            <w:r w:rsidRPr="00DE2E99">
              <w:rPr>
                <w:rFonts w:ascii="Poppins" w:hAnsi="Poppins" w:cs="Poppins"/>
                <w:szCs w:val="28"/>
              </w:rPr>
              <w:t xml:space="preserve">Workgroup </w:t>
            </w:r>
            <w:r w:rsidR="00235693">
              <w:rPr>
                <w:rFonts w:ascii="Poppins" w:hAnsi="Poppins" w:cs="Poppins"/>
                <w:szCs w:val="28"/>
              </w:rPr>
              <w:t>Report</w:t>
            </w:r>
          </w:p>
        </w:tc>
      </w:tr>
      <w:tr w:rsidR="00C55635" w:rsidRPr="00DE2E99" w14:paraId="0B865B8A" w14:textId="77777777" w:rsidTr="005A3EA9">
        <w:trPr>
          <w:trHeight w:val="7435"/>
        </w:trPr>
        <w:tc>
          <w:tcPr>
            <w:tcW w:w="5103" w:type="dxa"/>
            <w:gridSpan w:val="2"/>
          </w:tcPr>
          <w:p w14:paraId="33AA47AA" w14:textId="45F0389B" w:rsidR="00C55635" w:rsidRPr="00DE2E99" w:rsidRDefault="00C55635">
            <w:pPr>
              <w:ind w:right="113"/>
              <w:rPr>
                <w:rFonts w:ascii="Poppins" w:hAnsi="Poppins" w:cs="Poppins"/>
                <w:b/>
                <w:color w:val="3F0731"/>
                <w:sz w:val="56"/>
                <w:szCs w:val="56"/>
              </w:rPr>
            </w:pPr>
            <w:r w:rsidRPr="00E47AB0">
              <w:rPr>
                <w:rFonts w:ascii="Poppins" w:hAnsi="Poppins" w:cs="Poppins"/>
                <w:b/>
                <w:color w:val="3F0731"/>
                <w:sz w:val="56"/>
                <w:szCs w:val="56"/>
              </w:rPr>
              <w:t>GC</w:t>
            </w:r>
            <w:r w:rsidR="00E0045D">
              <w:rPr>
                <w:rFonts w:ascii="Poppins" w:hAnsi="Poppins" w:cs="Poppins"/>
                <w:b/>
                <w:color w:val="3F0731"/>
                <w:sz w:val="56"/>
                <w:szCs w:val="56"/>
              </w:rPr>
              <w:t>139</w:t>
            </w:r>
            <w:r w:rsidRPr="00DE2E99">
              <w:rPr>
                <w:rFonts w:ascii="Poppins" w:hAnsi="Poppins" w:cs="Poppins"/>
                <w:b/>
                <w:color w:val="3F0731"/>
                <w:sz w:val="56"/>
                <w:szCs w:val="56"/>
              </w:rPr>
              <w:t>:</w:t>
            </w:r>
          </w:p>
          <w:p w14:paraId="6C4BE662" w14:textId="0F7A2D32" w:rsidR="00C55635" w:rsidRPr="00DE2E99" w:rsidRDefault="008A6C6B" w:rsidP="005A3EA9">
            <w:pPr>
              <w:spacing w:line="240" w:lineRule="auto"/>
              <w:rPr>
                <w:rFonts w:ascii="Poppins" w:hAnsi="Poppins" w:cs="Poppins"/>
              </w:rPr>
            </w:pPr>
            <w:r w:rsidRPr="008A6C6B">
              <w:rPr>
                <w:rFonts w:ascii="Poppins" w:hAnsi="Poppins" w:cs="Poppins"/>
                <w:b/>
                <w:color w:val="3F0731"/>
                <w:sz w:val="44"/>
                <w:szCs w:val="44"/>
              </w:rPr>
              <w:t xml:space="preserve">Enhanced Planning-Data Exchange to Facilitate Whole System Planning </w:t>
            </w:r>
            <w:r w:rsidR="00C55635" w:rsidRPr="00DE2E99">
              <w:rPr>
                <w:rFonts w:ascii="Poppins" w:hAnsi="Poppins" w:cs="Poppins"/>
                <w:b/>
              </w:rPr>
              <w:t>Overview:</w:t>
            </w:r>
            <w:r w:rsidR="00C55635" w:rsidRPr="00DE2E99">
              <w:rPr>
                <w:rFonts w:ascii="Poppins" w:hAnsi="Poppins" w:cs="Poppins"/>
                <w:noProof/>
              </w:rPr>
              <w:t xml:space="preserve"> </w:t>
            </w:r>
            <w:r w:rsidR="00E47AB0" w:rsidRPr="00E47AB0">
              <w:rPr>
                <w:rFonts w:ascii="Poppins" w:hAnsi="Poppins" w:cs="Poppins"/>
                <w:noProof/>
              </w:rPr>
              <w:t xml:space="preserve">To increase the scope and detail of planning-data exchange between Network Operators and NESO to help facilitate the transition to a smart, flexible energy system. </w:t>
            </w:r>
            <w:r w:rsidR="00C55635" w:rsidRPr="00DE2E99">
              <w:rPr>
                <w:rFonts w:ascii="Poppins" w:hAnsi="Poppins" w:cs="Poppins"/>
                <w:i/>
                <w:noProof/>
                <w:color w:val="FF0000"/>
              </w:rPr>
              <w:t xml:space="preserve"> </w:t>
            </w:r>
          </w:p>
          <w:p w14:paraId="3A381DFB" w14:textId="77777777" w:rsidR="00C55635" w:rsidRPr="00DE2E99" w:rsidRDefault="00C55635">
            <w:pPr>
              <w:rPr>
                <w:rFonts w:ascii="Poppins" w:hAnsi="Poppins" w:cs="Poppins"/>
              </w:rPr>
            </w:pPr>
          </w:p>
        </w:tc>
        <w:tc>
          <w:tcPr>
            <w:tcW w:w="4536" w:type="dxa"/>
            <w:gridSpan w:val="2"/>
          </w:tcPr>
          <w:p w14:paraId="15E2F935" w14:textId="77777777" w:rsidR="00C55635" w:rsidRPr="00DE2E99" w:rsidRDefault="00C55635">
            <w:pPr>
              <w:rPr>
                <w:rFonts w:ascii="Poppins" w:hAnsi="Poppins" w:cs="Poppins"/>
                <w:b/>
              </w:rPr>
            </w:pPr>
            <w:r w:rsidRPr="00DE2E99">
              <w:rPr>
                <w:rFonts w:ascii="Poppins" w:hAnsi="Poppins" w:cs="Poppins"/>
                <w:noProof/>
                <w:lang w:eastAsia="en-GB"/>
              </w:rPr>
              <mc:AlternateContent>
                <mc:Choice Requires="wpg">
                  <w:drawing>
                    <wp:anchor distT="0" distB="0" distL="114300" distR="114300" simplePos="0" relativeHeight="251658241" behindDoc="0" locked="0" layoutInCell="1" allowOverlap="1" wp14:anchorId="26150F6E" wp14:editId="31FF6F62">
                      <wp:simplePos x="0" y="0"/>
                      <wp:positionH relativeFrom="column">
                        <wp:posOffset>4445</wp:posOffset>
                      </wp:positionH>
                      <wp:positionV relativeFrom="paragraph">
                        <wp:posOffset>276860</wp:posOffset>
                      </wp:positionV>
                      <wp:extent cx="2777457" cy="4126693"/>
                      <wp:effectExtent l="0" t="19050" r="23495" b="45720"/>
                      <wp:wrapNone/>
                      <wp:docPr id="30" name="Group 30"/>
                      <wp:cNvGraphicFramePr/>
                      <a:graphic xmlns:a="http://schemas.openxmlformats.org/drawingml/2006/main">
                        <a:graphicData uri="http://schemas.microsoft.com/office/word/2010/wordprocessingGroup">
                          <wpg:wgp>
                            <wpg:cNvGrpSpPr/>
                            <wpg:grpSpPr>
                              <a:xfrm>
                                <a:off x="0" y="0"/>
                                <a:ext cx="2777457" cy="4126693"/>
                                <a:chOff x="-199" y="0"/>
                                <a:chExt cx="3335490" cy="3838374"/>
                              </a:xfrm>
                            </wpg:grpSpPr>
                            <wps:wsp>
                              <wps:cNvPr id="31" name="Rectangle: Rounded Corners 31"/>
                              <wps:cNvSpPr/>
                              <wps:spPr>
                                <a:xfrm>
                                  <a:off x="482373" y="25452"/>
                                  <a:ext cx="2852395" cy="426384"/>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AE2BF4" w14:textId="77777777" w:rsidR="00C55635" w:rsidRDefault="00C55635" w:rsidP="00C55635">
                                    <w:pPr>
                                      <w:spacing w:after="0"/>
                                      <w:rPr>
                                        <w:rFonts w:ascii="Poppins" w:hAnsi="Poppins" w:cs="Poppins"/>
                                        <w:b/>
                                        <w:color w:val="3F0731"/>
                                      </w:rPr>
                                    </w:pPr>
                                    <w:r w:rsidRPr="00326B0A">
                                      <w:rPr>
                                        <w:rFonts w:ascii="Poppins" w:hAnsi="Poppins" w:cs="Poppins"/>
                                        <w:b/>
                                        <w:color w:val="3F0731"/>
                                      </w:rPr>
                                      <w:t>Proposal Form</w:t>
                                    </w:r>
                                  </w:p>
                                  <w:p w14:paraId="77D9037B" w14:textId="711BA1DB" w:rsidR="00C55635" w:rsidRPr="00CA424B" w:rsidRDefault="00FA7F6A" w:rsidP="00C55635">
                                    <w:pPr>
                                      <w:spacing w:after="0"/>
                                      <w:rPr>
                                        <w:rFonts w:ascii="Poppins" w:hAnsi="Poppins" w:cs="Poppins"/>
                                        <w:bCs/>
                                        <w:color w:val="000000" w:themeColor="text1"/>
                                        <w:sz w:val="18"/>
                                        <w:szCs w:val="18"/>
                                      </w:rPr>
                                    </w:pPr>
                                    <w:r w:rsidRPr="00CA424B">
                                      <w:rPr>
                                        <w:rFonts w:ascii="Poppins" w:hAnsi="Poppins" w:cs="Poppins"/>
                                        <w:bCs/>
                                        <w:color w:val="000000" w:themeColor="text1"/>
                                        <w:sz w:val="18"/>
                                        <w:szCs w:val="18"/>
                                      </w:rPr>
                                      <w:t>1</w:t>
                                    </w:r>
                                    <w:r w:rsidR="00C97584" w:rsidRPr="00CA424B">
                                      <w:rPr>
                                        <w:rFonts w:ascii="Poppins" w:hAnsi="Poppins" w:cs="Poppins"/>
                                        <w:bCs/>
                                        <w:color w:val="000000" w:themeColor="text1"/>
                                        <w:sz w:val="18"/>
                                        <w:szCs w:val="18"/>
                                      </w:rPr>
                                      <w:t>2/02/2020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117" y="1089649"/>
                                  <a:ext cx="2843529" cy="431800"/>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00B659" w14:textId="77777777" w:rsidR="00C55635" w:rsidRDefault="00C55635" w:rsidP="00C55635">
                                    <w:pPr>
                                      <w:spacing w:after="0"/>
                                      <w:rPr>
                                        <w:rFonts w:ascii="Poppins" w:hAnsi="Poppins" w:cs="Poppins"/>
                                        <w:b/>
                                        <w:color w:val="3F0731"/>
                                      </w:rPr>
                                    </w:pPr>
                                    <w:r w:rsidRPr="00326B0A">
                                      <w:rPr>
                                        <w:rFonts w:ascii="Poppins" w:hAnsi="Poppins" w:cs="Poppins"/>
                                        <w:b/>
                                        <w:color w:val="3F0731"/>
                                      </w:rPr>
                                      <w:t>Workgroup Report</w:t>
                                    </w:r>
                                  </w:p>
                                  <w:p w14:paraId="0A7F0F62" w14:textId="62355DBB" w:rsidR="00C55635" w:rsidRPr="001256E2" w:rsidRDefault="00635DFA" w:rsidP="00C55635">
                                    <w:pPr>
                                      <w:spacing w:after="0"/>
                                      <w:rPr>
                                        <w:rFonts w:ascii="Poppins" w:hAnsi="Poppins" w:cs="Poppins"/>
                                        <w:bCs/>
                                        <w:color w:val="000000" w:themeColor="text1"/>
                                        <w:sz w:val="18"/>
                                        <w:szCs w:val="18"/>
                                      </w:rPr>
                                    </w:pPr>
                                    <w:r w:rsidRPr="001256E2">
                                      <w:rPr>
                                        <w:rFonts w:ascii="Poppins" w:hAnsi="Poppins" w:cs="Poppins"/>
                                        <w:bCs/>
                                        <w:color w:val="000000" w:themeColor="text1"/>
                                        <w:sz w:val="18"/>
                                        <w:szCs w:val="18"/>
                                      </w:rPr>
                                      <w:t xml:space="preserve">24 </w:t>
                                    </w:r>
                                    <w:r w:rsidR="001256E2" w:rsidRPr="001256E2">
                                      <w:rPr>
                                        <w:rFonts w:ascii="Poppins" w:hAnsi="Poppins" w:cs="Poppins"/>
                                        <w:bCs/>
                                        <w:color w:val="000000" w:themeColor="text1"/>
                                        <w:sz w:val="18"/>
                                        <w:szCs w:val="18"/>
                                      </w:rPr>
                                      <w:t>July 202</w:t>
                                    </w:r>
                                    <w:r w:rsidR="00DA541F">
                                      <w:rPr>
                                        <w:rFonts w:ascii="Poppins" w:hAnsi="Poppins" w:cs="Poppins"/>
                                        <w:bCs/>
                                        <w:color w:val="000000" w:themeColor="text1"/>
                                        <w:sz w:val="18"/>
                                        <w:szCs w:val="18"/>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193" y="1603573"/>
                                  <a:ext cx="2843529" cy="646745"/>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6587A4" w14:textId="77777777" w:rsidR="00C55635" w:rsidRDefault="00C55635" w:rsidP="00C55635">
                                    <w:pPr>
                                      <w:spacing w:after="0"/>
                                      <w:rPr>
                                        <w:rFonts w:ascii="Poppins" w:hAnsi="Poppins" w:cs="Poppins"/>
                                        <w:b/>
                                        <w:color w:val="3F0731"/>
                                      </w:rPr>
                                    </w:pPr>
                                    <w:r w:rsidRPr="00326B0A">
                                      <w:rPr>
                                        <w:rFonts w:ascii="Poppins" w:hAnsi="Poppins" w:cs="Poppins"/>
                                        <w:b/>
                                        <w:color w:val="3F0731"/>
                                      </w:rPr>
                                      <w:t>Code Administrator Consultation</w:t>
                                    </w:r>
                                  </w:p>
                                  <w:p w14:paraId="776E3342" w14:textId="2826C3CA" w:rsidR="00C55635" w:rsidRPr="00DA541F" w:rsidRDefault="001256E2" w:rsidP="00C55635">
                                    <w:pPr>
                                      <w:spacing w:after="0"/>
                                      <w:rPr>
                                        <w:rFonts w:ascii="Poppins" w:hAnsi="Poppins" w:cs="Poppins"/>
                                        <w:bCs/>
                                        <w:color w:val="000000" w:themeColor="text1"/>
                                        <w:sz w:val="18"/>
                                        <w:szCs w:val="18"/>
                                      </w:rPr>
                                    </w:pPr>
                                    <w:r w:rsidRPr="00DA541F">
                                      <w:rPr>
                                        <w:rFonts w:ascii="Poppins" w:hAnsi="Poppins" w:cs="Poppins"/>
                                        <w:bCs/>
                                        <w:color w:val="000000" w:themeColor="text1"/>
                                        <w:sz w:val="18"/>
                                        <w:szCs w:val="18"/>
                                      </w:rPr>
                                      <w:t xml:space="preserve">31 </w:t>
                                    </w:r>
                                    <w:r w:rsidR="008D008D" w:rsidRPr="00DA541F">
                                      <w:rPr>
                                        <w:rFonts w:ascii="Poppins" w:hAnsi="Poppins" w:cs="Poppins"/>
                                        <w:bCs/>
                                        <w:color w:val="000000" w:themeColor="text1"/>
                                        <w:sz w:val="18"/>
                                        <w:szCs w:val="18"/>
                                      </w:rPr>
                                      <w:t>July</w:t>
                                    </w:r>
                                    <w:ins w:id="1" w:author="Stuart McLarnon [NESO]" w:date="2025-07-24T10:23:00Z" w16du:dateUtc="2025-07-24T09:23:00Z">
                                      <w:r w:rsidR="00FC59E0">
                                        <w:rPr>
                                          <w:rFonts w:ascii="Poppins" w:hAnsi="Poppins" w:cs="Poppins"/>
                                          <w:bCs/>
                                          <w:color w:val="000000" w:themeColor="text1"/>
                                          <w:sz w:val="18"/>
                                          <w:szCs w:val="18"/>
                                        </w:rPr>
                                        <w:t xml:space="preserve"> </w:t>
                                      </w:r>
                                    </w:ins>
                                    <w:r w:rsidR="006A4E79" w:rsidRPr="00DA541F">
                                      <w:rPr>
                                        <w:rFonts w:ascii="Poppins" w:hAnsi="Poppins" w:cs="Poppins"/>
                                        <w:bCs/>
                                        <w:color w:val="000000" w:themeColor="text1"/>
                                        <w:sz w:val="18"/>
                                        <w:szCs w:val="18"/>
                                      </w:rPr>
                                      <w:t xml:space="preserve">2025 to </w:t>
                                    </w:r>
                                    <w:r w:rsidR="00DA541F" w:rsidRPr="00DA541F">
                                      <w:rPr>
                                        <w:rFonts w:ascii="Poppins" w:hAnsi="Poppins" w:cs="Poppins"/>
                                        <w:bCs/>
                                        <w:color w:val="000000" w:themeColor="text1"/>
                                        <w:sz w:val="18"/>
                                        <w:szCs w:val="18"/>
                                      </w:rPr>
                                      <w:t>01 August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91760" y="2303474"/>
                                  <a:ext cx="2843531"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5DEA65" w14:textId="77777777" w:rsidR="00C55635" w:rsidRDefault="00C55635" w:rsidP="00C55635">
                                    <w:pPr>
                                      <w:spacing w:after="0"/>
                                      <w:rPr>
                                        <w:rFonts w:ascii="Poppins" w:hAnsi="Poppins" w:cs="Poppins"/>
                                        <w:b/>
                                        <w:color w:val="3F0731"/>
                                      </w:rPr>
                                    </w:pPr>
                                    <w:r w:rsidRPr="00326B0A">
                                      <w:rPr>
                                        <w:rFonts w:ascii="Poppins" w:hAnsi="Poppins" w:cs="Poppins"/>
                                        <w:b/>
                                        <w:color w:val="3F0731"/>
                                      </w:rPr>
                                      <w:t>Draft Modification Report</w:t>
                                    </w:r>
                                  </w:p>
                                  <w:p w14:paraId="38F5D2B3" w14:textId="62C4E54C" w:rsidR="00C55635" w:rsidRPr="0093563D" w:rsidRDefault="0083378C" w:rsidP="00C55635">
                                    <w:pPr>
                                      <w:spacing w:after="0"/>
                                      <w:rPr>
                                        <w:rFonts w:ascii="Poppins" w:hAnsi="Poppins" w:cs="Poppins"/>
                                        <w:bCs/>
                                        <w:color w:val="000000" w:themeColor="text1"/>
                                        <w:sz w:val="18"/>
                                        <w:szCs w:val="18"/>
                                      </w:rPr>
                                    </w:pPr>
                                    <w:r w:rsidRPr="0093563D">
                                      <w:rPr>
                                        <w:rFonts w:ascii="Poppins" w:hAnsi="Poppins" w:cs="Poppins"/>
                                        <w:bCs/>
                                        <w:color w:val="000000" w:themeColor="text1"/>
                                        <w:sz w:val="18"/>
                                        <w:szCs w:val="18"/>
                                      </w:rPr>
                                      <w:t xml:space="preserve">25 September </w:t>
                                    </w:r>
                                    <w:r w:rsidR="0093563D" w:rsidRPr="0093563D">
                                      <w:rPr>
                                        <w:rFonts w:ascii="Poppins" w:hAnsi="Poppins" w:cs="Poppins"/>
                                        <w:bCs/>
                                        <w:color w:val="000000" w:themeColor="text1"/>
                                        <w:sz w:val="18"/>
                                        <w:szCs w:val="18"/>
                                      </w:rPr>
                                      <w:t>2025</w:t>
                                    </w:r>
                                  </w:p>
                                  <w:p w14:paraId="49A0E4BC"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391" y="2799608"/>
                                  <a:ext cx="2843530" cy="44297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8A2DA3" w14:textId="77777777" w:rsidR="00C55635" w:rsidRDefault="00C55635" w:rsidP="00C55635">
                                    <w:pPr>
                                      <w:spacing w:after="0"/>
                                      <w:rPr>
                                        <w:rFonts w:ascii="Poppins" w:hAnsi="Poppins" w:cs="Poppins"/>
                                        <w:b/>
                                        <w:color w:val="3F0731"/>
                                      </w:rPr>
                                    </w:pPr>
                                    <w:r w:rsidRPr="00326B0A">
                                      <w:rPr>
                                        <w:rFonts w:ascii="Poppins" w:hAnsi="Poppins" w:cs="Poppins"/>
                                        <w:b/>
                                        <w:color w:val="3F0731"/>
                                      </w:rPr>
                                      <w:t>Final Modification Report</w:t>
                                    </w:r>
                                  </w:p>
                                  <w:p w14:paraId="4A05ACDE" w14:textId="3C1FBF14" w:rsidR="00C55635" w:rsidRPr="009A51A6" w:rsidRDefault="009A51A6" w:rsidP="00C55635">
                                    <w:pPr>
                                      <w:spacing w:after="0"/>
                                      <w:rPr>
                                        <w:rFonts w:ascii="Poppins" w:hAnsi="Poppins" w:cs="Poppins"/>
                                        <w:bCs/>
                                        <w:color w:val="000000" w:themeColor="text1"/>
                                        <w:sz w:val="18"/>
                                        <w:szCs w:val="18"/>
                                      </w:rPr>
                                    </w:pPr>
                                    <w:r w:rsidRPr="009A51A6">
                                      <w:rPr>
                                        <w:rFonts w:ascii="Poppins" w:hAnsi="Poppins" w:cs="Poppins"/>
                                        <w:bCs/>
                                        <w:color w:val="000000" w:themeColor="text1"/>
                                        <w:sz w:val="18"/>
                                        <w:szCs w:val="18"/>
                                      </w:rPr>
                                      <w:t>07 October 2025</w:t>
                                    </w:r>
                                  </w:p>
                                  <w:p w14:paraId="56C594A4"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1577" y="3295741"/>
                                  <a:ext cx="2843529"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D7DE8B" w14:textId="77777777" w:rsidR="00C55635" w:rsidRDefault="00C55635" w:rsidP="00C55635">
                                    <w:pPr>
                                      <w:spacing w:after="0"/>
                                      <w:rPr>
                                        <w:rFonts w:ascii="Poppins" w:hAnsi="Poppins" w:cs="Poppins"/>
                                        <w:b/>
                                        <w:color w:val="3F0731"/>
                                      </w:rPr>
                                    </w:pPr>
                                    <w:r w:rsidRPr="00326B0A">
                                      <w:rPr>
                                        <w:rFonts w:ascii="Poppins" w:hAnsi="Poppins" w:cs="Poppins"/>
                                        <w:b/>
                                        <w:color w:val="3F0731"/>
                                      </w:rPr>
                                      <w:t>Implementation</w:t>
                                    </w:r>
                                  </w:p>
                                  <w:p w14:paraId="39F0FAEA" w14:textId="6DAD06AC" w:rsidR="00C55635" w:rsidRPr="00326B0A" w:rsidRDefault="00AF3A2C" w:rsidP="00C55635">
                                    <w:pPr>
                                      <w:spacing w:after="0"/>
                                      <w:rPr>
                                        <w:rFonts w:ascii="Poppins" w:hAnsi="Poppins" w:cs="Poppins"/>
                                        <w:b/>
                                        <w:color w:val="3F0731"/>
                                      </w:rPr>
                                    </w:pPr>
                                    <w:r>
                                      <w:rPr>
                                        <w:rFonts w:ascii="Poppins" w:hAnsi="Poppins" w:cs="Poppins"/>
                                        <w:bCs/>
                                        <w:color w:val="000000" w:themeColor="text1"/>
                                      </w:rPr>
                                      <w:t>TBC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D5DC81" w14:textId="77777777" w:rsidR="00C55635" w:rsidRPr="00B2143A" w:rsidRDefault="00C55635" w:rsidP="00C55635">
                                    <w:pPr>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DB5AF4" w14:textId="77777777" w:rsidR="00C55635" w:rsidRPr="00B2143A" w:rsidRDefault="00C55635" w:rsidP="00C55635">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FF00FF"/>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CA665A" w14:textId="77777777" w:rsidR="00C55635" w:rsidRPr="00B2143A" w:rsidRDefault="00C55635" w:rsidP="00C55635">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80024" y="1691210"/>
                                  <a:ext cx="792052"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80018B" w14:textId="77777777" w:rsidR="00C55635" w:rsidRPr="00B2143A" w:rsidRDefault="00C55635" w:rsidP="00C55635">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1" y="227606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2208FA" w14:textId="77777777" w:rsidR="00C55635" w:rsidRPr="00B2143A" w:rsidRDefault="00C55635" w:rsidP="00C55635">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8199" y="2784592"/>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AA79A" w14:textId="77777777" w:rsidR="00C55635" w:rsidRPr="00B2143A" w:rsidRDefault="00C55635" w:rsidP="00C55635">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49" y="3298624"/>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F46090" w14:textId="77777777" w:rsidR="00C55635" w:rsidRPr="00B2143A" w:rsidRDefault="00C55635" w:rsidP="00C55635">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150F6E" id="Group 30" o:spid="_x0000_s1026" style="position:absolute;margin-left:.35pt;margin-top:21.8pt;width:218.7pt;height:324.95pt;z-index:251658241;mso-width-relative:margin;mso-height-relative:margin" coordorigin="-1" coordsize="33354,38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">
                      <v:roundrect id="Rectangle: Rounded Corners 31" o:spid="_x0000_s1027" style="position:absolute;left:4823;top:254;width:28524;height:426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" filled="f" strokecolor="#3f0731" strokeweight="2.25pt">
                        <v:stroke joinstyle="miter"/>
                        <v:textbox inset="0,0,0,0">
                          <w:txbxContent>
                            <w:p w14:paraId="1FAE2BF4" w14:textId="77777777" w:rsidR="00C55635" w:rsidRDefault="00C55635" w:rsidP="00C55635">
                              <w:pPr>
                                <w:spacing w:after="0"/>
                                <w:rPr>
                                  <w:rFonts w:ascii="Poppins" w:hAnsi="Poppins" w:cs="Poppins"/>
                                  <w:b/>
                                  <w:color w:val="3F0731"/>
                                </w:rPr>
                              </w:pPr>
                              <w:r w:rsidRPr="00326B0A">
                                <w:rPr>
                                  <w:rFonts w:ascii="Poppins" w:hAnsi="Poppins" w:cs="Poppins"/>
                                  <w:b/>
                                  <w:color w:val="3F0731"/>
                                </w:rPr>
                                <w:t>Proposal Form</w:t>
                              </w:r>
                            </w:p>
                            <w:p w14:paraId="77D9037B" w14:textId="711BA1DB" w:rsidR="00C55635" w:rsidRPr="00CA424B" w:rsidRDefault="00FA7F6A" w:rsidP="00C55635">
                              <w:pPr>
                                <w:spacing w:after="0"/>
                                <w:rPr>
                                  <w:rFonts w:ascii="Poppins" w:hAnsi="Poppins" w:cs="Poppins"/>
                                  <w:bCs/>
                                  <w:color w:val="000000" w:themeColor="text1"/>
                                  <w:sz w:val="18"/>
                                  <w:szCs w:val="18"/>
                                </w:rPr>
                              </w:pPr>
                              <w:r w:rsidRPr="00CA424B">
                                <w:rPr>
                                  <w:rFonts w:ascii="Poppins" w:hAnsi="Poppins" w:cs="Poppins"/>
                                  <w:bCs/>
                                  <w:color w:val="000000" w:themeColor="text1"/>
                                  <w:sz w:val="18"/>
                                  <w:szCs w:val="18"/>
                                </w:rPr>
                                <w:t>1</w:t>
                              </w:r>
                              <w:r w:rsidR="00C97584" w:rsidRPr="00CA424B">
                                <w:rPr>
                                  <w:rFonts w:ascii="Poppins" w:hAnsi="Poppins" w:cs="Poppins"/>
                                  <w:bCs/>
                                  <w:color w:val="000000" w:themeColor="text1"/>
                                  <w:sz w:val="18"/>
                                  <w:szCs w:val="18"/>
                                </w:rPr>
                                <w:t>2/02/2020</w:t>
                              </w:r>
                            </w:p>
                          </w:txbxContent>
                        </v:textbox>
                      </v:roundrect>
                      <v:roundrect id="Rectangle: Rounded Corners 33" o:spid="_x0000_s1028" style="position:absolute;left:4821;top:1089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" filled="f" strokecolor="#3f0731" strokeweight="2.25pt">
                        <v:stroke joinstyle="miter"/>
                        <v:textbox inset="0,0,0,0">
                          <w:txbxContent>
                            <w:p w14:paraId="2F00B659" w14:textId="77777777" w:rsidR="00C55635" w:rsidRDefault="00C55635" w:rsidP="00C55635">
                              <w:pPr>
                                <w:spacing w:after="0"/>
                                <w:rPr>
                                  <w:rFonts w:ascii="Poppins" w:hAnsi="Poppins" w:cs="Poppins"/>
                                  <w:b/>
                                  <w:color w:val="3F0731"/>
                                </w:rPr>
                              </w:pPr>
                              <w:r w:rsidRPr="00326B0A">
                                <w:rPr>
                                  <w:rFonts w:ascii="Poppins" w:hAnsi="Poppins" w:cs="Poppins"/>
                                  <w:b/>
                                  <w:color w:val="3F0731"/>
                                </w:rPr>
                                <w:t>Workgroup Report</w:t>
                              </w:r>
                            </w:p>
                            <w:p w14:paraId="0A7F0F62" w14:textId="62355DBB" w:rsidR="00C55635" w:rsidRPr="001256E2" w:rsidRDefault="00635DFA" w:rsidP="00C55635">
                              <w:pPr>
                                <w:spacing w:after="0"/>
                                <w:rPr>
                                  <w:rFonts w:ascii="Poppins" w:hAnsi="Poppins" w:cs="Poppins"/>
                                  <w:bCs/>
                                  <w:color w:val="000000" w:themeColor="text1"/>
                                  <w:sz w:val="18"/>
                                  <w:szCs w:val="18"/>
                                </w:rPr>
                              </w:pPr>
                              <w:r w:rsidRPr="001256E2">
                                <w:rPr>
                                  <w:rFonts w:ascii="Poppins" w:hAnsi="Poppins" w:cs="Poppins"/>
                                  <w:bCs/>
                                  <w:color w:val="000000" w:themeColor="text1"/>
                                  <w:sz w:val="18"/>
                                  <w:szCs w:val="18"/>
                                </w:rPr>
                                <w:t xml:space="preserve">24 </w:t>
                              </w:r>
                              <w:r w:rsidR="001256E2" w:rsidRPr="001256E2">
                                <w:rPr>
                                  <w:rFonts w:ascii="Poppins" w:hAnsi="Poppins" w:cs="Poppins"/>
                                  <w:bCs/>
                                  <w:color w:val="000000" w:themeColor="text1"/>
                                  <w:sz w:val="18"/>
                                  <w:szCs w:val="18"/>
                                </w:rPr>
                                <w:t>July 202</w:t>
                              </w:r>
                              <w:r w:rsidR="00DA541F">
                                <w:rPr>
                                  <w:rFonts w:ascii="Poppins" w:hAnsi="Poppins" w:cs="Poppins"/>
                                  <w:bCs/>
                                  <w:color w:val="000000" w:themeColor="text1"/>
                                  <w:sz w:val="18"/>
                                  <w:szCs w:val="18"/>
                                </w:rPr>
                                <w:t>5</w:t>
                              </w:r>
                            </w:p>
                          </w:txbxContent>
                        </v:textbox>
                      </v:roundrect>
                      <v:roundrect id="Rectangle: Rounded Corners 34" o:spid="_x0000_s1029" style="position:absolute;left:4821;top:16035;width:28436;height:646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" filled="f" strokecolor="#3f0731" strokeweight="2.25pt">
                        <v:stroke joinstyle="miter"/>
                        <v:textbox inset="0,0,0,0">
                          <w:txbxContent>
                            <w:p w14:paraId="3F6587A4" w14:textId="77777777" w:rsidR="00C55635" w:rsidRDefault="00C55635" w:rsidP="00C55635">
                              <w:pPr>
                                <w:spacing w:after="0"/>
                                <w:rPr>
                                  <w:rFonts w:ascii="Poppins" w:hAnsi="Poppins" w:cs="Poppins"/>
                                  <w:b/>
                                  <w:color w:val="3F0731"/>
                                </w:rPr>
                              </w:pPr>
                              <w:r w:rsidRPr="00326B0A">
                                <w:rPr>
                                  <w:rFonts w:ascii="Poppins" w:hAnsi="Poppins" w:cs="Poppins"/>
                                  <w:b/>
                                  <w:color w:val="3F0731"/>
                                </w:rPr>
                                <w:t>Code Administrator Consultation</w:t>
                              </w:r>
                            </w:p>
                            <w:p w14:paraId="776E3342" w14:textId="2826C3CA" w:rsidR="00C55635" w:rsidRPr="00DA541F" w:rsidRDefault="001256E2" w:rsidP="00C55635">
                              <w:pPr>
                                <w:spacing w:after="0"/>
                                <w:rPr>
                                  <w:rFonts w:ascii="Poppins" w:hAnsi="Poppins" w:cs="Poppins"/>
                                  <w:bCs/>
                                  <w:color w:val="000000" w:themeColor="text1"/>
                                  <w:sz w:val="18"/>
                                  <w:szCs w:val="18"/>
                                </w:rPr>
                              </w:pPr>
                              <w:r w:rsidRPr="00DA541F">
                                <w:rPr>
                                  <w:rFonts w:ascii="Poppins" w:hAnsi="Poppins" w:cs="Poppins"/>
                                  <w:bCs/>
                                  <w:color w:val="000000" w:themeColor="text1"/>
                                  <w:sz w:val="18"/>
                                  <w:szCs w:val="18"/>
                                </w:rPr>
                                <w:t xml:space="preserve">31 </w:t>
                              </w:r>
                              <w:r w:rsidR="008D008D" w:rsidRPr="00DA541F">
                                <w:rPr>
                                  <w:rFonts w:ascii="Poppins" w:hAnsi="Poppins" w:cs="Poppins"/>
                                  <w:bCs/>
                                  <w:color w:val="000000" w:themeColor="text1"/>
                                  <w:sz w:val="18"/>
                                  <w:szCs w:val="18"/>
                                </w:rPr>
                                <w:t>July</w:t>
                              </w:r>
                              <w:ins w:id="2" w:author="Stuart McLarnon [NESO]" w:date="2025-07-24T10:23:00Z" w16du:dateUtc="2025-07-24T09:23:00Z">
                                <w:r w:rsidR="00FC59E0">
                                  <w:rPr>
                                    <w:rFonts w:ascii="Poppins" w:hAnsi="Poppins" w:cs="Poppins"/>
                                    <w:bCs/>
                                    <w:color w:val="000000" w:themeColor="text1"/>
                                    <w:sz w:val="18"/>
                                    <w:szCs w:val="18"/>
                                  </w:rPr>
                                  <w:t xml:space="preserve"> </w:t>
                                </w:r>
                              </w:ins>
                              <w:r w:rsidR="006A4E79" w:rsidRPr="00DA541F">
                                <w:rPr>
                                  <w:rFonts w:ascii="Poppins" w:hAnsi="Poppins" w:cs="Poppins"/>
                                  <w:bCs/>
                                  <w:color w:val="000000" w:themeColor="text1"/>
                                  <w:sz w:val="18"/>
                                  <w:szCs w:val="18"/>
                                </w:rPr>
                                <w:t xml:space="preserve">2025 to </w:t>
                              </w:r>
                              <w:r w:rsidR="00DA541F" w:rsidRPr="00DA541F">
                                <w:rPr>
                                  <w:rFonts w:ascii="Poppins" w:hAnsi="Poppins" w:cs="Poppins"/>
                                  <w:bCs/>
                                  <w:color w:val="000000" w:themeColor="text1"/>
                                  <w:sz w:val="18"/>
                                  <w:szCs w:val="18"/>
                                </w:rPr>
                                <w:t>01 August 2025</w:t>
                              </w:r>
                            </w:p>
                          </w:txbxContent>
                        </v:textbox>
                      </v:roundrect>
                      <v:roundrect id="Rectangle: Rounded Corners 35" o:spid="_x0000_s1030" style="position:absolute;left:4917;top:23034;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" filled="f" strokecolor="#3f0731" strokeweight="2.25pt">
                        <v:stroke joinstyle="miter"/>
                        <v:textbox inset="0,0,0,0">
                          <w:txbxContent>
                            <w:p w14:paraId="075DEA65" w14:textId="77777777" w:rsidR="00C55635" w:rsidRDefault="00C55635" w:rsidP="00C55635">
                              <w:pPr>
                                <w:spacing w:after="0"/>
                                <w:rPr>
                                  <w:rFonts w:ascii="Poppins" w:hAnsi="Poppins" w:cs="Poppins"/>
                                  <w:b/>
                                  <w:color w:val="3F0731"/>
                                </w:rPr>
                              </w:pPr>
                              <w:r w:rsidRPr="00326B0A">
                                <w:rPr>
                                  <w:rFonts w:ascii="Poppins" w:hAnsi="Poppins" w:cs="Poppins"/>
                                  <w:b/>
                                  <w:color w:val="3F0731"/>
                                </w:rPr>
                                <w:t>Draft Modification Report</w:t>
                              </w:r>
                            </w:p>
                            <w:p w14:paraId="38F5D2B3" w14:textId="62C4E54C" w:rsidR="00C55635" w:rsidRPr="0093563D" w:rsidRDefault="0083378C" w:rsidP="00C55635">
                              <w:pPr>
                                <w:spacing w:after="0"/>
                                <w:rPr>
                                  <w:rFonts w:ascii="Poppins" w:hAnsi="Poppins" w:cs="Poppins"/>
                                  <w:bCs/>
                                  <w:color w:val="000000" w:themeColor="text1"/>
                                  <w:sz w:val="18"/>
                                  <w:szCs w:val="18"/>
                                </w:rPr>
                              </w:pPr>
                              <w:r w:rsidRPr="0093563D">
                                <w:rPr>
                                  <w:rFonts w:ascii="Poppins" w:hAnsi="Poppins" w:cs="Poppins"/>
                                  <w:bCs/>
                                  <w:color w:val="000000" w:themeColor="text1"/>
                                  <w:sz w:val="18"/>
                                  <w:szCs w:val="18"/>
                                </w:rPr>
                                <w:t xml:space="preserve">25 September </w:t>
                              </w:r>
                              <w:r w:rsidR="0093563D" w:rsidRPr="0093563D">
                                <w:rPr>
                                  <w:rFonts w:ascii="Poppins" w:hAnsi="Poppins" w:cs="Poppins"/>
                                  <w:bCs/>
                                  <w:color w:val="000000" w:themeColor="text1"/>
                                  <w:sz w:val="18"/>
                                  <w:szCs w:val="18"/>
                                </w:rPr>
                                <w:t>2025</w:t>
                              </w:r>
                            </w:p>
                            <w:p w14:paraId="49A0E4BC" w14:textId="77777777" w:rsidR="00C55635" w:rsidRPr="00326B0A" w:rsidRDefault="00C55635" w:rsidP="00C55635">
                              <w:pPr>
                                <w:spacing w:after="0"/>
                                <w:rPr>
                                  <w:rFonts w:ascii="Poppins" w:hAnsi="Poppins" w:cs="Poppins"/>
                                  <w:b/>
                                  <w:color w:val="3F0731"/>
                                </w:rPr>
                              </w:pPr>
                            </w:p>
                          </w:txbxContent>
                        </v:textbox>
                      </v:roundrect>
                      <v:roundrect id="Rectangle: Rounded Corners 36" o:spid="_x0000_s1031" style="position:absolute;left:4823;top:27996;width:28436;height:4429;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" filled="f" strokecolor="#3f0731" strokeweight="2.25pt">
                        <v:stroke joinstyle="miter"/>
                        <v:textbox inset="0,0,0,0">
                          <w:txbxContent>
                            <w:p w14:paraId="428A2DA3" w14:textId="77777777" w:rsidR="00C55635" w:rsidRDefault="00C55635" w:rsidP="00C55635">
                              <w:pPr>
                                <w:spacing w:after="0"/>
                                <w:rPr>
                                  <w:rFonts w:ascii="Poppins" w:hAnsi="Poppins" w:cs="Poppins"/>
                                  <w:b/>
                                  <w:color w:val="3F0731"/>
                                </w:rPr>
                              </w:pPr>
                              <w:r w:rsidRPr="00326B0A">
                                <w:rPr>
                                  <w:rFonts w:ascii="Poppins" w:hAnsi="Poppins" w:cs="Poppins"/>
                                  <w:b/>
                                  <w:color w:val="3F0731"/>
                                </w:rPr>
                                <w:t>Final Modification Report</w:t>
                              </w:r>
                            </w:p>
                            <w:p w14:paraId="4A05ACDE" w14:textId="3C1FBF14" w:rsidR="00C55635" w:rsidRPr="009A51A6" w:rsidRDefault="009A51A6" w:rsidP="00C55635">
                              <w:pPr>
                                <w:spacing w:after="0"/>
                                <w:rPr>
                                  <w:rFonts w:ascii="Poppins" w:hAnsi="Poppins" w:cs="Poppins"/>
                                  <w:bCs/>
                                  <w:color w:val="000000" w:themeColor="text1"/>
                                  <w:sz w:val="18"/>
                                  <w:szCs w:val="18"/>
                                </w:rPr>
                              </w:pPr>
                              <w:r w:rsidRPr="009A51A6">
                                <w:rPr>
                                  <w:rFonts w:ascii="Poppins" w:hAnsi="Poppins" w:cs="Poppins"/>
                                  <w:bCs/>
                                  <w:color w:val="000000" w:themeColor="text1"/>
                                  <w:sz w:val="18"/>
                                  <w:szCs w:val="18"/>
                                </w:rPr>
                                <w:t>07 October 2025</w:t>
                              </w:r>
                            </w:p>
                            <w:p w14:paraId="56C594A4" w14:textId="77777777" w:rsidR="00C55635" w:rsidRPr="00326B0A" w:rsidRDefault="00C55635" w:rsidP="00C55635">
                              <w:pPr>
                                <w:spacing w:after="0"/>
                                <w:rPr>
                                  <w:rFonts w:ascii="Poppins" w:hAnsi="Poppins" w:cs="Poppins"/>
                                  <w:b/>
                                  <w:color w:val="3F0731"/>
                                </w:rPr>
                              </w:pPr>
                            </w:p>
                          </w:txbxContent>
                        </v:textbox>
                      </v:roundrect>
                      <v:roundrect id="Rectangle: Rounded Corners 37" o:spid="_x0000_s1032" style="position:absolute;left:4915;top:32957;width:28436;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" filled="f" strokecolor="#3f0731" strokeweight="2.25pt">
                        <v:stroke joinstyle="miter"/>
                        <v:textbox inset="0,0,0,0">
                          <w:txbxContent>
                            <w:p w14:paraId="74D7DE8B" w14:textId="77777777" w:rsidR="00C55635" w:rsidRDefault="00C55635" w:rsidP="00C55635">
                              <w:pPr>
                                <w:spacing w:after="0"/>
                                <w:rPr>
                                  <w:rFonts w:ascii="Poppins" w:hAnsi="Poppins" w:cs="Poppins"/>
                                  <w:b/>
                                  <w:color w:val="3F0731"/>
                                </w:rPr>
                              </w:pPr>
                              <w:r w:rsidRPr="00326B0A">
                                <w:rPr>
                                  <w:rFonts w:ascii="Poppins" w:hAnsi="Poppins" w:cs="Poppins"/>
                                  <w:b/>
                                  <w:color w:val="3F0731"/>
                                </w:rPr>
                                <w:t>Implementation</w:t>
                              </w:r>
                            </w:p>
                            <w:p w14:paraId="39F0FAEA" w14:textId="6DAD06AC" w:rsidR="00C55635" w:rsidRPr="00326B0A" w:rsidRDefault="00AF3A2C" w:rsidP="00C55635">
                              <w:pPr>
                                <w:spacing w:after="0"/>
                                <w:rPr>
                                  <w:rFonts w:ascii="Poppins" w:hAnsi="Poppins" w:cs="Poppins"/>
                                  <w:b/>
                                  <w:color w:val="3F0731"/>
                                </w:rPr>
                              </w:pPr>
                              <w:r>
                                <w:rPr>
                                  <w:rFonts w:ascii="Poppins" w:hAnsi="Poppins" w:cs="Poppins"/>
                                  <w:bCs/>
                                  <w:color w:val="000000" w:themeColor="text1"/>
                                </w:rPr>
                                <w:t>TBC</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02D5DC81" w14:textId="77777777" w:rsidR="00C55635" w:rsidRPr="00B2143A" w:rsidRDefault="00C55635" w:rsidP="00C55635">
                              <w:pPr>
                                <w:jc w:val="center"/>
                                <w:rPr>
                                  <w:b/>
                                </w:rPr>
                              </w:pPr>
                              <w:r w:rsidRPr="00B2143A">
                                <w:rPr>
                                  <w:b/>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" adj="14400" fillcolor="#3f0731" strokecolor="#3f0731" strokeweight="1pt">
                        <v:textbox style="layout-flow:vertical;mso-layout-flow-alt:bottom-to-top" inset="0,0,0,0">
                          <w:txbxContent>
                            <w:p w14:paraId="75DB5AF4" w14:textId="77777777" w:rsidR="00C55635" w:rsidRPr="00B2143A" w:rsidRDefault="00C55635" w:rsidP="00C55635">
                              <w:pPr>
                                <w:jc w:val="center"/>
                                <w:rPr>
                                  <w:b/>
                                </w:rPr>
                              </w:pPr>
                              <w:r w:rsidRPr="00B2143A">
                                <w:rPr>
                                  <w:b/>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" adj="14400" fillcolor="fuchsia" strokecolor="#3f0731" strokeweight="1pt">
                        <v:textbox style="layout-flow:vertical;mso-layout-flow-alt:bottom-to-top" inset="0,0,0,0">
                          <w:txbxContent>
                            <w:p w14:paraId="75CA665A" w14:textId="77777777" w:rsidR="00C55635" w:rsidRPr="00B2143A" w:rsidRDefault="00C55635" w:rsidP="00C55635">
                              <w:pPr>
                                <w:jc w:val="center"/>
                                <w:rPr>
                                  <w:b/>
                                </w:rPr>
                              </w:pPr>
                              <w:r w:rsidRPr="00B2143A">
                                <w:rPr>
                                  <w:b/>
                                </w:rPr>
                                <w:t>3</w:t>
                              </w:r>
                            </w:p>
                          </w:txbxContent>
                        </v:textbox>
                      </v:shape>
                      <v:shape id="Arrow: Chevron 41" o:spid="_x0000_s1036" type="#_x0000_t55" style="position:absolute;left:-1801;top:16912;width:7921;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" adj="15709" fillcolor="#3f0731" strokecolor="#3f0731" strokeweight="1pt">
                        <v:textbox style="layout-flow:vertical;mso-layout-flow-alt:bottom-to-top" inset="0,0,0,0">
                          <w:txbxContent>
                            <w:p w14:paraId="6380018B" w14:textId="77777777" w:rsidR="00C55635" w:rsidRPr="00B2143A" w:rsidRDefault="00C55635" w:rsidP="00C55635">
                              <w:pPr>
                                <w:jc w:val="center"/>
                                <w:rPr>
                                  <w:b/>
                                </w:rPr>
                              </w:pPr>
                              <w:r w:rsidRPr="00B2143A">
                                <w:rPr>
                                  <w:b/>
                                </w:rPr>
                                <w:t>4</w:t>
                              </w:r>
                            </w:p>
                          </w:txbxContent>
                        </v:textbox>
                      </v:shape>
                      <v:shape id="Arrow: Chevron 42" o:spid="_x0000_s1037" type="#_x0000_t55" style="position:absolute;left:-1080;top:2276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592208FA" w14:textId="77777777" w:rsidR="00C55635" w:rsidRPr="00B2143A" w:rsidRDefault="00C55635" w:rsidP="00C55635">
                              <w:pPr>
                                <w:jc w:val="center"/>
                                <w:rPr>
                                  <w:b/>
                                </w:rPr>
                              </w:pPr>
                              <w:r w:rsidRPr="00B2143A">
                                <w:rPr>
                                  <w:b/>
                                </w:rPr>
                                <w:t>5</w:t>
                              </w:r>
                            </w:p>
                          </w:txbxContent>
                        </v:textbox>
                      </v:shape>
                      <v:shape id="Arrow: Chevron 43" o:spid="_x0000_s1038" type="#_x0000_t55" style="position:absolute;left:-1081;top:27845;width:6480;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09CAA79A" w14:textId="77777777" w:rsidR="00C55635" w:rsidRPr="00B2143A" w:rsidRDefault="00C55635" w:rsidP="00C55635">
                              <w:pPr>
                                <w:jc w:val="center"/>
                                <w:rPr>
                                  <w:b/>
                                </w:rPr>
                              </w:pPr>
                              <w:r w:rsidRPr="00B2143A">
                                <w:rPr>
                                  <w:b/>
                                </w:rPr>
                                <w:t>6</w:t>
                              </w:r>
                            </w:p>
                          </w:txbxContent>
                        </v:textbox>
                      </v:shape>
                      <v:shape id="Arrow: Chevron 44" o:spid="_x0000_s1039" type="#_x0000_t55" style="position:absolute;left:-1080;top:32986;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2DF46090" w14:textId="77777777" w:rsidR="00C55635" w:rsidRPr="00B2143A" w:rsidRDefault="00C55635" w:rsidP="00C55635">
                              <w:pPr>
                                <w:jc w:val="center"/>
                                <w:rPr>
                                  <w:b/>
                                </w:rPr>
                              </w:pPr>
                              <w:r w:rsidRPr="00B2143A">
                                <w:rPr>
                                  <w:b/>
                                </w:rPr>
                                <w:t>7</w:t>
                              </w:r>
                            </w:p>
                          </w:txbxContent>
                        </v:textbox>
                      </v:shape>
                    </v:group>
                  </w:pict>
                </mc:Fallback>
              </mc:AlternateContent>
            </w:r>
            <w:r w:rsidRPr="00DE2E99">
              <w:rPr>
                <w:rFonts w:ascii="Poppins" w:hAnsi="Poppins" w:cs="Poppins"/>
                <w:b/>
              </w:rPr>
              <w:t xml:space="preserve">Modification process &amp; timetable     </w:t>
            </w:r>
          </w:p>
          <w:p w14:paraId="3F7F239F" w14:textId="77777777" w:rsidR="00C55635" w:rsidRPr="00DE2E99" w:rsidRDefault="00C55635">
            <w:pPr>
              <w:rPr>
                <w:rFonts w:ascii="Poppins" w:hAnsi="Poppins" w:cs="Poppins"/>
                <w:b/>
              </w:rPr>
            </w:pPr>
            <w:r w:rsidRPr="00DE2E99">
              <w:rPr>
                <w:rFonts w:ascii="Poppins" w:hAnsi="Poppins" w:cs="Poppins"/>
                <w:noProof/>
                <w:lang w:eastAsia="en-GB"/>
              </w:rPr>
              <mc:AlternateContent>
                <mc:Choice Requires="wps">
                  <w:drawing>
                    <wp:anchor distT="0" distB="0" distL="114300" distR="114300" simplePos="0" relativeHeight="251658242" behindDoc="0" locked="0" layoutInCell="1" allowOverlap="1" wp14:anchorId="7163C548" wp14:editId="1B945704">
                      <wp:simplePos x="0" y="0"/>
                      <wp:positionH relativeFrom="column">
                        <wp:posOffset>414655</wp:posOffset>
                      </wp:positionH>
                      <wp:positionV relativeFrom="paragraph">
                        <wp:posOffset>493031</wp:posOffset>
                      </wp:positionV>
                      <wp:extent cx="2367802" cy="561669"/>
                      <wp:effectExtent l="19050" t="19050" r="13970" b="10160"/>
                      <wp:wrapNone/>
                      <wp:docPr id="6" name="Rectangle: Rounded Corners 2"/>
                      <wp:cNvGraphicFramePr/>
                      <a:graphic xmlns:a="http://schemas.openxmlformats.org/drawingml/2006/main">
                        <a:graphicData uri="http://schemas.microsoft.com/office/word/2010/wordprocessingShape">
                          <wps:wsp>
                            <wps:cNvSpPr/>
                            <wps:spPr>
                              <a:xfrm>
                                <a:off x="0" y="0"/>
                                <a:ext cx="2367802" cy="561669"/>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2CE7EF" w14:textId="77777777" w:rsidR="00C55635" w:rsidRDefault="00C55635" w:rsidP="00C55635">
                                  <w:pPr>
                                    <w:spacing w:after="0"/>
                                    <w:rPr>
                                      <w:rFonts w:ascii="Poppins" w:hAnsi="Poppins" w:cs="Poppins"/>
                                      <w:b/>
                                      <w:color w:val="3F0731"/>
                                    </w:rPr>
                                  </w:pPr>
                                  <w:r w:rsidRPr="00326B0A">
                                    <w:rPr>
                                      <w:rFonts w:ascii="Poppins" w:hAnsi="Poppins" w:cs="Poppins"/>
                                      <w:b/>
                                      <w:color w:val="3F0731"/>
                                    </w:rPr>
                                    <w:t>Workgroup Consultation</w:t>
                                  </w:r>
                                </w:p>
                                <w:p w14:paraId="68CA7A63" w14:textId="5BA66CB6" w:rsidR="00C55635" w:rsidRPr="00CA424B" w:rsidRDefault="00C97584" w:rsidP="00C55635">
                                  <w:pPr>
                                    <w:spacing w:after="0"/>
                                    <w:rPr>
                                      <w:rFonts w:ascii="Poppins" w:hAnsi="Poppins" w:cs="Poppins"/>
                                      <w:bCs/>
                                      <w:color w:val="000000" w:themeColor="text1"/>
                                      <w:sz w:val="18"/>
                                      <w:szCs w:val="18"/>
                                    </w:rPr>
                                  </w:pPr>
                                  <w:r w:rsidRPr="00CA424B">
                                    <w:rPr>
                                      <w:rFonts w:ascii="Poppins" w:hAnsi="Poppins" w:cs="Poppins"/>
                                      <w:bCs/>
                                      <w:color w:val="000000" w:themeColor="text1"/>
                                      <w:sz w:val="18"/>
                                      <w:szCs w:val="18"/>
                                    </w:rPr>
                                    <w:t>17 December 2024 to 21 January 2025</w:t>
                                  </w:r>
                                  <w:del w:id="3" w:author="Stuart McLarnon [NESO]" w:date="2025-07-08T09:52:00Z" w16du:dateUtc="2025-07-08T08:52:00Z">
                                    <w:r w:rsidRPr="00CA424B" w:rsidDel="00087723">
                                      <w:rPr>
                                        <w:rFonts w:ascii="Poppins" w:hAnsi="Poppins" w:cs="Poppins"/>
                                        <w:bCs/>
                                        <w:color w:val="000000" w:themeColor="text1"/>
                                        <w:sz w:val="18"/>
                                        <w:szCs w:val="18"/>
                                      </w:rPr>
                                      <w:delText>5</w:delText>
                                    </w:r>
                                  </w:del>
                                </w:p>
                                <w:p w14:paraId="3AC61B81" w14:textId="77777777" w:rsidR="00C55635" w:rsidRPr="00326B0A" w:rsidRDefault="00C55635" w:rsidP="00C55635">
                                  <w:pPr>
                                    <w:spacing w:after="0"/>
                                    <w:rPr>
                                      <w:rFonts w:ascii="Poppins" w:hAnsi="Poppins" w:cs="Poppins"/>
                                      <w:bCs/>
                                      <w:color w:val="000000" w:themeColor="text1"/>
                                    </w:rPr>
                                  </w:pPr>
                                </w:p>
                                <w:p w14:paraId="5D1A0126"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163C548" id="Rectangle: Rounded Corners 2" o:spid="_x0000_s1040" style="position:absolute;margin-left:32.65pt;margin-top:38.8pt;width:186.45pt;height:44.2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" filled="f" strokecolor="#3f0731" strokeweight="2.25pt">
                      <v:stroke joinstyle="miter"/>
                      <v:textbox inset="0,0,0,0">
                        <w:txbxContent>
                          <w:p w14:paraId="2F2CE7EF" w14:textId="77777777" w:rsidR="00C55635" w:rsidRDefault="00C55635" w:rsidP="00C55635">
                            <w:pPr>
                              <w:spacing w:after="0"/>
                              <w:rPr>
                                <w:rFonts w:ascii="Poppins" w:hAnsi="Poppins" w:cs="Poppins"/>
                                <w:b/>
                                <w:color w:val="3F0731"/>
                              </w:rPr>
                            </w:pPr>
                            <w:r w:rsidRPr="00326B0A">
                              <w:rPr>
                                <w:rFonts w:ascii="Poppins" w:hAnsi="Poppins" w:cs="Poppins"/>
                                <w:b/>
                                <w:color w:val="3F0731"/>
                              </w:rPr>
                              <w:t>Workgroup Consultation</w:t>
                            </w:r>
                          </w:p>
                          <w:p w14:paraId="68CA7A63" w14:textId="5BA66CB6" w:rsidR="00C55635" w:rsidRPr="00CA424B" w:rsidRDefault="00C97584" w:rsidP="00C55635">
                            <w:pPr>
                              <w:spacing w:after="0"/>
                              <w:rPr>
                                <w:rFonts w:ascii="Poppins" w:hAnsi="Poppins" w:cs="Poppins"/>
                                <w:bCs/>
                                <w:color w:val="000000" w:themeColor="text1"/>
                                <w:sz w:val="18"/>
                                <w:szCs w:val="18"/>
                              </w:rPr>
                            </w:pPr>
                            <w:r w:rsidRPr="00CA424B">
                              <w:rPr>
                                <w:rFonts w:ascii="Poppins" w:hAnsi="Poppins" w:cs="Poppins"/>
                                <w:bCs/>
                                <w:color w:val="000000" w:themeColor="text1"/>
                                <w:sz w:val="18"/>
                                <w:szCs w:val="18"/>
                              </w:rPr>
                              <w:t>17 December 2024 to 21 January 2025</w:t>
                            </w:r>
                            <w:del w:id="4" w:author="Stuart McLarnon [NESO]" w:date="2025-07-08T09:52:00Z" w16du:dateUtc="2025-07-08T08:52:00Z">
                              <w:r w:rsidRPr="00CA424B" w:rsidDel="00087723">
                                <w:rPr>
                                  <w:rFonts w:ascii="Poppins" w:hAnsi="Poppins" w:cs="Poppins"/>
                                  <w:bCs/>
                                  <w:color w:val="000000" w:themeColor="text1"/>
                                  <w:sz w:val="18"/>
                                  <w:szCs w:val="18"/>
                                </w:rPr>
                                <w:delText>5</w:delText>
                              </w:r>
                            </w:del>
                          </w:p>
                          <w:p w14:paraId="3AC61B81" w14:textId="77777777" w:rsidR="00C55635" w:rsidRPr="00326B0A" w:rsidRDefault="00C55635" w:rsidP="00C55635">
                            <w:pPr>
                              <w:spacing w:after="0"/>
                              <w:rPr>
                                <w:rFonts w:ascii="Poppins" w:hAnsi="Poppins" w:cs="Poppins"/>
                                <w:bCs/>
                                <w:color w:val="000000" w:themeColor="text1"/>
                              </w:rPr>
                            </w:pPr>
                          </w:p>
                          <w:p w14:paraId="5D1A0126" w14:textId="77777777" w:rsidR="00C55635" w:rsidRPr="00326B0A" w:rsidRDefault="00C55635" w:rsidP="00C55635">
                            <w:pPr>
                              <w:spacing w:after="0"/>
                              <w:rPr>
                                <w:rFonts w:ascii="Poppins" w:hAnsi="Poppins" w:cs="Poppins"/>
                                <w:b/>
                                <w:color w:val="3F0731"/>
                              </w:rPr>
                            </w:pPr>
                          </w:p>
                        </w:txbxContent>
                      </v:textbox>
                    </v:roundrect>
                  </w:pict>
                </mc:Fallback>
              </mc:AlternateContent>
            </w:r>
            <w:r w:rsidRPr="00DE2E99">
              <w:rPr>
                <w:rFonts w:ascii="Poppins" w:hAnsi="Poppins" w:cs="Poppins"/>
                <w:b/>
              </w:rPr>
              <w:t xml:space="preserve">                     </w:t>
            </w:r>
          </w:p>
        </w:tc>
      </w:tr>
      <w:tr w:rsidR="00C55635" w:rsidRPr="00DE2E99" w14:paraId="49C09AC7" w14:textId="77777777">
        <w:trPr>
          <w:trHeight w:val="792"/>
        </w:trPr>
        <w:tc>
          <w:tcPr>
            <w:tcW w:w="9639" w:type="dxa"/>
            <w:gridSpan w:val="4"/>
          </w:tcPr>
          <w:p w14:paraId="3C726944" w14:textId="77777777" w:rsidR="00C55635" w:rsidRPr="00DE2E99" w:rsidRDefault="00C55635">
            <w:pPr>
              <w:pStyle w:val="BodyText2"/>
              <w:spacing w:after="0" w:line="240" w:lineRule="auto"/>
              <w:rPr>
                <w:rStyle w:val="Hyperlink"/>
                <w:rFonts w:ascii="Poppins" w:eastAsiaTheme="majorEastAsia" w:hAnsi="Poppins" w:cs="Poppins"/>
                <w:noProof/>
                <w:sz w:val="24"/>
              </w:rPr>
            </w:pPr>
            <w:r w:rsidRPr="00DE2E99">
              <w:rPr>
                <w:rFonts w:ascii="Poppins" w:hAnsi="Poppins" w:cs="Poppins"/>
                <w:b/>
                <w:noProof/>
                <w:sz w:val="24"/>
              </w:rPr>
              <w:t>Have 5 minutes?</w:t>
            </w:r>
            <w:r w:rsidRPr="00DE2E99">
              <w:rPr>
                <w:rFonts w:ascii="Poppins" w:hAnsi="Poppins" w:cs="Poppins"/>
                <w:noProof/>
                <w:sz w:val="24"/>
              </w:rPr>
              <w:t xml:space="preserve">  Read our </w:t>
            </w:r>
            <w:hyperlink w:anchor="_Executive_summary_1" w:history="1">
              <w:r w:rsidRPr="00DE2E99">
                <w:rPr>
                  <w:rStyle w:val="Hyperlink"/>
                  <w:rFonts w:ascii="Poppins" w:eastAsiaTheme="majorEastAsia" w:hAnsi="Poppins" w:cs="Poppins"/>
                  <w:noProof/>
                  <w:sz w:val="24"/>
                </w:rPr>
                <w:t>Executive summary</w:t>
              </w:r>
            </w:hyperlink>
          </w:p>
          <w:p w14:paraId="0C3D2F05" w14:textId="77777777" w:rsidR="00C55635" w:rsidRPr="00DE2E99" w:rsidRDefault="00C55635">
            <w:pPr>
              <w:pStyle w:val="BodyText2"/>
              <w:spacing w:after="0" w:line="240" w:lineRule="auto"/>
              <w:rPr>
                <w:rStyle w:val="Hyperlink"/>
                <w:rFonts w:ascii="Poppins" w:eastAsiaTheme="majorEastAsia" w:hAnsi="Poppins" w:cs="Poppins"/>
                <w:sz w:val="24"/>
              </w:rPr>
            </w:pPr>
            <w:r w:rsidRPr="00DE2E99">
              <w:rPr>
                <w:rFonts w:ascii="Poppins" w:hAnsi="Poppins" w:cs="Poppins"/>
                <w:b/>
                <w:noProof/>
                <w:sz w:val="24"/>
              </w:rPr>
              <w:t>Have 40 minutes?</w:t>
            </w:r>
            <w:r w:rsidRPr="00DE2E99">
              <w:rPr>
                <w:rFonts w:ascii="Poppins" w:hAnsi="Poppins" w:cs="Poppins"/>
                <w:noProof/>
                <w:sz w:val="24"/>
              </w:rPr>
              <w:t xml:space="preserve"> Read the full </w:t>
            </w:r>
            <w:r>
              <w:fldChar w:fldCharType="begin"/>
            </w:r>
            <w:r>
              <w:instrText>HYPERLINK \l "_Why_change?"</w:instrText>
            </w:r>
            <w:r>
              <w:fldChar w:fldCharType="separate"/>
            </w:r>
            <w:r w:rsidRPr="00520B7D">
              <w:rPr>
                <w:rStyle w:val="Hyperlink"/>
                <w:rFonts w:ascii="Poppins" w:eastAsiaTheme="majorEastAsia" w:hAnsi="Poppins" w:cs="Poppins"/>
                <w:sz w:val="24"/>
                <w:rPrChange w:id="5" w:author="Stuart McLarnon [NESO]" w:date="2025-07-10T14:47:00Z" w16du:dateUtc="2025-07-10T13:47:00Z">
                  <w:rPr>
                    <w:rStyle w:val="Hyperlink"/>
                    <w:rFonts w:ascii="Poppins" w:eastAsiaTheme="majorEastAsia" w:hAnsi="Poppins" w:cs="Poppins"/>
                    <w:sz w:val="24"/>
                    <w:highlight w:val="yellow"/>
                  </w:rPr>
                </w:rPrChange>
              </w:rPr>
              <w:t>Workgroup</w:t>
            </w:r>
            <w:r w:rsidRPr="00DE2E99">
              <w:rPr>
                <w:rStyle w:val="Hyperlink"/>
                <w:rFonts w:ascii="Poppins" w:eastAsiaTheme="majorEastAsia" w:hAnsi="Poppins" w:cs="Poppins"/>
                <w:sz w:val="24"/>
              </w:rPr>
              <w:t xml:space="preserve"> </w:t>
            </w:r>
            <w:r w:rsidR="00FF2D72">
              <w:rPr>
                <w:rStyle w:val="Hyperlink"/>
                <w:rFonts w:ascii="Poppins" w:eastAsiaTheme="majorEastAsia" w:hAnsi="Poppins" w:cs="Poppins"/>
                <w:sz w:val="24"/>
              </w:rPr>
              <w:t>Report</w:t>
            </w:r>
            <w:r>
              <w:fldChar w:fldCharType="end"/>
            </w:r>
          </w:p>
          <w:p w14:paraId="22419A13" w14:textId="77777777" w:rsidR="00C55635" w:rsidRPr="00DE2E99" w:rsidRDefault="00C55635">
            <w:pPr>
              <w:pStyle w:val="BodyText2"/>
              <w:spacing w:after="0" w:line="240" w:lineRule="auto"/>
              <w:rPr>
                <w:rFonts w:ascii="Poppins" w:hAnsi="Poppins" w:cs="Poppins"/>
                <w:b/>
              </w:rPr>
            </w:pPr>
            <w:r w:rsidRPr="00DE2E99">
              <w:rPr>
                <w:rFonts w:ascii="Poppins" w:hAnsi="Poppins" w:cs="Poppins"/>
                <w:b/>
                <w:bCs/>
                <w:sz w:val="24"/>
              </w:rPr>
              <w:t>Have 120 minutes?</w:t>
            </w:r>
            <w:r w:rsidRPr="00DE2E99">
              <w:rPr>
                <w:rFonts w:ascii="Poppins" w:hAnsi="Poppins" w:cs="Poppins"/>
                <w:bCs/>
                <w:sz w:val="24"/>
              </w:rPr>
              <w:t xml:space="preserve"> Read the full Workgroup </w:t>
            </w:r>
            <w:r w:rsidR="00FF2D72">
              <w:rPr>
                <w:rFonts w:ascii="Poppins" w:hAnsi="Poppins" w:cs="Poppins"/>
                <w:bCs/>
                <w:sz w:val="24"/>
              </w:rPr>
              <w:t>Report</w:t>
            </w:r>
            <w:r w:rsidRPr="00DE2E99">
              <w:rPr>
                <w:rFonts w:ascii="Poppins" w:hAnsi="Poppins" w:cs="Poppins"/>
                <w:bCs/>
                <w:sz w:val="24"/>
              </w:rPr>
              <w:t xml:space="preserve"> and Annexes.</w:t>
            </w:r>
          </w:p>
        </w:tc>
      </w:tr>
      <w:tr w:rsidR="00C55635" w:rsidRPr="00DE2E99" w14:paraId="4CE32898" w14:textId="77777777">
        <w:trPr>
          <w:trHeight w:val="585"/>
        </w:trPr>
        <w:tc>
          <w:tcPr>
            <w:tcW w:w="9639" w:type="dxa"/>
            <w:gridSpan w:val="4"/>
          </w:tcPr>
          <w:p w14:paraId="7CFE8FE4" w14:textId="282926E7" w:rsidR="00C55635" w:rsidRPr="00DE2E99" w:rsidRDefault="00C55635" w:rsidP="00CD511D">
            <w:pPr>
              <w:spacing w:after="0" w:line="240" w:lineRule="auto"/>
              <w:rPr>
                <w:rFonts w:ascii="Poppins" w:hAnsi="Poppins" w:cs="Poppins"/>
              </w:rPr>
            </w:pPr>
            <w:r w:rsidRPr="00DE2E99">
              <w:rPr>
                <w:rFonts w:ascii="Poppins" w:hAnsi="Poppins" w:cs="Poppins"/>
                <w:b/>
              </w:rPr>
              <w:t>Status summary:</w:t>
            </w:r>
            <w:r w:rsidRPr="00DE2E99">
              <w:rPr>
                <w:rFonts w:ascii="Poppins" w:hAnsi="Poppins" w:cs="Poppins"/>
              </w:rPr>
              <w:t xml:space="preserve"> </w:t>
            </w:r>
            <w:r w:rsidR="002B3CD6">
              <w:t xml:space="preserve"> </w:t>
            </w:r>
            <w:r w:rsidR="002B3CD6" w:rsidRPr="002B3CD6">
              <w:rPr>
                <w:rFonts w:ascii="Poppins" w:hAnsi="Poppins" w:cs="Poppins"/>
              </w:rPr>
              <w:t>The Workgroup have finalised the proposer’s solution. They are now seeking approval from the Panel that the Workgroup have met their Terms of Reference and can proceed to Code Administrator Consultation.</w:t>
            </w:r>
          </w:p>
        </w:tc>
      </w:tr>
      <w:tr w:rsidR="00C55635" w:rsidRPr="00DE2E99" w14:paraId="37B33E59" w14:textId="77777777" w:rsidTr="00CD511D">
        <w:trPr>
          <w:trHeight w:val="730"/>
        </w:trPr>
        <w:tc>
          <w:tcPr>
            <w:tcW w:w="9639" w:type="dxa"/>
            <w:gridSpan w:val="4"/>
            <w:shd w:val="clear" w:color="auto" w:fill="FFFFFF" w:themeFill="background1"/>
          </w:tcPr>
          <w:p w14:paraId="0C494CD6" w14:textId="77777777" w:rsidR="00783D05" w:rsidRDefault="00C55635" w:rsidP="00CD511D">
            <w:pPr>
              <w:spacing w:after="0" w:line="240" w:lineRule="auto"/>
              <w:rPr>
                <w:rFonts w:ascii="Poppins" w:hAnsi="Poppins" w:cs="Poppins"/>
                <w:color w:val="00B050"/>
              </w:rPr>
            </w:pPr>
            <w:r w:rsidRPr="00DE2E99">
              <w:rPr>
                <w:rFonts w:ascii="Poppins" w:hAnsi="Poppins" w:cs="Poppins"/>
                <w:b/>
              </w:rPr>
              <w:t xml:space="preserve">This modification is expected to have a: </w:t>
            </w:r>
          </w:p>
          <w:p w14:paraId="5941AA44" w14:textId="0D79207C" w:rsidR="0020205B" w:rsidRPr="001751F5" w:rsidRDefault="0020205B" w:rsidP="0020205B">
            <w:pPr>
              <w:pStyle w:val="paragraph"/>
              <w:spacing w:before="0" w:beforeAutospacing="0" w:after="0" w:afterAutospacing="0"/>
              <w:textAlignment w:val="baseline"/>
              <w:rPr>
                <w:rFonts w:ascii="Poppins" w:hAnsi="Poppins" w:cs="Poppins"/>
                <w:sz w:val="18"/>
                <w:szCs w:val="18"/>
              </w:rPr>
            </w:pPr>
            <w:r w:rsidRPr="001751F5">
              <w:rPr>
                <w:rStyle w:val="normaltextrun"/>
                <w:rFonts w:ascii="Poppins" w:hAnsi="Poppins" w:cs="Poppins"/>
                <w:b/>
                <w:bCs/>
                <w:color w:val="FF00FF"/>
                <w:sz w:val="22"/>
                <w:szCs w:val="22"/>
              </w:rPr>
              <w:t>High impact:</w:t>
            </w:r>
            <w:r w:rsidRPr="001751F5">
              <w:rPr>
                <w:rStyle w:val="normaltextrun"/>
                <w:rFonts w:ascii="Poppins" w:hAnsi="Poppins" w:cs="Poppins"/>
                <w:sz w:val="22"/>
                <w:szCs w:val="22"/>
              </w:rPr>
              <w:t xml:space="preserve"> National Energy System Operator, Transmission System Owners and Network Operators (i</w:t>
            </w:r>
            <w:ins w:id="6" w:author="Stuart McLarnon [NESO]" w:date="2025-07-10T15:22:00Z" w16du:dateUtc="2025-07-10T14:22:00Z">
              <w:r w:rsidR="00FE0DE1">
                <w:rPr>
                  <w:rStyle w:val="normaltextrun"/>
                  <w:rFonts w:ascii="Poppins" w:hAnsi="Poppins" w:cs="Poppins"/>
                  <w:sz w:val="22"/>
                  <w:szCs w:val="22"/>
                </w:rPr>
                <w:t>.</w:t>
              </w:r>
            </w:ins>
            <w:r w:rsidRPr="001751F5">
              <w:rPr>
                <w:rStyle w:val="normaltextrun"/>
                <w:rFonts w:ascii="Poppins" w:hAnsi="Poppins" w:cs="Poppins"/>
                <w:sz w:val="22"/>
                <w:szCs w:val="22"/>
              </w:rPr>
              <w:t>e. Distribution Network Operators and Independent Distribution Network Operators)</w:t>
            </w:r>
            <w:r w:rsidRPr="001751F5">
              <w:rPr>
                <w:rStyle w:val="eop"/>
                <w:rFonts w:ascii="Poppins" w:hAnsi="Poppins" w:cs="Poppins"/>
                <w:sz w:val="22"/>
                <w:szCs w:val="22"/>
              </w:rPr>
              <w:t> </w:t>
            </w:r>
          </w:p>
          <w:p w14:paraId="472DC713" w14:textId="77777777" w:rsidR="0020205B" w:rsidRPr="001751F5" w:rsidRDefault="0020205B" w:rsidP="0020205B">
            <w:pPr>
              <w:pStyle w:val="paragraph"/>
              <w:spacing w:before="0" w:beforeAutospacing="0" w:after="0" w:afterAutospacing="0"/>
              <w:textAlignment w:val="baseline"/>
              <w:rPr>
                <w:rFonts w:ascii="Poppins" w:hAnsi="Poppins" w:cs="Poppins"/>
                <w:sz w:val="18"/>
                <w:szCs w:val="18"/>
              </w:rPr>
            </w:pPr>
            <w:r w:rsidRPr="001751F5">
              <w:rPr>
                <w:rStyle w:val="normaltextrun"/>
                <w:rFonts w:ascii="Poppins" w:hAnsi="Poppins" w:cs="Poppins"/>
                <w:b/>
                <w:bCs/>
                <w:color w:val="7030A0"/>
                <w:sz w:val="22"/>
                <w:szCs w:val="22"/>
              </w:rPr>
              <w:t>Medium impact: </w:t>
            </w:r>
            <w:r w:rsidRPr="001751F5">
              <w:rPr>
                <w:rStyle w:val="normaltextrun"/>
                <w:rFonts w:ascii="Poppins" w:hAnsi="Poppins" w:cs="Poppins"/>
                <w:sz w:val="22"/>
                <w:szCs w:val="22"/>
              </w:rPr>
              <w:t xml:space="preserve"> Power System Analysis Software Vendors</w:t>
            </w:r>
            <w:r w:rsidRPr="001751F5">
              <w:rPr>
                <w:rStyle w:val="normaltextrun"/>
                <w:rFonts w:ascii="Poppins" w:hAnsi="Poppins" w:cs="Poppins"/>
                <w:b/>
                <w:bCs/>
                <w:color w:val="7030A0"/>
                <w:sz w:val="22"/>
                <w:szCs w:val="22"/>
              </w:rPr>
              <w:t> </w:t>
            </w:r>
            <w:r w:rsidRPr="001751F5">
              <w:rPr>
                <w:rStyle w:val="eop"/>
                <w:rFonts w:ascii="Poppins" w:hAnsi="Poppins" w:cs="Poppins"/>
                <w:color w:val="7030A0"/>
                <w:sz w:val="22"/>
                <w:szCs w:val="22"/>
              </w:rPr>
              <w:t> </w:t>
            </w:r>
          </w:p>
          <w:p w14:paraId="423AEB9C" w14:textId="77777777" w:rsidR="0020205B" w:rsidRPr="001751F5" w:rsidRDefault="0020205B" w:rsidP="0020205B">
            <w:pPr>
              <w:pStyle w:val="paragraph"/>
              <w:spacing w:before="0" w:beforeAutospacing="0" w:after="0" w:afterAutospacing="0"/>
              <w:textAlignment w:val="baseline"/>
              <w:rPr>
                <w:rFonts w:ascii="Poppins" w:hAnsi="Poppins" w:cs="Poppins"/>
                <w:sz w:val="18"/>
                <w:szCs w:val="18"/>
              </w:rPr>
            </w:pPr>
            <w:r w:rsidRPr="001751F5">
              <w:rPr>
                <w:rStyle w:val="normaltextrun"/>
                <w:rFonts w:ascii="Poppins" w:hAnsi="Poppins" w:cs="Poppins"/>
                <w:b/>
                <w:bCs/>
                <w:color w:val="00B0F0"/>
                <w:sz w:val="22"/>
                <w:szCs w:val="22"/>
              </w:rPr>
              <w:t>Low impact:</w:t>
            </w:r>
            <w:r w:rsidRPr="001751F5">
              <w:rPr>
                <w:rStyle w:val="normaltextrun"/>
                <w:rFonts w:ascii="Poppins" w:hAnsi="Poppins" w:cs="Poppins"/>
                <w:sz w:val="22"/>
                <w:szCs w:val="22"/>
              </w:rPr>
              <w:t xml:space="preserve"> Non-embedded and embedded customers.</w:t>
            </w:r>
            <w:r w:rsidRPr="001751F5">
              <w:rPr>
                <w:rStyle w:val="eop"/>
                <w:rFonts w:ascii="Poppins" w:hAnsi="Poppins" w:cs="Poppins"/>
                <w:sz w:val="22"/>
                <w:szCs w:val="22"/>
              </w:rPr>
              <w:t> </w:t>
            </w:r>
          </w:p>
          <w:p w14:paraId="2E135BBD" w14:textId="085B5EB6" w:rsidR="0020205B" w:rsidRPr="00DE2E99" w:rsidRDefault="0020205B" w:rsidP="00CD511D">
            <w:pPr>
              <w:spacing w:after="0" w:line="240" w:lineRule="auto"/>
              <w:rPr>
                <w:rFonts w:ascii="Poppins" w:hAnsi="Poppins" w:cs="Poppins"/>
                <w:b/>
                <w:color w:val="00B050"/>
              </w:rPr>
            </w:pPr>
          </w:p>
        </w:tc>
      </w:tr>
      <w:tr w:rsidR="00C55635" w:rsidRPr="00DE2E99" w14:paraId="276F7C39" w14:textId="77777777">
        <w:trPr>
          <w:trHeight w:val="395"/>
        </w:trPr>
        <w:tc>
          <w:tcPr>
            <w:tcW w:w="9639" w:type="dxa"/>
            <w:gridSpan w:val="4"/>
            <w:shd w:val="clear" w:color="auto" w:fill="FFFFFF" w:themeFill="background1"/>
          </w:tcPr>
          <w:p w14:paraId="726BAA41" w14:textId="3BA30534" w:rsidR="00C55635" w:rsidRPr="00DE2E99" w:rsidRDefault="00C55635" w:rsidP="00CD511D">
            <w:pPr>
              <w:spacing w:after="0"/>
              <w:rPr>
                <w:rFonts w:ascii="Poppins" w:hAnsi="Poppins" w:cs="Poppins"/>
                <w:b/>
              </w:rPr>
            </w:pPr>
            <w:r w:rsidRPr="00DE2E99">
              <w:rPr>
                <w:rFonts w:ascii="Poppins" w:hAnsi="Poppins" w:cs="Poppins"/>
                <w:b/>
              </w:rPr>
              <w:t xml:space="preserve">Modification drivers: </w:t>
            </w:r>
            <w:r w:rsidR="0054579E" w:rsidRPr="0054579E">
              <w:rPr>
                <w:rFonts w:ascii="Poppins" w:hAnsi="Poppins" w:cs="Poppins"/>
                <w:i/>
                <w:iCs/>
                <w:color w:val="92D050"/>
              </w:rPr>
              <w:t xml:space="preserve"> </w:t>
            </w:r>
            <w:r w:rsidR="001751F5" w:rsidRPr="005B16D9">
              <w:rPr>
                <w:rFonts w:ascii="Poppins" w:hAnsi="Poppins" w:cs="Poppins"/>
                <w:i/>
                <w:iCs/>
                <w:color w:val="000000" w:themeColor="text1"/>
              </w:rPr>
              <w:t>System Planning, System Security and Transparency</w:t>
            </w:r>
          </w:p>
        </w:tc>
      </w:tr>
      <w:tr w:rsidR="00C55635" w:rsidRPr="00DE2E99" w14:paraId="2C7062FE" w14:textId="77777777">
        <w:trPr>
          <w:trHeight w:val="388"/>
        </w:trPr>
        <w:tc>
          <w:tcPr>
            <w:tcW w:w="2268" w:type="dxa"/>
            <w:shd w:val="clear" w:color="auto" w:fill="FFFFFF" w:themeFill="background1"/>
          </w:tcPr>
          <w:p w14:paraId="7AFD4CE0" w14:textId="77777777" w:rsidR="00C55635" w:rsidRPr="00DE2E99" w:rsidRDefault="00C55635">
            <w:pPr>
              <w:ind w:firstLine="9"/>
              <w:rPr>
                <w:rFonts w:ascii="Poppins" w:hAnsi="Poppins" w:cs="Poppins"/>
                <w:b/>
                <w:noProof/>
                <w:lang w:val="en-US"/>
              </w:rPr>
            </w:pPr>
            <w:r w:rsidRPr="00DE2E99">
              <w:rPr>
                <w:rFonts w:ascii="Poppins" w:hAnsi="Poppins" w:cs="Poppins"/>
                <w:b/>
                <w:noProof/>
                <w:lang w:val="en-US"/>
              </w:rPr>
              <w:t>Governance route</w:t>
            </w:r>
          </w:p>
        </w:tc>
        <w:tc>
          <w:tcPr>
            <w:tcW w:w="7371" w:type="dxa"/>
            <w:gridSpan w:val="3"/>
          </w:tcPr>
          <w:p w14:paraId="627B3A17" w14:textId="48D83C3E" w:rsidR="00C55635" w:rsidRPr="008C6E91" w:rsidRDefault="00E66AB3" w:rsidP="00CD511D">
            <w:pPr>
              <w:spacing w:after="0"/>
              <w:rPr>
                <w:rFonts w:ascii="Poppins" w:hAnsi="Poppins" w:cs="Poppins"/>
                <w:i/>
                <w:iCs/>
                <w:color w:val="92D050"/>
              </w:rPr>
            </w:pPr>
            <w:r w:rsidRPr="005B16D9">
              <w:rPr>
                <w:rFonts w:ascii="Poppins" w:hAnsi="Poppins" w:cs="Poppins"/>
                <w:i/>
                <w:iCs/>
                <w:color w:val="000000" w:themeColor="text1"/>
              </w:rPr>
              <w:t>Standard Governance modification with assessment by a Workgroup</w:t>
            </w:r>
          </w:p>
        </w:tc>
      </w:tr>
      <w:tr w:rsidR="00C55635" w:rsidRPr="00DE2E99" w14:paraId="46631C33" w14:textId="77777777">
        <w:trPr>
          <w:trHeight w:val="1302"/>
        </w:trPr>
        <w:tc>
          <w:tcPr>
            <w:tcW w:w="2268" w:type="dxa"/>
            <w:shd w:val="clear" w:color="auto" w:fill="FFFFFF" w:themeFill="background1"/>
          </w:tcPr>
          <w:p w14:paraId="6E926D8E" w14:textId="77777777" w:rsidR="00C55635" w:rsidRPr="00DE2E99" w:rsidRDefault="00C55635" w:rsidP="00CD511D">
            <w:pPr>
              <w:spacing w:after="0"/>
              <w:rPr>
                <w:rFonts w:ascii="Poppins" w:hAnsi="Poppins" w:cs="Poppins"/>
                <w:b/>
              </w:rPr>
            </w:pPr>
            <w:r w:rsidRPr="00DE2E99">
              <w:rPr>
                <w:rFonts w:ascii="Poppins" w:hAnsi="Poppins" w:cs="Poppins"/>
                <w:b/>
              </w:rPr>
              <w:t>Who can I talk to about the change?</w:t>
            </w:r>
          </w:p>
          <w:p w14:paraId="0281E523" w14:textId="77777777" w:rsidR="00C55635" w:rsidRPr="00DE2E99" w:rsidRDefault="00C55635" w:rsidP="00CD511D">
            <w:pPr>
              <w:spacing w:after="0"/>
              <w:rPr>
                <w:rFonts w:ascii="Poppins" w:hAnsi="Poppins" w:cs="Poppins"/>
              </w:rPr>
            </w:pPr>
          </w:p>
        </w:tc>
        <w:tc>
          <w:tcPr>
            <w:tcW w:w="3832" w:type="dxa"/>
            <w:gridSpan w:val="2"/>
            <w:shd w:val="clear" w:color="auto" w:fill="FFFFFF" w:themeFill="background1"/>
          </w:tcPr>
          <w:p w14:paraId="27CC6358" w14:textId="77777777" w:rsidR="00E66AB3" w:rsidRPr="00E66AB3" w:rsidRDefault="00C55635" w:rsidP="00E66AB3">
            <w:pPr>
              <w:spacing w:after="0"/>
              <w:rPr>
                <w:rFonts w:ascii="Poppins" w:hAnsi="Poppins" w:cs="Poppins"/>
                <w:color w:val="00B050"/>
              </w:rPr>
            </w:pPr>
            <w:r w:rsidRPr="008C6E91">
              <w:rPr>
                <w:rFonts w:ascii="Poppins" w:hAnsi="Poppins" w:cs="Poppins"/>
                <w:b/>
              </w:rPr>
              <w:t xml:space="preserve">Proposer: </w:t>
            </w:r>
            <w:r w:rsidR="00E66AB3" w:rsidRPr="00FD7590">
              <w:rPr>
                <w:rFonts w:ascii="Poppins" w:hAnsi="Poppins" w:cs="Poppins"/>
                <w:color w:val="000000" w:themeColor="text1"/>
              </w:rPr>
              <w:t xml:space="preserve">Ian Povey, Electricity North West Limited  </w:t>
            </w:r>
            <w:hyperlink r:id="rId11" w:tgtFrame="_blank" w:history="1">
              <w:r w:rsidR="00E66AB3" w:rsidRPr="00FD7590">
                <w:rPr>
                  <w:rStyle w:val="Hyperlink"/>
                  <w:rFonts w:ascii="Poppins" w:hAnsi="Poppins" w:cs="Poppins"/>
                  <w:color w:val="000000" w:themeColor="text1"/>
                </w:rPr>
                <w:t>Ian.Povey@enwl.co.uk</w:t>
              </w:r>
            </w:hyperlink>
            <w:r w:rsidR="00E66AB3" w:rsidRPr="00E66AB3">
              <w:rPr>
                <w:rFonts w:ascii="Poppins" w:hAnsi="Poppins" w:cs="Poppins"/>
                <w:color w:val="00B050"/>
              </w:rPr>
              <w:t> </w:t>
            </w:r>
          </w:p>
          <w:p w14:paraId="670BF950" w14:textId="77777777" w:rsidR="00E66AB3" w:rsidRPr="00E66AB3" w:rsidRDefault="00E66AB3" w:rsidP="00E66AB3">
            <w:pPr>
              <w:numPr>
                <w:ilvl w:val="0"/>
                <w:numId w:val="1"/>
              </w:numPr>
              <w:spacing w:after="0"/>
              <w:rPr>
                <w:rFonts w:ascii="Poppins" w:hAnsi="Poppins" w:cs="Poppins"/>
                <w:color w:val="000000" w:themeColor="text1"/>
              </w:rPr>
            </w:pPr>
            <w:r w:rsidRPr="00E66AB3">
              <w:rPr>
                <w:rFonts w:ascii="Poppins" w:hAnsi="Poppins" w:cs="Poppins"/>
                <w:color w:val="000000" w:themeColor="text1"/>
              </w:rPr>
              <w:t>Phone: 07796 548166 </w:t>
            </w:r>
          </w:p>
          <w:p w14:paraId="4C402FA1" w14:textId="516863CE" w:rsidR="00C55635" w:rsidRPr="008C6E91" w:rsidRDefault="00C55635" w:rsidP="00CD511D">
            <w:pPr>
              <w:spacing w:after="0"/>
              <w:rPr>
                <w:rFonts w:ascii="Poppins" w:hAnsi="Poppins" w:cs="Poppins"/>
              </w:rPr>
            </w:pPr>
          </w:p>
        </w:tc>
        <w:tc>
          <w:tcPr>
            <w:tcW w:w="3539" w:type="dxa"/>
            <w:shd w:val="clear" w:color="auto" w:fill="FFFFFF" w:themeFill="background1"/>
          </w:tcPr>
          <w:p w14:paraId="728722D1" w14:textId="4AC12DF7" w:rsidR="00FD7590" w:rsidRPr="00FD7590" w:rsidRDefault="00C55635" w:rsidP="00FD7590">
            <w:pPr>
              <w:spacing w:after="0"/>
              <w:rPr>
                <w:rFonts w:ascii="Poppins" w:hAnsi="Poppins" w:cs="Poppins"/>
              </w:rPr>
            </w:pPr>
            <w:r w:rsidRPr="008C6E91">
              <w:rPr>
                <w:rFonts w:ascii="Poppins" w:hAnsi="Poppins" w:cs="Poppins"/>
                <w:b/>
              </w:rPr>
              <w:t>Code Administrator</w:t>
            </w:r>
            <w:r w:rsidRPr="008C6E91">
              <w:rPr>
                <w:rFonts w:ascii="Poppins" w:hAnsi="Poppins" w:cs="Poppins"/>
              </w:rPr>
              <w:t xml:space="preserve"> </w:t>
            </w:r>
            <w:r w:rsidRPr="008C6E91">
              <w:rPr>
                <w:rFonts w:ascii="Poppins" w:hAnsi="Poppins" w:cs="Poppins"/>
                <w:b/>
              </w:rPr>
              <w:t>Chair</w:t>
            </w:r>
            <w:r w:rsidRPr="008C6E91">
              <w:rPr>
                <w:rFonts w:ascii="Poppins" w:hAnsi="Poppins" w:cs="Poppins"/>
              </w:rPr>
              <w:t xml:space="preserve">: </w:t>
            </w:r>
            <w:del w:id="7" w:author="Stuart McLarnon [NESO]" w:date="2025-07-10T14:47:00Z" w16du:dateUtc="2025-07-10T13:47:00Z">
              <w:r w:rsidR="00FD7590" w:rsidRPr="00FD7590" w:rsidDel="00FF0A05">
                <w:rPr>
                  <w:rFonts w:ascii="Poppins" w:hAnsi="Poppins" w:cs="Poppins"/>
                </w:rPr>
                <w:delText>Terri Puddefoot</w:delText>
              </w:r>
            </w:del>
            <w:ins w:id="8" w:author="Stuart McLarnon [NESO]" w:date="2025-07-10T14:47:00Z" w16du:dateUtc="2025-07-10T13:47:00Z">
              <w:r w:rsidR="00FF0A05">
                <w:rPr>
                  <w:rFonts w:ascii="Poppins" w:hAnsi="Poppins" w:cs="Poppins"/>
                </w:rPr>
                <w:t>Jess Rivalland</w:t>
              </w:r>
            </w:ins>
            <w:r w:rsidR="00FD7590" w:rsidRPr="00FD7590">
              <w:rPr>
                <w:rFonts w:ascii="Poppins" w:hAnsi="Poppins" w:cs="Poppins"/>
              </w:rPr>
              <w:t> </w:t>
            </w:r>
          </w:p>
          <w:p w14:paraId="454FAD41" w14:textId="44841F63" w:rsidR="00FD7590" w:rsidRPr="00FF0A05" w:rsidRDefault="00FF0A05" w:rsidP="00FD7590">
            <w:pPr>
              <w:numPr>
                <w:ilvl w:val="0"/>
                <w:numId w:val="1"/>
              </w:numPr>
              <w:spacing w:after="0"/>
              <w:rPr>
                <w:rFonts w:ascii="Poppins" w:hAnsi="Poppins" w:cs="Poppins"/>
              </w:rPr>
            </w:pPr>
            <w:ins w:id="9" w:author="Stuart McLarnon [NESO]" w:date="2025-07-10T14:48:00Z" w16du:dateUtc="2025-07-10T13:48:00Z">
              <w:r>
                <w:rPr>
                  <w:rFonts w:ascii="Poppins" w:hAnsi="Poppins" w:cs="Poppins"/>
                </w:rPr>
                <w:fldChar w:fldCharType="begin"/>
              </w:r>
              <w:r>
                <w:rPr>
                  <w:rFonts w:ascii="Poppins" w:hAnsi="Poppins" w:cs="Poppins"/>
                </w:rPr>
                <w:instrText>HYPERLINK "mailto:</w:instrText>
              </w:r>
              <w:r w:rsidRPr="00FF0A05">
                <w:rPr>
                  <w:rFonts w:ascii="Poppins" w:hAnsi="Poppins" w:cs="Poppins"/>
                  <w:rPrChange w:id="10" w:author="Stuart McLarnon [NESO]" w:date="2025-07-10T14:48:00Z" w16du:dateUtc="2025-07-10T13:48:00Z">
                    <w:rPr>
                      <w:rStyle w:val="Hyperlink"/>
                    </w:rPr>
                  </w:rPrChange>
                </w:rPr>
                <w:instrText>Jessica.Rivalland@neso.energy</w:instrText>
              </w:r>
              <w:r>
                <w:rPr>
                  <w:rFonts w:ascii="Poppins" w:hAnsi="Poppins" w:cs="Poppins"/>
                </w:rPr>
                <w:instrText>"</w:instrText>
              </w:r>
              <w:r>
                <w:rPr>
                  <w:rFonts w:ascii="Poppins" w:hAnsi="Poppins" w:cs="Poppins"/>
                </w:rPr>
              </w:r>
              <w:r>
                <w:rPr>
                  <w:rFonts w:ascii="Poppins" w:hAnsi="Poppins" w:cs="Poppins"/>
                </w:rPr>
                <w:fldChar w:fldCharType="separate"/>
              </w:r>
              <w:r w:rsidRPr="009D4B12">
                <w:rPr>
                  <w:rStyle w:val="Hyperlink"/>
                  <w:rFonts w:ascii="Poppins" w:hAnsi="Poppins" w:cs="Poppins"/>
                  <w:rPrChange w:id="11" w:author="Stuart McLarnon [NESO]" w:date="2025-07-10T14:48:00Z" w16du:dateUtc="2025-07-10T13:48:00Z">
                    <w:rPr>
                      <w:rStyle w:val="Hyperlink"/>
                    </w:rPr>
                  </w:rPrChange>
                </w:rPr>
                <w:t>Jessica.Rivalland@neso.energy</w:t>
              </w:r>
            </w:ins>
            <w:del w:id="12" w:author="Stuart McLarnon [NESO]" w:date="2025-07-10T14:48:00Z" w16du:dateUtc="2025-07-10T13:48:00Z">
              <w:r w:rsidRPr="00FF0A05" w:rsidDel="00FF0A05">
                <w:rPr>
                  <w:rStyle w:val="Hyperlink"/>
                  <w:rFonts w:ascii="Poppins" w:hAnsi="Poppins" w:cs="Poppins"/>
                </w:rPr>
                <w:delText>terri.puddefoot@nationalgrideso.com</w:delText>
              </w:r>
            </w:del>
            <w:ins w:id="13" w:author="Stuart McLarnon [NESO]" w:date="2025-07-10T14:48:00Z" w16du:dateUtc="2025-07-10T13:48:00Z">
              <w:r>
                <w:rPr>
                  <w:rFonts w:ascii="Poppins" w:hAnsi="Poppins" w:cs="Poppins"/>
                </w:rPr>
                <w:fldChar w:fldCharType="end"/>
              </w:r>
            </w:ins>
            <w:r w:rsidR="00FD7590" w:rsidRPr="00FF0A05">
              <w:rPr>
                <w:rFonts w:ascii="Poppins" w:hAnsi="Poppins" w:cs="Poppins"/>
              </w:rPr>
              <w:t> </w:t>
            </w:r>
          </w:p>
          <w:p w14:paraId="1CB65DDF" w14:textId="109A70CB" w:rsidR="00FD7590" w:rsidRPr="00FD7590" w:rsidDel="00FF0A05" w:rsidRDefault="00FD7590" w:rsidP="00FD7590">
            <w:pPr>
              <w:numPr>
                <w:ilvl w:val="0"/>
                <w:numId w:val="1"/>
              </w:numPr>
              <w:spacing w:after="0"/>
              <w:rPr>
                <w:del w:id="14" w:author="Stuart McLarnon [NESO]" w:date="2025-07-10T14:47:00Z" w16du:dateUtc="2025-07-10T13:47:00Z"/>
                <w:rFonts w:ascii="Poppins" w:hAnsi="Poppins" w:cs="Poppins"/>
              </w:rPr>
            </w:pPr>
            <w:del w:id="15" w:author="Stuart McLarnon [NESO]" w:date="2025-07-10T14:47:00Z" w16du:dateUtc="2025-07-10T13:47:00Z">
              <w:r w:rsidRPr="00FD7590" w:rsidDel="00FF0A05">
                <w:rPr>
                  <w:rFonts w:ascii="Poppins" w:hAnsi="Poppins" w:cs="Poppins"/>
                </w:rPr>
                <w:delText xml:space="preserve">Phone: </w:delText>
              </w:r>
              <w:r w:rsidRPr="00FD7590" w:rsidDel="00FF0A05">
                <w:rPr>
                  <w:rFonts w:ascii="Poppins" w:hAnsi="Poppins" w:cs="Poppins"/>
                  <w:lang w:val="en-US"/>
                </w:rPr>
                <w:delText>07858 368991</w:delText>
              </w:r>
              <w:r w:rsidRPr="00FD7590" w:rsidDel="00FF0A05">
                <w:rPr>
                  <w:rFonts w:ascii="Poppins" w:hAnsi="Poppins" w:cs="Poppins"/>
                </w:rPr>
                <w:delText> </w:delText>
              </w:r>
            </w:del>
          </w:p>
          <w:p w14:paraId="55700B02" w14:textId="1B3C03E3" w:rsidR="00C55635" w:rsidRPr="008C6E91" w:rsidRDefault="00C55635">
            <w:pPr>
              <w:numPr>
                <w:ilvl w:val="0"/>
                <w:numId w:val="1"/>
              </w:numPr>
              <w:spacing w:after="0"/>
              <w:rPr>
                <w:rFonts w:ascii="Poppins" w:hAnsi="Poppins" w:cs="Poppins"/>
              </w:rPr>
              <w:pPrChange w:id="16" w:author="Stuart McLarnon [NESO]" w:date="2025-07-10T14:47:00Z" w16du:dateUtc="2025-07-10T13:47:00Z">
                <w:pPr>
                  <w:framePr w:hSpace="180" w:wrap="around" w:vAnchor="page" w:hAnchor="page" w:xAlign="center" w:y="2341"/>
                  <w:spacing w:after="0"/>
                </w:pPr>
              </w:pPrChange>
            </w:pPr>
          </w:p>
        </w:tc>
      </w:tr>
    </w:tbl>
    <w:p w14:paraId="633DAD83" w14:textId="77777777" w:rsidR="00403901" w:rsidRPr="00DE2E99" w:rsidRDefault="00403901">
      <w:pPr>
        <w:pStyle w:val="Header"/>
        <w:ind w:left="0"/>
        <w:jc w:val="left"/>
        <w:rPr>
          <w:rFonts w:ascii="Poppins" w:eastAsia="HGPMinchoE" w:hAnsi="Poppins" w:cs="Poppins"/>
          <w:sz w:val="28"/>
          <w:szCs w:val="40"/>
        </w:rPr>
      </w:pPr>
    </w:p>
    <w:p w14:paraId="496CC44A" w14:textId="5E6B4BA7" w:rsidR="003D5A6E" w:rsidRPr="00DE2E99" w:rsidRDefault="003D5A6E" w:rsidP="003D5A6E">
      <w:pPr>
        <w:rPr>
          <w:rFonts w:ascii="Poppins" w:hAnsi="Poppins" w:cs="Poppins"/>
          <w:b/>
        </w:rPr>
      </w:pPr>
      <w:bookmarkStart w:id="17" w:name="_Hlk192513472"/>
      <w:del w:id="18" w:author="Stuart McLarnon [NESO]" w:date="2025-07-10T14:47:00Z" w16du:dateUtc="2025-07-10T13:47:00Z">
        <w:r w:rsidRPr="00DE2E99" w:rsidDel="00FF0A05">
          <w:rPr>
            <w:rFonts w:ascii="Poppins" w:hAnsi="Poppins" w:cs="Poppins"/>
            <w:b/>
            <w:highlight w:val="yellow"/>
          </w:rPr>
          <w:delText>[this should be no longer than one page]</w:delText>
        </w:r>
      </w:del>
    </w:p>
    <w:bookmarkEnd w:id="17"/>
    <w:p w14:paraId="50366463" w14:textId="77777777" w:rsidR="00C1635A" w:rsidRPr="00DE2E99" w:rsidRDefault="00C1635A" w:rsidP="00C1635A">
      <w:pPr>
        <w:rPr>
          <w:rFonts w:ascii="Poppins" w:hAnsi="Poppins" w:cs="Poppins"/>
        </w:rPr>
      </w:pPr>
    </w:p>
    <w:p w14:paraId="51B61616" w14:textId="77777777" w:rsidR="00C1635A" w:rsidRPr="00DE2E99" w:rsidRDefault="00C1635A" w:rsidP="00C1635A">
      <w:pPr>
        <w:rPr>
          <w:rFonts w:ascii="Poppins" w:hAnsi="Poppins" w:cs="Poppins"/>
        </w:rPr>
      </w:pPr>
      <w:bookmarkStart w:id="19" w:name="_Executive_Summary"/>
      <w:bookmarkStart w:id="20" w:name="_Workgroup_Consultation_Introduction"/>
      <w:bookmarkEnd w:id="19"/>
      <w:bookmarkEnd w:id="20"/>
    </w:p>
    <w:p w14:paraId="517A27F4" w14:textId="77777777" w:rsidR="00C1635A" w:rsidRPr="00DE2E99" w:rsidRDefault="00C1635A" w:rsidP="00C1635A">
      <w:pPr>
        <w:rPr>
          <w:rFonts w:ascii="Poppins" w:eastAsiaTheme="majorEastAsia" w:hAnsi="Poppins" w:cs="Poppins"/>
          <w:b/>
          <w:color w:val="FFFFFF" w:themeColor="background1"/>
          <w:sz w:val="28"/>
          <w:szCs w:val="32"/>
        </w:rPr>
      </w:pPr>
      <w:r w:rsidRPr="00DE2E99">
        <w:rPr>
          <w:rFonts w:ascii="Poppins" w:hAnsi="Poppins" w:cs="Poppins"/>
        </w:rPr>
        <w:t xml:space="preserve"> </w:t>
      </w:r>
      <w:r w:rsidRPr="00DE2E99">
        <w:rPr>
          <w:rFonts w:ascii="Poppins" w:hAnsi="Poppins" w:cs="Poppins"/>
        </w:rPr>
        <w:br w:type="page"/>
      </w:r>
    </w:p>
    <w:p w14:paraId="565B8CF0" w14:textId="77777777" w:rsidR="00C1635A" w:rsidRPr="00E80C41" w:rsidRDefault="00C1635A" w:rsidP="00E80C41">
      <w:pPr>
        <w:rPr>
          <w:rFonts w:ascii="Poppins" w:hAnsi="Poppins" w:cs="Poppins"/>
          <w:b/>
          <w:bCs/>
          <w:color w:val="3F0731"/>
          <w:sz w:val="32"/>
          <w:szCs w:val="32"/>
        </w:rPr>
      </w:pPr>
      <w:r w:rsidRPr="00E80C41">
        <w:rPr>
          <w:rFonts w:ascii="Poppins" w:hAnsi="Poppins" w:cs="Poppins"/>
          <w:b/>
          <w:bCs/>
          <w:color w:val="3F0731"/>
          <w:sz w:val="32"/>
          <w:szCs w:val="32"/>
        </w:rPr>
        <w:t>Contents</w:t>
      </w:r>
    </w:p>
    <w:p w14:paraId="113AB01A" w14:textId="77777777" w:rsidR="00C1635A" w:rsidRPr="00DE2E99" w:rsidRDefault="00C1635A" w:rsidP="00C1635A">
      <w:pPr>
        <w:rPr>
          <w:rFonts w:ascii="Poppins" w:hAnsi="Poppins" w:cs="Poppins"/>
        </w:rPr>
      </w:pPr>
    </w:p>
    <w:p w14:paraId="4F2F6DBA" w14:textId="14225B70" w:rsidR="00FF0A05" w:rsidRDefault="00C1635A">
      <w:pPr>
        <w:pStyle w:val="TOC1"/>
        <w:rPr>
          <w:ins w:id="21"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r w:rsidRPr="00DE2E99">
        <w:rPr>
          <w:rFonts w:ascii="Poppins" w:hAnsi="Poppins" w:cs="Poppins"/>
          <w:b/>
        </w:rPr>
        <w:fldChar w:fldCharType="begin"/>
      </w:r>
      <w:r w:rsidRPr="00DE2E99">
        <w:rPr>
          <w:rFonts w:ascii="Poppins" w:hAnsi="Poppins" w:cs="Poppins"/>
          <w:b/>
        </w:rPr>
        <w:instrText xml:space="preserve"> TOC \o "1-3" \h \z \u </w:instrText>
      </w:r>
      <w:r w:rsidRPr="00DE2E99">
        <w:rPr>
          <w:rFonts w:ascii="Poppins" w:hAnsi="Poppins" w:cs="Poppins"/>
          <w:b/>
        </w:rPr>
        <w:fldChar w:fldCharType="separate"/>
      </w:r>
      <w:ins w:id="22" w:author="Stuart McLarnon [NESO]" w:date="2025-07-10T14:48:00Z" w16du:dateUtc="2025-07-10T13:48:00Z">
        <w:r w:rsidR="00FF0A05" w:rsidRPr="00D37AD5">
          <w:rPr>
            <w:rStyle w:val="Hyperlink"/>
          </w:rPr>
          <w:fldChar w:fldCharType="begin"/>
        </w:r>
        <w:r w:rsidR="00FF0A05" w:rsidRPr="00D37AD5">
          <w:rPr>
            <w:rStyle w:val="Hyperlink"/>
          </w:rPr>
          <w:instrText xml:space="preserve"> </w:instrText>
        </w:r>
        <w:r w:rsidR="00FF0A05">
          <w:instrText>HYPERLINK \l "_Toc203051330"</w:instrText>
        </w:r>
        <w:r w:rsidR="00FF0A05" w:rsidRPr="00D37AD5">
          <w:rPr>
            <w:rStyle w:val="Hyperlink"/>
          </w:rPr>
          <w:instrText xml:space="preserve"> </w:instrText>
        </w:r>
        <w:r w:rsidR="00FF0A05" w:rsidRPr="00D37AD5">
          <w:rPr>
            <w:rStyle w:val="Hyperlink"/>
          </w:rPr>
        </w:r>
        <w:r w:rsidR="00FF0A05" w:rsidRPr="00D37AD5">
          <w:rPr>
            <w:rStyle w:val="Hyperlink"/>
          </w:rPr>
          <w:fldChar w:fldCharType="separate"/>
        </w:r>
        <w:r w:rsidR="00FF0A05" w:rsidRPr="00D37AD5">
          <w:rPr>
            <w:rStyle w:val="Hyperlink"/>
            <w:rFonts w:ascii="Poppins" w:hAnsi="Poppins" w:cs="Poppins"/>
          </w:rPr>
          <w:t>Executive Summary</w:t>
        </w:r>
        <w:r w:rsidR="00FF0A05">
          <w:rPr>
            <w:webHidden/>
          </w:rPr>
          <w:tab/>
        </w:r>
        <w:r w:rsidR="00FF0A05">
          <w:rPr>
            <w:webHidden/>
          </w:rPr>
          <w:fldChar w:fldCharType="begin"/>
        </w:r>
        <w:r w:rsidR="00FF0A05">
          <w:rPr>
            <w:webHidden/>
          </w:rPr>
          <w:instrText xml:space="preserve"> PAGEREF _Toc203051330 \h </w:instrText>
        </w:r>
      </w:ins>
      <w:r w:rsidR="00FF0A05">
        <w:rPr>
          <w:webHidden/>
        </w:rPr>
      </w:r>
      <w:r w:rsidR="00FF0A05">
        <w:rPr>
          <w:webHidden/>
        </w:rPr>
        <w:fldChar w:fldCharType="separate"/>
      </w:r>
      <w:ins w:id="23" w:author="Stuart McLarnon [NESO]" w:date="2025-07-10T15:13:00Z" w16du:dateUtc="2025-07-10T14:13:00Z">
        <w:r w:rsidR="00BB2CE6">
          <w:rPr>
            <w:webHidden/>
          </w:rPr>
          <w:t>4</w:t>
        </w:r>
      </w:ins>
      <w:ins w:id="24" w:author="Stuart McLarnon [NESO]" w:date="2025-07-10T14:48:00Z" w16du:dateUtc="2025-07-10T13:48:00Z">
        <w:r w:rsidR="00FF0A05">
          <w:rPr>
            <w:webHidden/>
          </w:rPr>
          <w:fldChar w:fldCharType="end"/>
        </w:r>
        <w:r w:rsidR="00FF0A05" w:rsidRPr="00D37AD5">
          <w:rPr>
            <w:rStyle w:val="Hyperlink"/>
          </w:rPr>
          <w:fldChar w:fldCharType="end"/>
        </w:r>
      </w:ins>
    </w:p>
    <w:p w14:paraId="69915FD2" w14:textId="676D8F83" w:rsidR="00FF0A05" w:rsidRDefault="00FF0A05">
      <w:pPr>
        <w:pStyle w:val="TOC1"/>
        <w:rPr>
          <w:ins w:id="25"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26"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"_Toc203051331"</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What is the issue?</w:t>
        </w:r>
        <w:r>
          <w:rPr>
            <w:webHidden/>
          </w:rPr>
          <w:tab/>
        </w:r>
        <w:r>
          <w:rPr>
            <w:webHidden/>
          </w:rPr>
          <w:fldChar w:fldCharType="begin"/>
        </w:r>
        <w:r>
          <w:rPr>
            <w:webHidden/>
          </w:rPr>
          <w:instrText xml:space="preserve"> PAGEREF _Toc203051331 \h </w:instrText>
        </w:r>
      </w:ins>
      <w:r>
        <w:rPr>
          <w:webHidden/>
        </w:rPr>
      </w:r>
      <w:r>
        <w:rPr>
          <w:webHidden/>
        </w:rPr>
        <w:fldChar w:fldCharType="separate"/>
      </w:r>
      <w:ins w:id="27" w:author="Stuart McLarnon [NESO]" w:date="2025-07-10T15:13:00Z" w16du:dateUtc="2025-07-10T14:13:00Z">
        <w:r w:rsidR="00BB2CE6">
          <w:rPr>
            <w:webHidden/>
          </w:rPr>
          <w:t>6</w:t>
        </w:r>
      </w:ins>
      <w:ins w:id="28" w:author="Stuart McLarnon [NESO]" w:date="2025-07-10T14:48:00Z" w16du:dateUtc="2025-07-10T13:48:00Z">
        <w:r>
          <w:rPr>
            <w:webHidden/>
          </w:rPr>
          <w:fldChar w:fldCharType="end"/>
        </w:r>
        <w:r w:rsidRPr="00D37AD5">
          <w:rPr>
            <w:rStyle w:val="Hyperlink"/>
          </w:rPr>
          <w:fldChar w:fldCharType="end"/>
        </w:r>
      </w:ins>
    </w:p>
    <w:p w14:paraId="0915E0AC" w14:textId="14A6D6E4" w:rsidR="00FF0A05" w:rsidRDefault="00FF0A05">
      <w:pPr>
        <w:pStyle w:val="TOC2"/>
        <w:rPr>
          <w:ins w:id="29" w:author="Stuart McLarnon [NESO]" w:date="2025-07-10T14:48:00Z" w16du:dateUtc="2025-07-10T13:48:00Z"/>
          <w:rFonts w:asciiTheme="minorHAnsi" w:eastAsiaTheme="minorEastAsia" w:hAnsiTheme="minorHAnsi" w:cstheme="minorBidi"/>
          <w:noProof/>
          <w:color w:val="auto"/>
          <w:kern w:val="2"/>
          <w:sz w:val="24"/>
          <w:szCs w:val="24"/>
          <w:lang w:eastAsia="en-GB"/>
          <w14:ligatures w14:val="standardContextual"/>
        </w:rPr>
      </w:pPr>
      <w:ins w:id="30" w:author="Stuart McLarnon [NESO]" w:date="2025-07-10T14:48:00Z" w16du:dateUtc="2025-07-10T13:48:00Z">
        <w:r w:rsidRPr="00D37AD5">
          <w:rPr>
            <w:rStyle w:val="Hyperlink"/>
            <w:noProof/>
          </w:rPr>
          <w:fldChar w:fldCharType="begin"/>
        </w:r>
        <w:r w:rsidRPr="00D37AD5">
          <w:rPr>
            <w:rStyle w:val="Hyperlink"/>
            <w:noProof/>
          </w:rPr>
          <w:instrText xml:space="preserve"> </w:instrText>
        </w:r>
        <w:r>
          <w:rPr>
            <w:noProof/>
          </w:rPr>
          <w:instrText>HYPERLINK \l "_Toc203051332"</w:instrText>
        </w:r>
        <w:r w:rsidRPr="00D37AD5">
          <w:rPr>
            <w:rStyle w:val="Hyperlink"/>
            <w:noProof/>
          </w:rPr>
          <w:instrText xml:space="preserve"> </w:instrText>
        </w:r>
        <w:r w:rsidRPr="00D37AD5">
          <w:rPr>
            <w:rStyle w:val="Hyperlink"/>
            <w:noProof/>
          </w:rPr>
        </w:r>
        <w:r w:rsidRPr="00D37AD5">
          <w:rPr>
            <w:rStyle w:val="Hyperlink"/>
            <w:noProof/>
          </w:rPr>
          <w:fldChar w:fldCharType="separate"/>
        </w:r>
        <w:r w:rsidRPr="00D37AD5">
          <w:rPr>
            <w:rStyle w:val="Hyperlink"/>
            <w:rFonts w:ascii="Poppins" w:hAnsi="Poppins" w:cs="Poppins"/>
            <w:noProof/>
          </w:rPr>
          <w:t>Why change?</w:t>
        </w:r>
        <w:r>
          <w:rPr>
            <w:noProof/>
            <w:webHidden/>
          </w:rPr>
          <w:tab/>
        </w:r>
        <w:r>
          <w:rPr>
            <w:noProof/>
            <w:webHidden/>
          </w:rPr>
          <w:fldChar w:fldCharType="begin"/>
        </w:r>
        <w:r>
          <w:rPr>
            <w:noProof/>
            <w:webHidden/>
          </w:rPr>
          <w:instrText xml:space="preserve"> PAGEREF _Toc203051332 \h </w:instrText>
        </w:r>
      </w:ins>
      <w:r>
        <w:rPr>
          <w:noProof/>
          <w:webHidden/>
        </w:rPr>
      </w:r>
      <w:r>
        <w:rPr>
          <w:noProof/>
          <w:webHidden/>
        </w:rPr>
        <w:fldChar w:fldCharType="separate"/>
      </w:r>
      <w:ins w:id="31" w:author="Stuart McLarnon [NESO]" w:date="2025-07-10T15:13:00Z" w16du:dateUtc="2025-07-10T14:13:00Z">
        <w:r w:rsidR="00BB2CE6">
          <w:rPr>
            <w:noProof/>
            <w:webHidden/>
          </w:rPr>
          <w:t>6</w:t>
        </w:r>
      </w:ins>
      <w:ins w:id="32" w:author="Stuart McLarnon [NESO]" w:date="2025-07-10T14:48:00Z" w16du:dateUtc="2025-07-10T13:48:00Z">
        <w:r>
          <w:rPr>
            <w:noProof/>
            <w:webHidden/>
          </w:rPr>
          <w:fldChar w:fldCharType="end"/>
        </w:r>
        <w:r w:rsidRPr="00D37AD5">
          <w:rPr>
            <w:rStyle w:val="Hyperlink"/>
            <w:noProof/>
          </w:rPr>
          <w:fldChar w:fldCharType="end"/>
        </w:r>
      </w:ins>
    </w:p>
    <w:p w14:paraId="2758D0BF" w14:textId="7C06B9E7" w:rsidR="00FF0A05" w:rsidRDefault="00FF0A05">
      <w:pPr>
        <w:pStyle w:val="TOC1"/>
        <w:rPr>
          <w:ins w:id="33"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34"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"_Toc203051333"</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What is the solution?</w:t>
        </w:r>
        <w:r>
          <w:rPr>
            <w:webHidden/>
          </w:rPr>
          <w:tab/>
        </w:r>
        <w:r>
          <w:rPr>
            <w:webHidden/>
          </w:rPr>
          <w:fldChar w:fldCharType="begin"/>
        </w:r>
        <w:r>
          <w:rPr>
            <w:webHidden/>
          </w:rPr>
          <w:instrText xml:space="preserve"> PAGEREF _Toc203051333 \h </w:instrText>
        </w:r>
      </w:ins>
      <w:r>
        <w:rPr>
          <w:webHidden/>
        </w:rPr>
      </w:r>
      <w:r>
        <w:rPr>
          <w:webHidden/>
        </w:rPr>
        <w:fldChar w:fldCharType="separate"/>
      </w:r>
      <w:ins w:id="35" w:author="Stuart McLarnon [NESO]" w:date="2025-07-10T15:13:00Z" w16du:dateUtc="2025-07-10T14:13:00Z">
        <w:r w:rsidR="00BB2CE6">
          <w:rPr>
            <w:webHidden/>
          </w:rPr>
          <w:t>7</w:t>
        </w:r>
      </w:ins>
      <w:ins w:id="36" w:author="Stuart McLarnon [NESO]" w:date="2025-07-10T14:48:00Z" w16du:dateUtc="2025-07-10T13:48:00Z">
        <w:r>
          <w:rPr>
            <w:webHidden/>
          </w:rPr>
          <w:fldChar w:fldCharType="end"/>
        </w:r>
        <w:r w:rsidRPr="00D37AD5">
          <w:rPr>
            <w:rStyle w:val="Hyperlink"/>
          </w:rPr>
          <w:fldChar w:fldCharType="end"/>
        </w:r>
      </w:ins>
    </w:p>
    <w:p w14:paraId="154CF3F3" w14:textId="6AF0668B" w:rsidR="00FF0A05" w:rsidRDefault="00FF0A05">
      <w:pPr>
        <w:pStyle w:val="TOC2"/>
        <w:rPr>
          <w:ins w:id="37" w:author="Stuart McLarnon [NESO]" w:date="2025-07-10T14:48:00Z" w16du:dateUtc="2025-07-10T13:48:00Z"/>
          <w:rFonts w:asciiTheme="minorHAnsi" w:eastAsiaTheme="minorEastAsia" w:hAnsiTheme="minorHAnsi" w:cstheme="minorBidi"/>
          <w:noProof/>
          <w:color w:val="auto"/>
          <w:kern w:val="2"/>
          <w:sz w:val="24"/>
          <w:szCs w:val="24"/>
          <w:lang w:eastAsia="en-GB"/>
          <w14:ligatures w14:val="standardContextual"/>
        </w:rPr>
      </w:pPr>
      <w:ins w:id="38" w:author="Stuart McLarnon [NESO]" w:date="2025-07-10T14:48:00Z" w16du:dateUtc="2025-07-10T13:48:00Z">
        <w:r w:rsidRPr="00D37AD5">
          <w:rPr>
            <w:rStyle w:val="Hyperlink"/>
            <w:noProof/>
          </w:rPr>
          <w:fldChar w:fldCharType="begin"/>
        </w:r>
        <w:r w:rsidRPr="00D37AD5">
          <w:rPr>
            <w:rStyle w:val="Hyperlink"/>
            <w:noProof/>
          </w:rPr>
          <w:instrText xml:space="preserve"> </w:instrText>
        </w:r>
        <w:r>
          <w:rPr>
            <w:noProof/>
          </w:rPr>
          <w:instrText>HYPERLINK \l "_Toc203051334"</w:instrText>
        </w:r>
        <w:r w:rsidRPr="00D37AD5">
          <w:rPr>
            <w:rStyle w:val="Hyperlink"/>
            <w:noProof/>
          </w:rPr>
          <w:instrText xml:space="preserve"> </w:instrText>
        </w:r>
        <w:r w:rsidRPr="00D37AD5">
          <w:rPr>
            <w:rStyle w:val="Hyperlink"/>
            <w:noProof/>
          </w:rPr>
        </w:r>
        <w:r w:rsidRPr="00D37AD5">
          <w:rPr>
            <w:rStyle w:val="Hyperlink"/>
            <w:noProof/>
          </w:rPr>
          <w:fldChar w:fldCharType="separate"/>
        </w:r>
        <w:r w:rsidRPr="00D37AD5">
          <w:rPr>
            <w:rStyle w:val="Hyperlink"/>
            <w:rFonts w:ascii="Poppins" w:hAnsi="Poppins" w:cs="Poppins"/>
            <w:noProof/>
          </w:rPr>
          <w:t>Proposer’s solution</w:t>
        </w:r>
        <w:r>
          <w:rPr>
            <w:noProof/>
            <w:webHidden/>
          </w:rPr>
          <w:tab/>
        </w:r>
        <w:r>
          <w:rPr>
            <w:noProof/>
            <w:webHidden/>
          </w:rPr>
          <w:fldChar w:fldCharType="begin"/>
        </w:r>
        <w:r>
          <w:rPr>
            <w:noProof/>
            <w:webHidden/>
          </w:rPr>
          <w:instrText xml:space="preserve"> PAGEREF _Toc203051334 \h </w:instrText>
        </w:r>
      </w:ins>
      <w:r>
        <w:rPr>
          <w:noProof/>
          <w:webHidden/>
        </w:rPr>
      </w:r>
      <w:r>
        <w:rPr>
          <w:noProof/>
          <w:webHidden/>
        </w:rPr>
        <w:fldChar w:fldCharType="separate"/>
      </w:r>
      <w:ins w:id="39" w:author="Stuart McLarnon [NESO]" w:date="2025-07-10T15:13:00Z" w16du:dateUtc="2025-07-10T14:13:00Z">
        <w:r w:rsidR="00BB2CE6">
          <w:rPr>
            <w:noProof/>
            <w:webHidden/>
          </w:rPr>
          <w:t>7</w:t>
        </w:r>
      </w:ins>
      <w:ins w:id="40" w:author="Stuart McLarnon [NESO]" w:date="2025-07-10T14:48:00Z" w16du:dateUtc="2025-07-10T13:48:00Z">
        <w:r>
          <w:rPr>
            <w:noProof/>
            <w:webHidden/>
          </w:rPr>
          <w:fldChar w:fldCharType="end"/>
        </w:r>
        <w:r w:rsidRPr="00D37AD5">
          <w:rPr>
            <w:rStyle w:val="Hyperlink"/>
            <w:noProof/>
          </w:rPr>
          <w:fldChar w:fldCharType="end"/>
        </w:r>
      </w:ins>
    </w:p>
    <w:p w14:paraId="44376C79" w14:textId="03B64FB8" w:rsidR="00FF0A05" w:rsidRDefault="00FF0A05">
      <w:pPr>
        <w:pStyle w:val="TOC1"/>
        <w:rPr>
          <w:ins w:id="41"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42"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"_Toc203051335"</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Workgroup considerations</w:t>
        </w:r>
        <w:r>
          <w:rPr>
            <w:webHidden/>
          </w:rPr>
          <w:tab/>
        </w:r>
        <w:r>
          <w:rPr>
            <w:webHidden/>
          </w:rPr>
          <w:fldChar w:fldCharType="begin"/>
        </w:r>
        <w:r>
          <w:rPr>
            <w:webHidden/>
          </w:rPr>
          <w:instrText xml:space="preserve"> PAGEREF _Toc203051335 \h </w:instrText>
        </w:r>
      </w:ins>
      <w:r>
        <w:rPr>
          <w:webHidden/>
        </w:rPr>
      </w:r>
      <w:r>
        <w:rPr>
          <w:webHidden/>
        </w:rPr>
        <w:fldChar w:fldCharType="separate"/>
      </w:r>
      <w:ins w:id="43" w:author="Stuart McLarnon [NESO]" w:date="2025-07-10T15:13:00Z" w16du:dateUtc="2025-07-10T14:13:00Z">
        <w:r w:rsidR="00BB2CE6">
          <w:rPr>
            <w:webHidden/>
          </w:rPr>
          <w:t>15</w:t>
        </w:r>
      </w:ins>
      <w:ins w:id="44" w:author="Stuart McLarnon [NESO]" w:date="2025-07-10T14:48:00Z" w16du:dateUtc="2025-07-10T13:48:00Z">
        <w:r>
          <w:rPr>
            <w:webHidden/>
          </w:rPr>
          <w:fldChar w:fldCharType="end"/>
        </w:r>
        <w:r w:rsidRPr="00D37AD5">
          <w:rPr>
            <w:rStyle w:val="Hyperlink"/>
          </w:rPr>
          <w:fldChar w:fldCharType="end"/>
        </w:r>
      </w:ins>
    </w:p>
    <w:p w14:paraId="1D492478" w14:textId="64DDC43F" w:rsidR="00FF0A05" w:rsidRDefault="00FF0A05">
      <w:pPr>
        <w:pStyle w:val="TOC1"/>
        <w:rPr>
          <w:ins w:id="45"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46"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"_Toc203051336"</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What is the impact of this change?</w:t>
        </w:r>
        <w:r>
          <w:rPr>
            <w:webHidden/>
          </w:rPr>
          <w:tab/>
        </w:r>
        <w:r>
          <w:rPr>
            <w:webHidden/>
          </w:rPr>
          <w:fldChar w:fldCharType="begin"/>
        </w:r>
        <w:r>
          <w:rPr>
            <w:webHidden/>
          </w:rPr>
          <w:instrText xml:space="preserve"> PAGEREF _Toc203051336 \h </w:instrText>
        </w:r>
      </w:ins>
      <w:r>
        <w:rPr>
          <w:webHidden/>
        </w:rPr>
      </w:r>
      <w:r>
        <w:rPr>
          <w:webHidden/>
        </w:rPr>
        <w:fldChar w:fldCharType="separate"/>
      </w:r>
      <w:ins w:id="47" w:author="Stuart McLarnon [NESO]" w:date="2025-07-10T15:13:00Z" w16du:dateUtc="2025-07-10T14:13:00Z">
        <w:r w:rsidR="00BB2CE6">
          <w:rPr>
            <w:webHidden/>
          </w:rPr>
          <w:t>26</w:t>
        </w:r>
      </w:ins>
      <w:ins w:id="48" w:author="Stuart McLarnon [NESO]" w:date="2025-07-10T14:48:00Z" w16du:dateUtc="2025-07-10T13:48:00Z">
        <w:r>
          <w:rPr>
            <w:webHidden/>
          </w:rPr>
          <w:fldChar w:fldCharType="end"/>
        </w:r>
        <w:r w:rsidRPr="00D37AD5">
          <w:rPr>
            <w:rStyle w:val="Hyperlink"/>
          </w:rPr>
          <w:fldChar w:fldCharType="end"/>
        </w:r>
      </w:ins>
    </w:p>
    <w:p w14:paraId="1A08C026" w14:textId="6B803B2D" w:rsidR="00FF0A05" w:rsidRPr="00FC59E0" w:rsidRDefault="00FF0A05">
      <w:pPr>
        <w:pStyle w:val="TOC3"/>
        <w:rPr>
          <w:ins w:id="49" w:author="Stuart McLarnon [NESO]" w:date="2025-07-10T14:48:00Z" w16du:dateUtc="2025-07-10T13:48:00Z"/>
          <w:rFonts w:eastAsiaTheme="minorEastAsia"/>
          <w:kern w:val="2"/>
          <w:szCs w:val="24"/>
          <w:lang w:eastAsia="en-GB"/>
          <w14:ligatures w14:val="standardContextual"/>
        </w:rPr>
      </w:pPr>
      <w:ins w:id="50" w:author="Stuart McLarnon [NESO]" w:date="2025-07-10T14:48:00Z" w16du:dateUtc="2025-07-10T13:48:00Z">
        <w:r w:rsidRPr="00FC59E0">
          <w:rPr>
            <w:rStyle w:val="Hyperlink"/>
          </w:rPr>
          <w:fldChar w:fldCharType="begin"/>
        </w:r>
        <w:r w:rsidRPr="00FC59E0">
          <w:rPr>
            <w:rStyle w:val="Hyperlink"/>
          </w:rPr>
          <w:instrText xml:space="preserve"> </w:instrText>
        </w:r>
        <w:r w:rsidRPr="00FC59E0">
          <w:instrText>HYPERLINK \l "_Toc203051337"</w:instrText>
        </w:r>
        <w:r w:rsidRPr="00FC59E0">
          <w:rPr>
            <w:rStyle w:val="Hyperlink"/>
          </w:rPr>
          <w:instrText xml:space="preserve"> </w:instrText>
        </w:r>
        <w:r w:rsidRPr="00FC59E0">
          <w:rPr>
            <w:rStyle w:val="Hyperlink"/>
          </w:rPr>
        </w:r>
        <w:r w:rsidRPr="00FC59E0">
          <w:rPr>
            <w:rStyle w:val="Hyperlink"/>
          </w:rPr>
          <w:fldChar w:fldCharType="separate"/>
        </w:r>
        <w:r w:rsidRPr="00FC59E0">
          <w:rPr>
            <w:rStyle w:val="Hyperlink"/>
          </w:rPr>
          <w:t>Proposer’s assessment against Grid Code Objectives</w:t>
        </w:r>
        <w:r w:rsidRPr="00FC59E0">
          <w:rPr>
            <w:webHidden/>
          </w:rPr>
          <w:tab/>
        </w:r>
        <w:r w:rsidRPr="00FC59E0">
          <w:rPr>
            <w:webHidden/>
          </w:rPr>
          <w:fldChar w:fldCharType="begin"/>
        </w:r>
        <w:r w:rsidRPr="00FC59E0">
          <w:rPr>
            <w:webHidden/>
          </w:rPr>
          <w:instrText xml:space="preserve"> PAGEREF _Toc203051337 \h </w:instrText>
        </w:r>
      </w:ins>
      <w:r w:rsidRPr="00FC59E0">
        <w:rPr>
          <w:webHidden/>
        </w:rPr>
      </w:r>
      <w:r w:rsidRPr="00FC59E0">
        <w:rPr>
          <w:webHidden/>
        </w:rPr>
        <w:fldChar w:fldCharType="separate"/>
      </w:r>
      <w:ins w:id="51" w:author="Stuart McLarnon [NESO]" w:date="2025-07-10T15:13:00Z" w16du:dateUtc="2025-07-10T14:13:00Z">
        <w:r w:rsidR="00BB2CE6" w:rsidRPr="00FC59E0">
          <w:rPr>
            <w:webHidden/>
          </w:rPr>
          <w:t>26</w:t>
        </w:r>
      </w:ins>
      <w:ins w:id="52" w:author="Stuart McLarnon [NESO]" w:date="2025-07-10T14:48:00Z" w16du:dateUtc="2025-07-10T13:48:00Z">
        <w:r w:rsidRPr="00FC59E0">
          <w:rPr>
            <w:webHidden/>
          </w:rPr>
          <w:fldChar w:fldCharType="end"/>
        </w:r>
        <w:r w:rsidRPr="00FC59E0">
          <w:rPr>
            <w:rStyle w:val="Hyperlink"/>
          </w:rPr>
          <w:fldChar w:fldCharType="end"/>
        </w:r>
      </w:ins>
    </w:p>
    <w:p w14:paraId="5CC04041" w14:textId="75E50161" w:rsidR="00FF0A05" w:rsidRDefault="00FF0A05">
      <w:pPr>
        <w:pStyle w:val="TOC2"/>
        <w:rPr>
          <w:ins w:id="53" w:author="Stuart McLarnon [NESO]" w:date="2025-07-10T14:48:00Z" w16du:dateUtc="2025-07-10T13:48:00Z"/>
          <w:rFonts w:asciiTheme="minorHAnsi" w:eastAsiaTheme="minorEastAsia" w:hAnsiTheme="minorHAnsi" w:cstheme="minorBidi"/>
          <w:noProof/>
          <w:color w:val="auto"/>
          <w:kern w:val="2"/>
          <w:sz w:val="24"/>
          <w:szCs w:val="24"/>
          <w:lang w:eastAsia="en-GB"/>
          <w14:ligatures w14:val="standardContextual"/>
        </w:rPr>
      </w:pPr>
      <w:ins w:id="54" w:author="Stuart McLarnon [NESO]" w:date="2025-07-10T14:48:00Z" w16du:dateUtc="2025-07-10T13:48:00Z">
        <w:r w:rsidRPr="00D37AD5">
          <w:rPr>
            <w:rStyle w:val="Hyperlink"/>
            <w:noProof/>
          </w:rPr>
          <w:fldChar w:fldCharType="begin"/>
        </w:r>
        <w:r w:rsidRPr="00D37AD5">
          <w:rPr>
            <w:rStyle w:val="Hyperlink"/>
            <w:noProof/>
          </w:rPr>
          <w:instrText xml:space="preserve"> </w:instrText>
        </w:r>
        <w:r>
          <w:rPr>
            <w:noProof/>
          </w:rPr>
          <w:instrText>HYPERLINK \l "_Toc203051338"</w:instrText>
        </w:r>
        <w:r w:rsidRPr="00D37AD5">
          <w:rPr>
            <w:rStyle w:val="Hyperlink"/>
            <w:noProof/>
          </w:rPr>
          <w:instrText xml:space="preserve"> </w:instrText>
        </w:r>
        <w:r w:rsidRPr="00D37AD5">
          <w:rPr>
            <w:rStyle w:val="Hyperlink"/>
            <w:noProof/>
          </w:rPr>
        </w:r>
        <w:r w:rsidRPr="00D37AD5">
          <w:rPr>
            <w:rStyle w:val="Hyperlink"/>
            <w:noProof/>
          </w:rPr>
          <w:fldChar w:fldCharType="separate"/>
        </w:r>
        <w:r w:rsidRPr="00D37AD5">
          <w:rPr>
            <w:rStyle w:val="Hyperlink"/>
            <w:rFonts w:ascii="Poppins" w:hAnsi="Poppins" w:cs="Poppins"/>
            <w:noProof/>
          </w:rPr>
          <w:t>Workgroup Vote</w:t>
        </w:r>
        <w:r>
          <w:rPr>
            <w:noProof/>
            <w:webHidden/>
          </w:rPr>
          <w:tab/>
        </w:r>
        <w:r>
          <w:rPr>
            <w:noProof/>
            <w:webHidden/>
          </w:rPr>
          <w:fldChar w:fldCharType="begin"/>
        </w:r>
        <w:r>
          <w:rPr>
            <w:noProof/>
            <w:webHidden/>
          </w:rPr>
          <w:instrText xml:space="preserve"> PAGEREF _Toc203051338 \h </w:instrText>
        </w:r>
      </w:ins>
      <w:r>
        <w:rPr>
          <w:noProof/>
          <w:webHidden/>
        </w:rPr>
      </w:r>
      <w:r>
        <w:rPr>
          <w:noProof/>
          <w:webHidden/>
        </w:rPr>
        <w:fldChar w:fldCharType="separate"/>
      </w:r>
      <w:ins w:id="55" w:author="Stuart McLarnon [NESO]" w:date="2025-07-10T15:13:00Z" w16du:dateUtc="2025-07-10T14:13:00Z">
        <w:r w:rsidR="00BB2CE6">
          <w:rPr>
            <w:noProof/>
            <w:webHidden/>
          </w:rPr>
          <w:t>27</w:t>
        </w:r>
      </w:ins>
      <w:ins w:id="56" w:author="Stuart McLarnon [NESO]" w:date="2025-07-10T14:48:00Z" w16du:dateUtc="2025-07-10T13:48:00Z">
        <w:r>
          <w:rPr>
            <w:noProof/>
            <w:webHidden/>
          </w:rPr>
          <w:fldChar w:fldCharType="end"/>
        </w:r>
        <w:r w:rsidRPr="00D37AD5">
          <w:rPr>
            <w:rStyle w:val="Hyperlink"/>
            <w:noProof/>
          </w:rPr>
          <w:fldChar w:fldCharType="end"/>
        </w:r>
      </w:ins>
    </w:p>
    <w:p w14:paraId="566DDE45" w14:textId="6C6F69D4" w:rsidR="00FF0A05" w:rsidRDefault="00FF0A05">
      <w:pPr>
        <w:pStyle w:val="TOC1"/>
        <w:rPr>
          <w:ins w:id="57"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58"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"_Toc203051339"</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When will this change take place?</w:t>
        </w:r>
        <w:r>
          <w:rPr>
            <w:webHidden/>
          </w:rPr>
          <w:tab/>
        </w:r>
        <w:r>
          <w:rPr>
            <w:webHidden/>
          </w:rPr>
          <w:fldChar w:fldCharType="begin"/>
        </w:r>
        <w:r>
          <w:rPr>
            <w:webHidden/>
          </w:rPr>
          <w:instrText xml:space="preserve"> PAGEREF _Toc203051339 \h </w:instrText>
        </w:r>
      </w:ins>
      <w:r>
        <w:rPr>
          <w:webHidden/>
        </w:rPr>
      </w:r>
      <w:r>
        <w:rPr>
          <w:webHidden/>
        </w:rPr>
        <w:fldChar w:fldCharType="separate"/>
      </w:r>
      <w:ins w:id="59" w:author="Stuart McLarnon [NESO]" w:date="2025-07-10T15:13:00Z" w16du:dateUtc="2025-07-10T14:13:00Z">
        <w:r w:rsidR="00BB2CE6">
          <w:rPr>
            <w:webHidden/>
          </w:rPr>
          <w:t>28</w:t>
        </w:r>
      </w:ins>
      <w:ins w:id="60" w:author="Stuart McLarnon [NESO]" w:date="2025-07-10T14:48:00Z" w16du:dateUtc="2025-07-10T13:48:00Z">
        <w:r>
          <w:rPr>
            <w:webHidden/>
          </w:rPr>
          <w:fldChar w:fldCharType="end"/>
        </w:r>
        <w:r w:rsidRPr="00D37AD5">
          <w:rPr>
            <w:rStyle w:val="Hyperlink"/>
          </w:rPr>
          <w:fldChar w:fldCharType="end"/>
        </w:r>
      </w:ins>
    </w:p>
    <w:p w14:paraId="4FF4E30B" w14:textId="55C6EF71" w:rsidR="00FF0A05" w:rsidRDefault="00FF0A05">
      <w:pPr>
        <w:pStyle w:val="TOC1"/>
        <w:rPr>
          <w:ins w:id="61"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62"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"_Toc203051340"</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Interactions</w:t>
        </w:r>
        <w:r>
          <w:rPr>
            <w:webHidden/>
          </w:rPr>
          <w:tab/>
        </w:r>
        <w:r>
          <w:rPr>
            <w:webHidden/>
          </w:rPr>
          <w:fldChar w:fldCharType="begin"/>
        </w:r>
        <w:r>
          <w:rPr>
            <w:webHidden/>
          </w:rPr>
          <w:instrText xml:space="preserve"> PAGEREF _Toc203051340 \h </w:instrText>
        </w:r>
      </w:ins>
      <w:r>
        <w:rPr>
          <w:webHidden/>
        </w:rPr>
      </w:r>
      <w:r>
        <w:rPr>
          <w:webHidden/>
        </w:rPr>
        <w:fldChar w:fldCharType="separate"/>
      </w:r>
      <w:ins w:id="63" w:author="Stuart McLarnon [NESO]" w:date="2025-07-10T15:13:00Z" w16du:dateUtc="2025-07-10T14:13:00Z">
        <w:r w:rsidR="00BB2CE6">
          <w:rPr>
            <w:webHidden/>
          </w:rPr>
          <w:t>28</w:t>
        </w:r>
      </w:ins>
      <w:ins w:id="64" w:author="Stuart McLarnon [NESO]" w:date="2025-07-10T14:48:00Z" w16du:dateUtc="2025-07-10T13:48:00Z">
        <w:r>
          <w:rPr>
            <w:webHidden/>
          </w:rPr>
          <w:fldChar w:fldCharType="end"/>
        </w:r>
        <w:r w:rsidRPr="00D37AD5">
          <w:rPr>
            <w:rStyle w:val="Hyperlink"/>
          </w:rPr>
          <w:fldChar w:fldCharType="end"/>
        </w:r>
      </w:ins>
    </w:p>
    <w:p w14:paraId="00B6FF02" w14:textId="6A2CE1CC" w:rsidR="00FF0A05" w:rsidRDefault="00FF0A05">
      <w:pPr>
        <w:pStyle w:val="TOC1"/>
        <w:rPr>
          <w:ins w:id="65"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66"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"_Toc203051341"</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Acronyms, key terms and reference material</w:t>
        </w:r>
        <w:r>
          <w:rPr>
            <w:webHidden/>
          </w:rPr>
          <w:tab/>
        </w:r>
        <w:r>
          <w:rPr>
            <w:webHidden/>
          </w:rPr>
          <w:fldChar w:fldCharType="begin"/>
        </w:r>
        <w:r>
          <w:rPr>
            <w:webHidden/>
          </w:rPr>
          <w:instrText xml:space="preserve"> PAGEREF _Toc203051341 \h </w:instrText>
        </w:r>
      </w:ins>
      <w:r>
        <w:rPr>
          <w:webHidden/>
        </w:rPr>
      </w:r>
      <w:r>
        <w:rPr>
          <w:webHidden/>
        </w:rPr>
        <w:fldChar w:fldCharType="separate"/>
      </w:r>
      <w:ins w:id="67" w:author="Stuart McLarnon [NESO]" w:date="2025-07-10T15:13:00Z" w16du:dateUtc="2025-07-10T14:13:00Z">
        <w:r w:rsidR="00BB2CE6">
          <w:rPr>
            <w:webHidden/>
          </w:rPr>
          <w:t>29</w:t>
        </w:r>
      </w:ins>
      <w:ins w:id="68" w:author="Stuart McLarnon [NESO]" w:date="2025-07-10T14:48:00Z" w16du:dateUtc="2025-07-10T13:48:00Z">
        <w:r>
          <w:rPr>
            <w:webHidden/>
          </w:rPr>
          <w:fldChar w:fldCharType="end"/>
        </w:r>
        <w:r w:rsidRPr="00D37AD5">
          <w:rPr>
            <w:rStyle w:val="Hyperlink"/>
          </w:rPr>
          <w:fldChar w:fldCharType="end"/>
        </w:r>
      </w:ins>
    </w:p>
    <w:p w14:paraId="07619352" w14:textId="4F8DE643" w:rsidR="00FF0A05" w:rsidRDefault="00FF0A05">
      <w:pPr>
        <w:pStyle w:val="TOC1"/>
        <w:rPr>
          <w:ins w:id="69"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ins w:id="70" w:author="Stuart McLarnon [NESO]" w:date="2025-07-10T14:48:00Z" w16du:dateUtc="2025-07-10T13:48:00Z">
        <w:r w:rsidRPr="00D37AD5">
          <w:rPr>
            <w:rStyle w:val="Hyperlink"/>
          </w:rPr>
          <w:fldChar w:fldCharType="begin"/>
        </w:r>
        <w:r w:rsidRPr="00D37AD5">
          <w:rPr>
            <w:rStyle w:val="Hyperlink"/>
          </w:rPr>
          <w:instrText xml:space="preserve"> </w:instrText>
        </w:r>
        <w:r>
          <w:instrText>HYPERLINK \l "_Toc203051342"</w:instrText>
        </w:r>
        <w:r w:rsidRPr="00D37AD5">
          <w:rPr>
            <w:rStyle w:val="Hyperlink"/>
          </w:rPr>
          <w:instrText xml:space="preserve"> </w:instrText>
        </w:r>
        <w:r w:rsidRPr="00D37AD5">
          <w:rPr>
            <w:rStyle w:val="Hyperlink"/>
          </w:rPr>
        </w:r>
        <w:r w:rsidRPr="00D37AD5">
          <w:rPr>
            <w:rStyle w:val="Hyperlink"/>
          </w:rPr>
          <w:fldChar w:fldCharType="separate"/>
        </w:r>
        <w:r w:rsidRPr="00D37AD5">
          <w:rPr>
            <w:rStyle w:val="Hyperlink"/>
            <w:rFonts w:ascii="Poppins" w:hAnsi="Poppins" w:cs="Poppins"/>
          </w:rPr>
          <w:t>Annexes</w:t>
        </w:r>
        <w:r>
          <w:rPr>
            <w:webHidden/>
          </w:rPr>
          <w:tab/>
        </w:r>
        <w:r>
          <w:rPr>
            <w:webHidden/>
          </w:rPr>
          <w:fldChar w:fldCharType="begin"/>
        </w:r>
        <w:r>
          <w:rPr>
            <w:webHidden/>
          </w:rPr>
          <w:instrText xml:space="preserve"> PAGEREF _Toc203051342 \h </w:instrText>
        </w:r>
      </w:ins>
      <w:r>
        <w:rPr>
          <w:webHidden/>
        </w:rPr>
      </w:r>
      <w:r>
        <w:rPr>
          <w:webHidden/>
        </w:rPr>
        <w:fldChar w:fldCharType="separate"/>
      </w:r>
      <w:ins w:id="71" w:author="Stuart McLarnon [NESO]" w:date="2025-07-10T15:13:00Z" w16du:dateUtc="2025-07-10T14:13:00Z">
        <w:r w:rsidR="00BB2CE6">
          <w:rPr>
            <w:webHidden/>
          </w:rPr>
          <w:t>30</w:t>
        </w:r>
      </w:ins>
      <w:ins w:id="72" w:author="Stuart McLarnon [NESO]" w:date="2025-07-10T14:48:00Z" w16du:dateUtc="2025-07-10T13:48:00Z">
        <w:r>
          <w:rPr>
            <w:webHidden/>
          </w:rPr>
          <w:fldChar w:fldCharType="end"/>
        </w:r>
        <w:r w:rsidRPr="00D37AD5">
          <w:rPr>
            <w:rStyle w:val="Hyperlink"/>
          </w:rPr>
          <w:fldChar w:fldCharType="end"/>
        </w:r>
      </w:ins>
    </w:p>
    <w:p w14:paraId="138291EA" w14:textId="455D6EFB" w:rsidR="00E80C41" w:rsidDel="00FF0A05" w:rsidRDefault="00E80C41">
      <w:pPr>
        <w:pStyle w:val="TOC1"/>
        <w:rPr>
          <w:del w:id="73"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74" w:author="Stuart McLarnon [NESO]" w:date="2025-07-10T14:48:00Z" w16du:dateUtc="2025-07-10T13:48:00Z">
        <w:r w:rsidRPr="00FF0A05" w:rsidDel="00FF0A05">
          <w:rPr>
            <w:rPrChange w:id="75" w:author="Stuart McLarnon [NESO]" w:date="2025-07-10T14:48:00Z" w16du:dateUtc="2025-07-10T13:48:00Z">
              <w:rPr>
                <w:rStyle w:val="Hyperlink"/>
                <w:rFonts w:ascii="Poppins" w:hAnsi="Poppins" w:cs="Poppins"/>
              </w:rPr>
            </w:rPrChange>
          </w:rPr>
          <w:delText>Contents</w:delText>
        </w:r>
        <w:r w:rsidDel="00FF0A05">
          <w:rPr>
            <w:webHidden/>
          </w:rPr>
          <w:tab/>
          <w:delText>3</w:delText>
        </w:r>
      </w:del>
    </w:p>
    <w:p w14:paraId="132487E4" w14:textId="709D312A" w:rsidR="00E80C41" w:rsidDel="00FF0A05" w:rsidRDefault="00E80C41">
      <w:pPr>
        <w:pStyle w:val="TOC1"/>
        <w:rPr>
          <w:del w:id="76"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77" w:author="Stuart McLarnon [NESO]" w:date="2025-07-10T14:48:00Z" w16du:dateUtc="2025-07-10T13:48:00Z">
        <w:r w:rsidRPr="00FF0A05" w:rsidDel="00FF0A05">
          <w:rPr>
            <w:rPrChange w:id="78" w:author="Stuart McLarnon [NESO]" w:date="2025-07-10T14:48:00Z" w16du:dateUtc="2025-07-10T13:48:00Z">
              <w:rPr>
                <w:rStyle w:val="Hyperlink"/>
                <w:rFonts w:ascii="Poppins" w:hAnsi="Poppins" w:cs="Poppins"/>
              </w:rPr>
            </w:rPrChange>
          </w:rPr>
          <w:delText>Executive Summary</w:delText>
        </w:r>
        <w:r w:rsidDel="00FF0A05">
          <w:rPr>
            <w:webHidden/>
          </w:rPr>
          <w:tab/>
          <w:delText>4</w:delText>
        </w:r>
      </w:del>
    </w:p>
    <w:p w14:paraId="7B7DED0C" w14:textId="5963687A" w:rsidR="00E80C41" w:rsidDel="00FF0A05" w:rsidRDefault="00E80C41">
      <w:pPr>
        <w:pStyle w:val="TOC1"/>
        <w:rPr>
          <w:del w:id="79"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80" w:author="Stuart McLarnon [NESO]" w:date="2025-07-10T14:48:00Z" w16du:dateUtc="2025-07-10T13:48:00Z">
        <w:r w:rsidRPr="00FF0A05" w:rsidDel="00FF0A05">
          <w:rPr>
            <w:rPrChange w:id="81" w:author="Stuart McLarnon [NESO]" w:date="2025-07-10T14:48:00Z" w16du:dateUtc="2025-07-10T13:48:00Z">
              <w:rPr>
                <w:rStyle w:val="Hyperlink"/>
                <w:rFonts w:ascii="Poppins" w:hAnsi="Poppins" w:cs="Poppins"/>
              </w:rPr>
            </w:rPrChange>
          </w:rPr>
          <w:delText>What is the issue?</w:delText>
        </w:r>
        <w:r w:rsidDel="00FF0A05">
          <w:rPr>
            <w:webHidden/>
          </w:rPr>
          <w:tab/>
          <w:delText>5</w:delText>
        </w:r>
      </w:del>
    </w:p>
    <w:p w14:paraId="28FBE08B" w14:textId="4980708A" w:rsidR="00E80C41" w:rsidDel="00FF0A05" w:rsidRDefault="00E80C41">
      <w:pPr>
        <w:pStyle w:val="TOC2"/>
        <w:rPr>
          <w:del w:id="82" w:author="Stuart McLarnon [NESO]" w:date="2025-07-10T14:48:00Z" w16du:dateUtc="2025-07-10T13:48:00Z"/>
          <w:rFonts w:asciiTheme="minorHAnsi" w:eastAsiaTheme="minorEastAsia" w:hAnsiTheme="minorHAnsi" w:cstheme="minorBidi"/>
          <w:noProof/>
          <w:color w:val="auto"/>
          <w:kern w:val="2"/>
          <w:sz w:val="24"/>
          <w:szCs w:val="24"/>
          <w:lang w:eastAsia="en-GB"/>
          <w14:ligatures w14:val="standardContextual"/>
        </w:rPr>
      </w:pPr>
      <w:del w:id="83" w:author="Stuart McLarnon [NESO]" w:date="2025-07-10T14:48:00Z" w16du:dateUtc="2025-07-10T13:48:00Z">
        <w:r w:rsidRPr="00FF0A05" w:rsidDel="00FF0A05">
          <w:rPr>
            <w:rPrChange w:id="84" w:author="Stuart McLarnon [NESO]" w:date="2025-07-10T14:48:00Z" w16du:dateUtc="2025-07-10T13:48:00Z">
              <w:rPr>
                <w:rStyle w:val="Hyperlink"/>
                <w:rFonts w:ascii="Poppins" w:hAnsi="Poppins" w:cs="Poppins"/>
                <w:noProof/>
              </w:rPr>
            </w:rPrChange>
          </w:rPr>
          <w:delText>Why change?</w:delText>
        </w:r>
        <w:r w:rsidDel="00FF0A05">
          <w:rPr>
            <w:noProof/>
            <w:webHidden/>
          </w:rPr>
          <w:tab/>
          <w:delText>5</w:delText>
        </w:r>
      </w:del>
    </w:p>
    <w:p w14:paraId="61E1FFA6" w14:textId="14FAA432" w:rsidR="00E80C41" w:rsidDel="00FF0A05" w:rsidRDefault="00E80C41">
      <w:pPr>
        <w:pStyle w:val="TOC1"/>
        <w:rPr>
          <w:del w:id="85"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86" w:author="Stuart McLarnon [NESO]" w:date="2025-07-10T14:48:00Z" w16du:dateUtc="2025-07-10T13:48:00Z">
        <w:r w:rsidRPr="00FF0A05" w:rsidDel="00FF0A05">
          <w:rPr>
            <w:rPrChange w:id="87" w:author="Stuart McLarnon [NESO]" w:date="2025-07-10T14:48:00Z" w16du:dateUtc="2025-07-10T13:48:00Z">
              <w:rPr>
                <w:rStyle w:val="Hyperlink"/>
                <w:rFonts w:ascii="Poppins" w:hAnsi="Poppins" w:cs="Poppins"/>
              </w:rPr>
            </w:rPrChange>
          </w:rPr>
          <w:delText>What is the solution?</w:delText>
        </w:r>
        <w:r w:rsidDel="00FF0A05">
          <w:rPr>
            <w:webHidden/>
          </w:rPr>
          <w:tab/>
          <w:delText>5</w:delText>
        </w:r>
      </w:del>
    </w:p>
    <w:p w14:paraId="36196443" w14:textId="1178B84D" w:rsidR="00E80C41" w:rsidDel="00FF0A05" w:rsidRDefault="00E80C41">
      <w:pPr>
        <w:pStyle w:val="TOC2"/>
        <w:rPr>
          <w:del w:id="88" w:author="Stuart McLarnon [NESO]" w:date="2025-07-10T14:48:00Z" w16du:dateUtc="2025-07-10T13:48:00Z"/>
          <w:rFonts w:asciiTheme="minorHAnsi" w:eastAsiaTheme="minorEastAsia" w:hAnsiTheme="minorHAnsi" w:cstheme="minorBidi"/>
          <w:noProof/>
          <w:color w:val="auto"/>
          <w:kern w:val="2"/>
          <w:sz w:val="24"/>
          <w:szCs w:val="24"/>
          <w:lang w:eastAsia="en-GB"/>
          <w14:ligatures w14:val="standardContextual"/>
        </w:rPr>
      </w:pPr>
      <w:del w:id="89" w:author="Stuart McLarnon [NESO]" w:date="2025-07-10T14:48:00Z" w16du:dateUtc="2025-07-10T13:48:00Z">
        <w:r w:rsidRPr="00FF0A05" w:rsidDel="00FF0A05">
          <w:rPr>
            <w:rPrChange w:id="90" w:author="Stuart McLarnon [NESO]" w:date="2025-07-10T14:48:00Z" w16du:dateUtc="2025-07-10T13:48:00Z">
              <w:rPr>
                <w:rStyle w:val="Hyperlink"/>
                <w:rFonts w:ascii="Poppins" w:hAnsi="Poppins" w:cs="Poppins"/>
                <w:noProof/>
              </w:rPr>
            </w:rPrChange>
          </w:rPr>
          <w:delText>Proposer’s solution</w:delText>
        </w:r>
        <w:r w:rsidDel="00FF0A05">
          <w:rPr>
            <w:noProof/>
            <w:webHidden/>
          </w:rPr>
          <w:tab/>
          <w:delText>5</w:delText>
        </w:r>
      </w:del>
    </w:p>
    <w:p w14:paraId="072839D5" w14:textId="5FB7895A" w:rsidR="00E80C41" w:rsidDel="00FF0A05" w:rsidRDefault="00E80C41">
      <w:pPr>
        <w:pStyle w:val="TOC1"/>
        <w:rPr>
          <w:del w:id="91"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92" w:author="Stuart McLarnon [NESO]" w:date="2025-07-10T14:48:00Z" w16du:dateUtc="2025-07-10T13:48:00Z">
        <w:r w:rsidRPr="00FF0A05" w:rsidDel="00FF0A05">
          <w:rPr>
            <w:rPrChange w:id="93" w:author="Stuart McLarnon [NESO]" w:date="2025-07-10T14:48:00Z" w16du:dateUtc="2025-07-10T13:48:00Z">
              <w:rPr>
                <w:rStyle w:val="Hyperlink"/>
                <w:rFonts w:ascii="Poppins" w:hAnsi="Poppins" w:cs="Poppins"/>
              </w:rPr>
            </w:rPrChange>
          </w:rPr>
          <w:delText>Workgroup considerations</w:delText>
        </w:r>
        <w:r w:rsidDel="00FF0A05">
          <w:rPr>
            <w:webHidden/>
          </w:rPr>
          <w:tab/>
          <w:delText>5</w:delText>
        </w:r>
      </w:del>
    </w:p>
    <w:p w14:paraId="2D3F4B8A" w14:textId="715FC909" w:rsidR="00E80C41" w:rsidDel="00FF0A05" w:rsidRDefault="00E80C41">
      <w:pPr>
        <w:pStyle w:val="TOC1"/>
        <w:rPr>
          <w:del w:id="94"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95" w:author="Stuart McLarnon [NESO]" w:date="2025-07-10T14:48:00Z" w16du:dateUtc="2025-07-10T13:48:00Z">
        <w:r w:rsidRPr="00FF0A05" w:rsidDel="00FF0A05">
          <w:rPr>
            <w:rPrChange w:id="96" w:author="Stuart McLarnon [NESO]" w:date="2025-07-10T14:48:00Z" w16du:dateUtc="2025-07-10T13:48:00Z">
              <w:rPr>
                <w:rStyle w:val="Hyperlink"/>
                <w:rFonts w:ascii="Poppins" w:hAnsi="Poppins" w:cs="Poppins"/>
              </w:rPr>
            </w:rPrChange>
          </w:rPr>
          <w:delText>What is the impact of this change?</w:delText>
        </w:r>
        <w:r w:rsidDel="00FF0A05">
          <w:rPr>
            <w:webHidden/>
          </w:rPr>
          <w:tab/>
          <w:delText>6</w:delText>
        </w:r>
      </w:del>
    </w:p>
    <w:p w14:paraId="7041B895" w14:textId="41DB5CAB" w:rsidR="00E80C41" w:rsidDel="00FF0A05" w:rsidRDefault="00E80C41">
      <w:pPr>
        <w:pStyle w:val="TOC2"/>
        <w:rPr>
          <w:del w:id="97" w:author="Stuart McLarnon [NESO]" w:date="2025-07-10T14:48:00Z" w16du:dateUtc="2025-07-10T13:48:00Z"/>
          <w:rFonts w:asciiTheme="minorHAnsi" w:eastAsiaTheme="minorEastAsia" w:hAnsiTheme="minorHAnsi" w:cstheme="minorBidi"/>
          <w:noProof/>
          <w:color w:val="auto"/>
          <w:kern w:val="2"/>
          <w:sz w:val="24"/>
          <w:szCs w:val="24"/>
          <w:lang w:eastAsia="en-GB"/>
          <w14:ligatures w14:val="standardContextual"/>
        </w:rPr>
      </w:pPr>
      <w:del w:id="98" w:author="Stuart McLarnon [NESO]" w:date="2025-07-10T14:48:00Z" w16du:dateUtc="2025-07-10T13:48:00Z">
        <w:r w:rsidRPr="00FF0A05" w:rsidDel="00FF0A05">
          <w:rPr>
            <w:rPrChange w:id="99" w:author="Stuart McLarnon [NESO]" w:date="2025-07-10T14:48:00Z" w16du:dateUtc="2025-07-10T13:48:00Z">
              <w:rPr>
                <w:rStyle w:val="Hyperlink"/>
                <w:rFonts w:ascii="Poppins" w:hAnsi="Poppins" w:cs="Poppins"/>
                <w:noProof/>
              </w:rPr>
            </w:rPrChange>
          </w:rPr>
          <w:delText xml:space="preserve">Proposer’s assessment against Code Objectives </w:delText>
        </w:r>
        <w:r w:rsidDel="00FF0A05">
          <w:rPr>
            <w:noProof/>
            <w:webHidden/>
          </w:rPr>
          <w:tab/>
          <w:delText>6</w:delText>
        </w:r>
      </w:del>
    </w:p>
    <w:p w14:paraId="245328F6" w14:textId="60B9CDEE" w:rsidR="00E80C41" w:rsidDel="00FF0A05" w:rsidRDefault="00E80C41">
      <w:pPr>
        <w:pStyle w:val="TOC1"/>
        <w:rPr>
          <w:del w:id="100"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101" w:author="Stuart McLarnon [NESO]" w:date="2025-07-10T14:48:00Z" w16du:dateUtc="2025-07-10T13:48:00Z">
        <w:r w:rsidRPr="00FF0A05" w:rsidDel="00FF0A05">
          <w:rPr>
            <w:rPrChange w:id="102" w:author="Stuart McLarnon [NESO]" w:date="2025-07-10T14:48:00Z" w16du:dateUtc="2025-07-10T13:48:00Z">
              <w:rPr>
                <w:rStyle w:val="Hyperlink"/>
                <w:rFonts w:ascii="Poppins" w:hAnsi="Poppins" w:cs="Poppins"/>
              </w:rPr>
            </w:rPrChange>
          </w:rPr>
          <w:delText>When will this change take place?</w:delText>
        </w:r>
        <w:r w:rsidDel="00FF0A05">
          <w:rPr>
            <w:webHidden/>
          </w:rPr>
          <w:tab/>
          <w:delText>6</w:delText>
        </w:r>
      </w:del>
    </w:p>
    <w:p w14:paraId="25573086" w14:textId="4D9C5201" w:rsidR="00E80C41" w:rsidDel="00FF0A05" w:rsidRDefault="00E80C41">
      <w:pPr>
        <w:pStyle w:val="TOC1"/>
        <w:rPr>
          <w:del w:id="103"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104" w:author="Stuart McLarnon [NESO]" w:date="2025-07-10T14:48:00Z" w16du:dateUtc="2025-07-10T13:48:00Z">
        <w:r w:rsidRPr="00FF0A05" w:rsidDel="00FF0A05">
          <w:rPr>
            <w:rPrChange w:id="105" w:author="Stuart McLarnon [NESO]" w:date="2025-07-10T14:48:00Z" w16du:dateUtc="2025-07-10T13:48:00Z">
              <w:rPr>
                <w:rStyle w:val="Hyperlink"/>
                <w:rFonts w:ascii="Poppins" w:hAnsi="Poppins" w:cs="Poppins"/>
              </w:rPr>
            </w:rPrChange>
          </w:rPr>
          <w:delText>Interactions</w:delText>
        </w:r>
        <w:r w:rsidDel="00FF0A05">
          <w:rPr>
            <w:webHidden/>
          </w:rPr>
          <w:tab/>
          <w:delText>6</w:delText>
        </w:r>
      </w:del>
    </w:p>
    <w:p w14:paraId="1CED3F47" w14:textId="4225A247" w:rsidR="00E80C41" w:rsidDel="00FF0A05" w:rsidRDefault="00E80C41">
      <w:pPr>
        <w:pStyle w:val="TOC1"/>
        <w:rPr>
          <w:del w:id="106"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107" w:author="Stuart McLarnon [NESO]" w:date="2025-07-10T14:48:00Z" w16du:dateUtc="2025-07-10T13:48:00Z">
        <w:r w:rsidRPr="00FF0A05" w:rsidDel="00FF0A05">
          <w:rPr>
            <w:rPrChange w:id="108" w:author="Stuart McLarnon [NESO]" w:date="2025-07-10T14:48:00Z" w16du:dateUtc="2025-07-10T13:48:00Z">
              <w:rPr>
                <w:rStyle w:val="Hyperlink"/>
                <w:rFonts w:ascii="Poppins" w:hAnsi="Poppins" w:cs="Poppins"/>
              </w:rPr>
            </w:rPrChange>
          </w:rPr>
          <w:delText>How to respond</w:delText>
        </w:r>
        <w:r w:rsidDel="00FF0A05">
          <w:rPr>
            <w:webHidden/>
          </w:rPr>
          <w:tab/>
          <w:delText>6</w:delText>
        </w:r>
      </w:del>
    </w:p>
    <w:p w14:paraId="54A13BEB" w14:textId="0FED0DE2" w:rsidR="00E80C41" w:rsidDel="00FF0A05" w:rsidRDefault="00E80C41">
      <w:pPr>
        <w:pStyle w:val="TOC1"/>
        <w:rPr>
          <w:del w:id="109"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110" w:author="Stuart McLarnon [NESO]" w:date="2025-07-10T14:48:00Z" w16du:dateUtc="2025-07-10T13:48:00Z">
        <w:r w:rsidRPr="00FF0A05" w:rsidDel="00FF0A05">
          <w:rPr>
            <w:rPrChange w:id="111" w:author="Stuart McLarnon [NESO]" w:date="2025-07-10T14:48:00Z" w16du:dateUtc="2025-07-10T13:48:00Z">
              <w:rPr>
                <w:rStyle w:val="Hyperlink"/>
                <w:rFonts w:ascii="Poppins" w:hAnsi="Poppins" w:cs="Poppins"/>
              </w:rPr>
            </w:rPrChange>
          </w:rPr>
          <w:delText>Acronyms, key terms and reference material</w:delText>
        </w:r>
        <w:r w:rsidDel="00FF0A05">
          <w:rPr>
            <w:webHidden/>
          </w:rPr>
          <w:tab/>
          <w:delText>7</w:delText>
        </w:r>
      </w:del>
    </w:p>
    <w:p w14:paraId="488477E5" w14:textId="5E566183" w:rsidR="00E80C41" w:rsidDel="00FF0A05" w:rsidRDefault="00E80C41">
      <w:pPr>
        <w:pStyle w:val="TOC1"/>
        <w:rPr>
          <w:del w:id="112" w:author="Stuart McLarnon [NESO]" w:date="2025-07-10T14:48:00Z" w16du:dateUtc="2025-07-10T13:48:00Z"/>
          <w:rFonts w:asciiTheme="minorHAnsi" w:eastAsiaTheme="minorEastAsia" w:hAnsiTheme="minorHAnsi" w:cstheme="minorBidi"/>
          <w:color w:val="auto"/>
          <w:kern w:val="2"/>
          <w:sz w:val="24"/>
          <w:szCs w:val="24"/>
          <w:lang w:eastAsia="en-GB"/>
          <w14:ligatures w14:val="standardContextual"/>
        </w:rPr>
      </w:pPr>
      <w:del w:id="113" w:author="Stuart McLarnon [NESO]" w:date="2025-07-10T14:48:00Z" w16du:dateUtc="2025-07-10T13:48:00Z">
        <w:r w:rsidRPr="00FF0A05" w:rsidDel="00FF0A05">
          <w:rPr>
            <w:rPrChange w:id="114" w:author="Stuart McLarnon [NESO]" w:date="2025-07-10T14:48:00Z" w16du:dateUtc="2025-07-10T13:48:00Z">
              <w:rPr>
                <w:rStyle w:val="Hyperlink"/>
                <w:rFonts w:ascii="Poppins" w:hAnsi="Poppins" w:cs="Poppins"/>
              </w:rPr>
            </w:rPrChange>
          </w:rPr>
          <w:delText>Annexes</w:delText>
        </w:r>
        <w:r w:rsidDel="00FF0A05">
          <w:rPr>
            <w:webHidden/>
          </w:rPr>
          <w:tab/>
          <w:delText>8</w:delText>
        </w:r>
      </w:del>
    </w:p>
    <w:p w14:paraId="1CF857A6" w14:textId="77777777" w:rsidR="00C1635A" w:rsidRPr="00DE2E99" w:rsidRDefault="00C1635A" w:rsidP="00C1635A">
      <w:pPr>
        <w:rPr>
          <w:rFonts w:ascii="Poppins" w:hAnsi="Poppins" w:cs="Poppins"/>
          <w:b/>
        </w:rPr>
      </w:pPr>
      <w:r w:rsidRPr="00DE2E99">
        <w:rPr>
          <w:rFonts w:ascii="Poppins" w:hAnsi="Poppins" w:cs="Poppins"/>
          <w:b/>
        </w:rPr>
        <w:fldChar w:fldCharType="end"/>
      </w:r>
    </w:p>
    <w:p w14:paraId="7E472B68" w14:textId="77777777" w:rsidR="00C1635A" w:rsidRPr="00DE2E99" w:rsidRDefault="00C1635A" w:rsidP="00C1635A">
      <w:pPr>
        <w:rPr>
          <w:rFonts w:ascii="Poppins" w:hAnsi="Poppins" w:cs="Poppins"/>
        </w:rPr>
      </w:pPr>
    </w:p>
    <w:p w14:paraId="0B592627" w14:textId="77777777" w:rsidR="00C1635A" w:rsidRPr="00DE2E99" w:rsidRDefault="00C1635A" w:rsidP="00C1635A">
      <w:pPr>
        <w:rPr>
          <w:rFonts w:ascii="Poppins" w:eastAsiaTheme="majorEastAsia" w:hAnsi="Poppins" w:cs="Poppins"/>
          <w:b/>
          <w:color w:val="FFFFFF" w:themeColor="background1"/>
          <w:sz w:val="28"/>
          <w:szCs w:val="32"/>
        </w:rPr>
      </w:pPr>
      <w:bookmarkStart w:id="115" w:name="_Toc58482270"/>
      <w:r w:rsidRPr="00DE2E99">
        <w:rPr>
          <w:rFonts w:ascii="Poppins" w:hAnsi="Poppins" w:cs="Poppins"/>
        </w:rPr>
        <w:br w:type="page"/>
      </w:r>
    </w:p>
    <w:p w14:paraId="761952E6" w14:textId="77777777" w:rsidR="00C1635A" w:rsidRPr="00DE2E99" w:rsidRDefault="00C1635A" w:rsidP="00C1635A">
      <w:pPr>
        <w:pStyle w:val="Heading1"/>
        <w:rPr>
          <w:rFonts w:ascii="Poppins" w:hAnsi="Poppins" w:cs="Poppins"/>
        </w:rPr>
      </w:pPr>
      <w:bookmarkStart w:id="116" w:name="_Executive_summary_1"/>
      <w:bookmarkStart w:id="117" w:name="_Toc203051330"/>
      <w:bookmarkStart w:id="118" w:name="_Toc58837630"/>
      <w:bookmarkEnd w:id="115"/>
      <w:bookmarkEnd w:id="116"/>
      <w:r w:rsidRPr="00DE2E99">
        <w:rPr>
          <w:rFonts w:ascii="Poppins" w:hAnsi="Poppins" w:cs="Poppins"/>
        </w:rPr>
        <w:t xml:space="preserve">Executive </w:t>
      </w:r>
      <w:r w:rsidR="008960CB" w:rsidRPr="00DE2E99">
        <w:rPr>
          <w:rFonts w:ascii="Poppins" w:hAnsi="Poppins" w:cs="Poppins"/>
        </w:rPr>
        <w:t>S</w:t>
      </w:r>
      <w:r w:rsidRPr="00DE2E99">
        <w:rPr>
          <w:rFonts w:ascii="Poppins" w:hAnsi="Poppins" w:cs="Poppins"/>
        </w:rPr>
        <w:t>ummary</w:t>
      </w:r>
      <w:bookmarkEnd w:id="117"/>
    </w:p>
    <w:p w14:paraId="7CC97F91" w14:textId="2E8FE347" w:rsidR="003D5A6E" w:rsidRPr="001F3E6A" w:rsidRDefault="001F3E6A" w:rsidP="003D5A6E">
      <w:pPr>
        <w:spacing w:after="0"/>
        <w:rPr>
          <w:rFonts w:ascii="Poppins" w:hAnsi="Poppins" w:cs="Poppins"/>
          <w:b/>
          <w:bCs/>
          <w:color w:val="000000" w:themeColor="text1"/>
        </w:rPr>
      </w:pPr>
      <w:bookmarkStart w:id="119" w:name="_Hlk31885141"/>
      <w:r w:rsidRPr="001F3E6A">
        <w:rPr>
          <w:rFonts w:ascii="Poppins" w:hAnsi="Poppins" w:cs="Poppins"/>
          <w:color w:val="000000" w:themeColor="text1"/>
        </w:rPr>
        <w:t xml:space="preserve">This modification seeks to increase the scope and detail of planning-data exchange between Network Operators and </w:t>
      </w:r>
      <w:ins w:id="120" w:author="Stuart McLarnon (NESO)" w:date="2025-06-16T13:36:00Z" w16du:dateUtc="2025-06-16T12:36:00Z">
        <w:r w:rsidR="00570D43">
          <w:rPr>
            <w:rFonts w:ascii="Poppins" w:hAnsi="Poppins" w:cs="Poppins"/>
            <w:color w:val="000000" w:themeColor="text1"/>
          </w:rPr>
          <w:t xml:space="preserve">the </w:t>
        </w:r>
      </w:ins>
      <w:ins w:id="121" w:author="Stuart McLarnon (NESO)" w:date="2025-06-16T13:36:00Z">
        <w:r w:rsidR="00570D43" w:rsidRPr="00570D43">
          <w:rPr>
            <w:rFonts w:ascii="Poppins" w:hAnsi="Poppins" w:cs="Poppins"/>
            <w:color w:val="000000" w:themeColor="text1"/>
          </w:rPr>
          <w:t xml:space="preserve">National Energy System Operator </w:t>
        </w:r>
      </w:ins>
      <w:ins w:id="122" w:author="Stuart McLarnon (NESO)" w:date="2025-06-16T13:36:00Z" w16du:dateUtc="2025-06-16T12:36:00Z">
        <w:r w:rsidR="00570D43">
          <w:rPr>
            <w:rFonts w:ascii="Poppins" w:hAnsi="Poppins" w:cs="Poppins"/>
            <w:color w:val="000000" w:themeColor="text1"/>
          </w:rPr>
          <w:t>(</w:t>
        </w:r>
      </w:ins>
      <w:r w:rsidRPr="001F3E6A">
        <w:rPr>
          <w:rFonts w:ascii="Poppins" w:hAnsi="Poppins" w:cs="Poppins"/>
          <w:color w:val="000000" w:themeColor="text1"/>
        </w:rPr>
        <w:t>NESO</w:t>
      </w:r>
      <w:ins w:id="123" w:author="Stuart McLarnon (NESO)" w:date="2025-06-16T13:36:00Z" w16du:dateUtc="2025-06-16T12:36:00Z">
        <w:r w:rsidR="00570D43">
          <w:rPr>
            <w:rFonts w:ascii="Poppins" w:hAnsi="Poppins" w:cs="Poppins"/>
            <w:color w:val="000000" w:themeColor="text1"/>
          </w:rPr>
          <w:t>)</w:t>
        </w:r>
      </w:ins>
      <w:r w:rsidRPr="001F3E6A">
        <w:rPr>
          <w:rFonts w:ascii="Poppins" w:hAnsi="Poppins" w:cs="Poppins"/>
          <w:color w:val="000000" w:themeColor="text1"/>
        </w:rPr>
        <w:t xml:space="preserve"> to help facilitate the transition to a smart, flexible energy system.</w:t>
      </w:r>
      <w:r w:rsidRPr="001F3E6A">
        <w:rPr>
          <w:rFonts w:ascii="Poppins" w:hAnsi="Poppins" w:cs="Poppins"/>
          <w:i/>
          <w:iCs/>
          <w:color w:val="000000" w:themeColor="text1"/>
        </w:rPr>
        <w:t> </w:t>
      </w:r>
      <w:del w:id="124" w:author="Stuart McLarnon [NESO]" w:date="2025-07-07T14:36:00Z" w16du:dateUtc="2025-07-07T13:36:00Z">
        <w:r w:rsidRPr="001F3E6A" w:rsidDel="0011573C">
          <w:rPr>
            <w:rFonts w:ascii="Poppins" w:hAnsi="Poppins" w:cs="Poppins"/>
            <w:color w:val="000000" w:themeColor="text1"/>
          </w:rPr>
          <w:delText> </w:delText>
        </w:r>
      </w:del>
    </w:p>
    <w:p w14:paraId="1D448644" w14:textId="2EB1F9D0" w:rsidR="00C1635A" w:rsidRPr="00D91432" w:rsidRDefault="00C1635A" w:rsidP="003D5A6E">
      <w:pPr>
        <w:spacing w:after="0"/>
        <w:rPr>
          <w:rFonts w:ascii="Poppins" w:hAnsi="Poppins" w:cs="Poppins"/>
          <w:b/>
          <w:bCs/>
          <w:color w:val="3F0731"/>
        </w:rPr>
      </w:pPr>
      <w:r w:rsidRPr="00D91432">
        <w:rPr>
          <w:rFonts w:ascii="Poppins" w:hAnsi="Poppins" w:cs="Poppins"/>
          <w:b/>
          <w:bCs/>
          <w:color w:val="3F0731"/>
        </w:rPr>
        <w:t>What is the issue?</w:t>
      </w:r>
    </w:p>
    <w:bookmarkEnd w:id="119"/>
    <w:p w14:paraId="2B3CFFFA" w14:textId="293DEE23" w:rsidR="001F3E6A" w:rsidRPr="001F3E6A" w:rsidRDefault="001F3E6A" w:rsidP="001F3E6A">
      <w:pPr>
        <w:numPr>
          <w:ilvl w:val="0"/>
          <w:numId w:val="1"/>
        </w:numPr>
        <w:spacing w:after="0"/>
        <w:rPr>
          <w:rFonts w:ascii="Poppins" w:hAnsi="Poppins" w:cs="Poppins"/>
          <w:color w:val="000000" w:themeColor="text1"/>
        </w:rPr>
      </w:pPr>
      <w:r w:rsidRPr="001F3E6A">
        <w:rPr>
          <w:rFonts w:ascii="Poppins" w:hAnsi="Poppins" w:cs="Poppins"/>
          <w:color w:val="000000" w:themeColor="text1"/>
        </w:rPr>
        <w:t>The existing requirements of the Grid Code</w:t>
      </w:r>
      <w:ins w:id="125" w:author="Stuart McLarnon (NESO)" w:date="2025-06-16T13:40:00Z" w16du:dateUtc="2025-06-16T12:40:00Z">
        <w:r w:rsidR="000022B4">
          <w:rPr>
            <w:rFonts w:ascii="Poppins" w:hAnsi="Poppins" w:cs="Poppins"/>
            <w:color w:val="000000" w:themeColor="text1"/>
          </w:rPr>
          <w:t xml:space="preserve">, </w:t>
        </w:r>
      </w:ins>
      <w:del w:id="126" w:author="Stuart McLarnon (NESO)" w:date="2025-06-16T13:40:00Z" w16du:dateUtc="2025-06-16T12:40:00Z">
        <w:r w:rsidRPr="001F3E6A" w:rsidDel="000022B4">
          <w:rPr>
            <w:rFonts w:ascii="Poppins" w:hAnsi="Poppins" w:cs="Poppins"/>
            <w:color w:val="000000" w:themeColor="text1"/>
          </w:rPr>
          <w:delText xml:space="preserve"> </w:delText>
        </w:r>
        <w:r w:rsidRPr="001F3E6A" w:rsidDel="00117507">
          <w:rPr>
            <w:rFonts w:ascii="Poppins" w:hAnsi="Poppins" w:cs="Poppins"/>
            <w:color w:val="000000" w:themeColor="text1"/>
          </w:rPr>
          <w:delText>(</w:delText>
        </w:r>
      </w:del>
      <w:r w:rsidRPr="001F3E6A">
        <w:rPr>
          <w:rFonts w:ascii="Poppins" w:hAnsi="Poppins" w:cs="Poppins"/>
          <w:color w:val="000000" w:themeColor="text1"/>
        </w:rPr>
        <w:t xml:space="preserve">in respect of data exchange between Network Operators and </w:t>
      </w:r>
      <w:del w:id="127" w:author="Stuart McLarnon (NESO)" w:date="2025-06-16T13:36:00Z" w16du:dateUtc="2025-06-16T12:36:00Z">
        <w:r w:rsidRPr="001F3E6A" w:rsidDel="00570D43">
          <w:rPr>
            <w:rFonts w:ascii="Poppins" w:hAnsi="Poppins" w:cs="Poppins"/>
            <w:color w:val="000000" w:themeColor="text1"/>
          </w:rPr>
          <w:delText>National Energy System Operator (</w:delText>
        </w:r>
      </w:del>
      <w:r w:rsidRPr="001F3E6A">
        <w:rPr>
          <w:rFonts w:ascii="Poppins" w:hAnsi="Poppins" w:cs="Poppins"/>
          <w:color w:val="000000" w:themeColor="text1"/>
        </w:rPr>
        <w:t>NESO</w:t>
      </w:r>
      <w:del w:id="128" w:author="Stuart McLarnon (NESO)" w:date="2025-06-16T13:36:00Z" w16du:dateUtc="2025-06-16T12:36:00Z">
        <w:r w:rsidRPr="001F3E6A" w:rsidDel="00570D43">
          <w:rPr>
            <w:rFonts w:ascii="Poppins" w:hAnsi="Poppins" w:cs="Poppins"/>
            <w:color w:val="000000" w:themeColor="text1"/>
          </w:rPr>
          <w:delText>)</w:delText>
        </w:r>
      </w:del>
      <w:ins w:id="129" w:author="Stuart McLarnon (NESO)" w:date="2025-06-16T13:40:00Z" w16du:dateUtc="2025-06-16T12:40:00Z">
        <w:r w:rsidR="000022B4">
          <w:rPr>
            <w:rFonts w:ascii="Poppins" w:hAnsi="Poppins" w:cs="Poppins"/>
            <w:color w:val="000000" w:themeColor="text1"/>
          </w:rPr>
          <w:t>,</w:t>
        </w:r>
      </w:ins>
      <w:del w:id="130" w:author="Stuart McLarnon (NESO)" w:date="2025-06-16T13:40:00Z" w16du:dateUtc="2025-06-16T12:40:00Z">
        <w:r w:rsidRPr="001F3E6A" w:rsidDel="000022B4">
          <w:rPr>
            <w:rFonts w:ascii="Poppins" w:hAnsi="Poppins" w:cs="Poppins"/>
            <w:color w:val="000000" w:themeColor="text1"/>
          </w:rPr>
          <w:delText>)</w:delText>
        </w:r>
      </w:del>
      <w:r w:rsidRPr="001F3E6A">
        <w:rPr>
          <w:rFonts w:ascii="Poppins" w:hAnsi="Poppins" w:cs="Poppins"/>
          <w:color w:val="000000" w:themeColor="text1"/>
        </w:rPr>
        <w:t xml:space="preserve"> are insufficient for the coordinated and efficient planning of their networks</w:t>
      </w:r>
      <w:ins w:id="131" w:author="Stuart McLarnon (NESO)" w:date="2025-06-16T13:40:00Z" w16du:dateUtc="2025-06-16T12:40:00Z">
        <w:r w:rsidR="000022B4">
          <w:rPr>
            <w:rFonts w:ascii="Poppins" w:hAnsi="Poppins" w:cs="Poppins"/>
            <w:color w:val="000000" w:themeColor="text1"/>
          </w:rPr>
          <w:t xml:space="preserve">. </w:t>
        </w:r>
      </w:ins>
      <w:del w:id="132" w:author="Stuart McLarnon (NESO)" w:date="2025-06-16T13:40:00Z" w16du:dateUtc="2025-06-16T12:40:00Z">
        <w:r w:rsidRPr="001F3E6A" w:rsidDel="000022B4">
          <w:rPr>
            <w:rFonts w:ascii="Poppins" w:hAnsi="Poppins" w:cs="Poppins"/>
            <w:color w:val="000000" w:themeColor="text1"/>
          </w:rPr>
          <w:delText xml:space="preserve"> as t</w:delText>
        </w:r>
      </w:del>
      <w:ins w:id="133" w:author="Stuart McLarnon (NESO)" w:date="2025-06-16T13:41:00Z" w16du:dateUtc="2025-06-16T12:41:00Z">
        <w:r w:rsidR="009A60A1">
          <w:rPr>
            <w:rFonts w:ascii="Poppins" w:hAnsi="Poppins" w:cs="Poppins"/>
            <w:color w:val="000000" w:themeColor="text1"/>
          </w:rPr>
          <w:t>As t</w:t>
        </w:r>
      </w:ins>
      <w:r w:rsidRPr="001F3E6A">
        <w:rPr>
          <w:rFonts w:ascii="Poppins" w:hAnsi="Poppins" w:cs="Poppins"/>
          <w:color w:val="000000" w:themeColor="text1"/>
        </w:rPr>
        <w:t>he industry transitions to a smart energy system</w:t>
      </w:r>
      <w:ins w:id="134" w:author="Stuart McLarnon (NESO)" w:date="2025-06-16T13:41:00Z" w16du:dateUtc="2025-06-16T12:41:00Z">
        <w:r w:rsidR="009A60A1">
          <w:rPr>
            <w:rFonts w:ascii="Poppins" w:hAnsi="Poppins" w:cs="Poppins"/>
            <w:color w:val="000000" w:themeColor="text1"/>
          </w:rPr>
          <w:t xml:space="preserve">, these requirements must change </w:t>
        </w:r>
        <w:r w:rsidR="00006C75">
          <w:rPr>
            <w:rFonts w:ascii="Poppins" w:hAnsi="Poppins" w:cs="Poppins"/>
            <w:color w:val="000000" w:themeColor="text1"/>
          </w:rPr>
          <w:t xml:space="preserve">to </w:t>
        </w:r>
      </w:ins>
      <w:ins w:id="135" w:author="Stuart McLarnon (NESO)" w:date="2025-06-16T13:42:00Z" w16du:dateUtc="2025-06-16T12:42:00Z">
        <w:r w:rsidR="001E1FA0">
          <w:rPr>
            <w:rFonts w:ascii="Poppins" w:hAnsi="Poppins" w:cs="Poppins"/>
            <w:color w:val="000000" w:themeColor="text1"/>
          </w:rPr>
          <w:t>give Network Operators and NESO better visibility of</w:t>
        </w:r>
        <w:r w:rsidR="00325A31">
          <w:rPr>
            <w:rFonts w:ascii="Poppins" w:hAnsi="Poppins" w:cs="Poppins"/>
            <w:color w:val="000000" w:themeColor="text1"/>
          </w:rPr>
          <w:t xml:space="preserve"> </w:t>
        </w:r>
      </w:ins>
      <w:ins w:id="136" w:author="Stuart McLarnon (NESO)" w:date="2025-06-16T13:43:00Z" w16du:dateUtc="2025-06-16T12:43:00Z">
        <w:r w:rsidR="00325A31">
          <w:rPr>
            <w:rFonts w:ascii="Poppins" w:hAnsi="Poppins" w:cs="Poppins"/>
            <w:color w:val="000000" w:themeColor="text1"/>
          </w:rPr>
          <w:t>each other</w:t>
        </w:r>
      </w:ins>
      <w:ins w:id="137" w:author="Stuart McLarnon (NESO)" w:date="2025-06-16T13:44:00Z" w16du:dateUtc="2025-06-16T12:44:00Z">
        <w:r w:rsidR="00325A31">
          <w:rPr>
            <w:rFonts w:ascii="Poppins" w:hAnsi="Poppins" w:cs="Poppins"/>
            <w:color w:val="000000" w:themeColor="text1"/>
          </w:rPr>
          <w:t xml:space="preserve">’s </w:t>
        </w:r>
      </w:ins>
      <w:del w:id="138" w:author="Stuart McLarnon (NESO)" w:date="2025-06-16T13:41:00Z" w16du:dateUtc="2025-06-16T12:41:00Z">
        <w:r w:rsidRPr="001F3E6A" w:rsidDel="009A60A1">
          <w:rPr>
            <w:rFonts w:ascii="Poppins" w:hAnsi="Poppins" w:cs="Poppins"/>
            <w:color w:val="000000" w:themeColor="text1"/>
          </w:rPr>
          <w:delText xml:space="preserve"> and</w:delText>
        </w:r>
      </w:del>
      <w:del w:id="139" w:author="Stuart McLarnon (NESO)" w:date="2025-06-16T13:43:00Z" w16du:dateUtc="2025-06-16T12:43:00Z">
        <w:r w:rsidRPr="001F3E6A" w:rsidDel="00325A31">
          <w:rPr>
            <w:rFonts w:ascii="Poppins" w:hAnsi="Poppins" w:cs="Poppins"/>
            <w:color w:val="000000" w:themeColor="text1"/>
          </w:rPr>
          <w:delText xml:space="preserve"> distribution </w:delText>
        </w:r>
      </w:del>
      <w:r w:rsidRPr="001F3E6A">
        <w:rPr>
          <w:rFonts w:ascii="Poppins" w:hAnsi="Poppins" w:cs="Poppins"/>
          <w:color w:val="000000" w:themeColor="text1"/>
        </w:rPr>
        <w:t xml:space="preserve">system </w:t>
      </w:r>
      <w:ins w:id="140" w:author="Stuart McLarnon (NESO)" w:date="2025-06-16T13:43:00Z" w16du:dateUtc="2025-06-16T12:43:00Z">
        <w:r w:rsidR="00325A31">
          <w:rPr>
            <w:rFonts w:ascii="Poppins" w:hAnsi="Poppins" w:cs="Poppins"/>
            <w:color w:val="000000" w:themeColor="text1"/>
          </w:rPr>
          <w:t xml:space="preserve">and its </w:t>
        </w:r>
      </w:ins>
      <w:r w:rsidRPr="001F3E6A">
        <w:rPr>
          <w:rFonts w:ascii="Poppins" w:hAnsi="Poppins" w:cs="Poppins"/>
          <w:color w:val="000000" w:themeColor="text1"/>
        </w:rPr>
        <w:t>operation</w:t>
      </w:r>
      <w:del w:id="141" w:author="Stuart McLarnon (NESO)" w:date="2025-06-16T13:43:00Z" w16du:dateUtc="2025-06-16T12:43:00Z">
        <w:r w:rsidRPr="001F3E6A" w:rsidDel="00325A31">
          <w:rPr>
            <w:rFonts w:ascii="Poppins" w:hAnsi="Poppins" w:cs="Poppins"/>
            <w:color w:val="000000" w:themeColor="text1"/>
          </w:rPr>
          <w:delText xml:space="preserve"> activities</w:delText>
        </w:r>
      </w:del>
      <w:r w:rsidRPr="001F3E6A">
        <w:rPr>
          <w:rFonts w:ascii="Poppins" w:hAnsi="Poppins" w:cs="Poppins"/>
          <w:color w:val="000000" w:themeColor="text1"/>
        </w:rPr>
        <w:t>.  </w:t>
      </w:r>
    </w:p>
    <w:p w14:paraId="5E34D696" w14:textId="05697CEA" w:rsidR="001F3E6A" w:rsidRPr="001F3E6A" w:rsidRDefault="001F3E6A" w:rsidP="001F3E6A">
      <w:pPr>
        <w:numPr>
          <w:ilvl w:val="0"/>
          <w:numId w:val="1"/>
        </w:numPr>
        <w:spacing w:after="0"/>
        <w:rPr>
          <w:rFonts w:ascii="Poppins" w:hAnsi="Poppins" w:cs="Poppins"/>
          <w:color w:val="000000" w:themeColor="text1"/>
        </w:rPr>
      </w:pPr>
      <w:r w:rsidRPr="001F3E6A">
        <w:rPr>
          <w:rFonts w:ascii="Poppins" w:hAnsi="Poppins" w:cs="Poppins"/>
          <w:color w:val="000000" w:themeColor="text1"/>
        </w:rPr>
        <w:t>To facilitate the efficient and coordinated planning of the Transmission System, NESO and Transmission Owners need a greater understanding of the quantity, type</w:t>
      </w:r>
      <w:ins w:id="142" w:author="Stuart McLarnon (NESO)" w:date="2025-06-16T13:44:00Z" w16du:dateUtc="2025-06-16T12:44:00Z">
        <w:r w:rsidR="00325A31">
          <w:rPr>
            <w:rFonts w:ascii="Poppins" w:hAnsi="Poppins" w:cs="Poppins"/>
            <w:color w:val="000000" w:themeColor="text1"/>
          </w:rPr>
          <w:t>,</w:t>
        </w:r>
      </w:ins>
      <w:r w:rsidRPr="001F3E6A">
        <w:rPr>
          <w:rFonts w:ascii="Poppins" w:hAnsi="Poppins" w:cs="Poppins"/>
          <w:color w:val="000000" w:themeColor="text1"/>
        </w:rPr>
        <w:t xml:space="preserve"> and impact of distributed energy resources connected to distribution networks. </w:t>
      </w:r>
    </w:p>
    <w:p w14:paraId="2C191E3F" w14:textId="4B6D3B59" w:rsidR="001F3E6A" w:rsidRPr="001F3E6A" w:rsidRDefault="001F3E6A" w:rsidP="001F3E6A">
      <w:pPr>
        <w:numPr>
          <w:ilvl w:val="0"/>
          <w:numId w:val="1"/>
        </w:numPr>
        <w:spacing w:after="0"/>
        <w:rPr>
          <w:rFonts w:ascii="Poppins" w:hAnsi="Poppins" w:cs="Poppins"/>
          <w:color w:val="000000" w:themeColor="text1"/>
        </w:rPr>
      </w:pPr>
      <w:r w:rsidRPr="001F3E6A">
        <w:rPr>
          <w:rFonts w:ascii="Poppins" w:hAnsi="Poppins" w:cs="Poppins"/>
          <w:color w:val="000000" w:themeColor="text1"/>
        </w:rPr>
        <w:t>To facilitate the efficient and coordinated planning of their distribution networks, Network Operators need a greater understanding of transmission system power flows and fault contributions in a variety of demand</w:t>
      </w:r>
      <w:ins w:id="143" w:author="Stuart McLarnon (NESO)" w:date="2025-06-16T13:45:00Z" w16du:dateUtc="2025-06-16T12:45:00Z">
        <w:r w:rsidR="00325A31">
          <w:rPr>
            <w:rFonts w:ascii="Poppins" w:hAnsi="Poppins" w:cs="Poppins"/>
            <w:color w:val="000000" w:themeColor="text1"/>
          </w:rPr>
          <w:t xml:space="preserve"> and </w:t>
        </w:r>
      </w:ins>
      <w:del w:id="144" w:author="Stuart McLarnon (NESO)" w:date="2025-06-16T13:45:00Z" w16du:dateUtc="2025-06-16T12:45:00Z">
        <w:r w:rsidRPr="001F3E6A" w:rsidDel="00325A31">
          <w:rPr>
            <w:rFonts w:ascii="Poppins" w:hAnsi="Poppins" w:cs="Poppins"/>
            <w:color w:val="000000" w:themeColor="text1"/>
          </w:rPr>
          <w:delText>/</w:delText>
        </w:r>
      </w:del>
      <w:r w:rsidRPr="001F3E6A">
        <w:rPr>
          <w:rFonts w:ascii="Poppins" w:hAnsi="Poppins" w:cs="Poppins"/>
          <w:color w:val="000000" w:themeColor="text1"/>
        </w:rPr>
        <w:t>generation scenarios.  </w:t>
      </w:r>
    </w:p>
    <w:p w14:paraId="23B2AC87" w14:textId="77777777" w:rsidR="003D5A6E" w:rsidRDefault="003D5A6E" w:rsidP="003D5A6E">
      <w:pPr>
        <w:spacing w:after="0"/>
        <w:rPr>
          <w:rFonts w:ascii="Poppins" w:hAnsi="Poppins" w:cs="Poppins"/>
          <w:b/>
          <w:bCs/>
          <w:color w:val="3F0731"/>
        </w:rPr>
      </w:pPr>
    </w:p>
    <w:p w14:paraId="68AC2A31" w14:textId="28E992D5" w:rsidR="00C1635A" w:rsidRPr="00D91432" w:rsidRDefault="00C1635A" w:rsidP="003D5A6E">
      <w:pPr>
        <w:spacing w:after="0"/>
        <w:rPr>
          <w:rFonts w:ascii="Poppins" w:hAnsi="Poppins" w:cs="Poppins"/>
          <w:b/>
          <w:bCs/>
          <w:color w:val="3F0731"/>
        </w:rPr>
      </w:pPr>
      <w:r w:rsidRPr="00D91432">
        <w:rPr>
          <w:rFonts w:ascii="Poppins" w:hAnsi="Poppins" w:cs="Poppins"/>
          <w:b/>
          <w:bCs/>
          <w:color w:val="3F0731"/>
        </w:rPr>
        <w:t>What is the solution and when will it come into effect?</w:t>
      </w:r>
    </w:p>
    <w:p w14:paraId="2FDB992E" w14:textId="29991AC3" w:rsidR="00CE6EC0" w:rsidRDefault="00C1635A" w:rsidP="003D5A6E">
      <w:pPr>
        <w:spacing w:after="0"/>
        <w:rPr>
          <w:rFonts w:ascii="Poppins" w:hAnsi="Poppins" w:cs="Poppins"/>
          <w:i/>
          <w:color w:val="00B050"/>
        </w:rPr>
      </w:pPr>
      <w:r w:rsidRPr="00DE2E99">
        <w:rPr>
          <w:rFonts w:ascii="Poppins" w:hAnsi="Poppins" w:cs="Poppins"/>
          <w:b/>
        </w:rPr>
        <w:t xml:space="preserve">Proposer’s solution: </w:t>
      </w:r>
      <w:r w:rsidR="00A0431C" w:rsidRPr="00A0431C">
        <w:rPr>
          <w:rFonts w:ascii="Poppins" w:hAnsi="Poppins" w:cs="Poppins"/>
          <w:color w:val="000000" w:themeColor="text1"/>
        </w:rPr>
        <w:t>An enhanced level of planning data exchanged between Network Operators and NESO; the data exchanged will largely be in the Common Information Model (CIM) format, supplemented by data in an Excel Workbook format. Data exchanges will take place twice a year for both the NESO and Network Operators.</w:t>
      </w:r>
      <w:ins w:id="145" w:author="Stuart McLarnon [NESO]" w:date="2025-07-07T16:05:00Z" w16du:dateUtc="2025-07-07T15:05:00Z">
        <w:r w:rsidR="00257BFB">
          <w:rPr>
            <w:rFonts w:ascii="Poppins" w:hAnsi="Poppins" w:cs="Poppins"/>
            <w:color w:val="000000" w:themeColor="text1"/>
          </w:rPr>
          <w:t xml:space="preserve"> Details of the new </w:t>
        </w:r>
      </w:ins>
      <w:ins w:id="146" w:author="Stuart McLarnon [NESO]" w:date="2025-07-07T16:07:00Z" w16du:dateUtc="2025-07-07T15:07:00Z">
        <w:r w:rsidR="008A6B02">
          <w:rPr>
            <w:rFonts w:ascii="Poppins" w:hAnsi="Poppins" w:cs="Poppins"/>
            <w:color w:val="000000" w:themeColor="text1"/>
          </w:rPr>
          <w:t xml:space="preserve">routine data </w:t>
        </w:r>
      </w:ins>
      <w:ins w:id="147" w:author="Stuart McLarnon [NESO]" w:date="2025-07-07T16:06:00Z" w16du:dateUtc="2025-07-07T15:06:00Z">
        <w:r w:rsidR="00AB4C35">
          <w:rPr>
            <w:rFonts w:ascii="Poppins" w:hAnsi="Poppins" w:cs="Poppins"/>
            <w:color w:val="000000" w:themeColor="text1"/>
          </w:rPr>
          <w:t>submissions</w:t>
        </w:r>
        <w:r w:rsidR="00870434">
          <w:rPr>
            <w:rFonts w:ascii="Poppins" w:hAnsi="Poppins" w:cs="Poppins"/>
            <w:color w:val="000000" w:themeColor="text1"/>
          </w:rPr>
          <w:t xml:space="preserve"> can be found in the </w:t>
        </w:r>
        <w:r w:rsidR="005B1C5F">
          <w:rPr>
            <w:rFonts w:ascii="Poppins" w:hAnsi="Poppins" w:cs="Poppins"/>
            <w:color w:val="000000" w:themeColor="text1"/>
          </w:rPr>
          <w:t>new sections of the Planning Code, PC.9/10/G</w:t>
        </w:r>
      </w:ins>
    </w:p>
    <w:p w14:paraId="16904B76" w14:textId="354C9993" w:rsidR="00CE6EC0" w:rsidRDefault="00C1635A" w:rsidP="003D5A6E">
      <w:pPr>
        <w:spacing w:after="0"/>
        <w:rPr>
          <w:rFonts w:ascii="Poppins" w:hAnsi="Poppins" w:cs="Poppins"/>
          <w:i/>
          <w:color w:val="00B050"/>
        </w:rPr>
      </w:pPr>
      <w:r w:rsidRPr="00DE2E99">
        <w:rPr>
          <w:rFonts w:ascii="Poppins" w:hAnsi="Poppins" w:cs="Poppins"/>
          <w:b/>
        </w:rPr>
        <w:t>Implementation date:</w:t>
      </w:r>
      <w:r w:rsidRPr="00DE2E99">
        <w:rPr>
          <w:rFonts w:ascii="Poppins" w:hAnsi="Poppins" w:cs="Poppins"/>
        </w:rPr>
        <w:t xml:space="preserve"> </w:t>
      </w:r>
      <w:r w:rsidR="00A0431C" w:rsidRPr="00A0431C">
        <w:rPr>
          <w:rFonts w:ascii="Poppins" w:hAnsi="Poppins" w:cs="Poppins"/>
          <w:color w:val="000000" w:themeColor="text1"/>
        </w:rPr>
        <w:t>It is proposed to implement the modification within 10 working days following approval by the Authority, with the new obligations taking effect from 1 January 202</w:t>
      </w:r>
      <w:del w:id="148" w:author="Stuart McLarnon [NESO]" w:date="2025-07-07T16:03:00Z" w16du:dateUtc="2025-07-07T15:03:00Z">
        <w:r w:rsidR="00A0431C" w:rsidRPr="00A0431C" w:rsidDel="009A55AA">
          <w:rPr>
            <w:rFonts w:ascii="Poppins" w:hAnsi="Poppins" w:cs="Poppins"/>
            <w:color w:val="000000" w:themeColor="text1"/>
          </w:rPr>
          <w:delText>6</w:delText>
        </w:r>
      </w:del>
      <w:ins w:id="149" w:author="Stuart McLarnon [NESO]" w:date="2025-07-07T16:03:00Z" w16du:dateUtc="2025-07-07T15:03:00Z">
        <w:r w:rsidR="009A55AA">
          <w:rPr>
            <w:rFonts w:ascii="Poppins" w:hAnsi="Poppins" w:cs="Poppins"/>
            <w:color w:val="000000" w:themeColor="text1"/>
          </w:rPr>
          <w:t>7</w:t>
        </w:r>
      </w:ins>
      <w:r w:rsidR="00A0431C" w:rsidRPr="00A0431C">
        <w:rPr>
          <w:rFonts w:ascii="Poppins" w:hAnsi="Poppins" w:cs="Poppins"/>
          <w:color w:val="000000" w:themeColor="text1"/>
        </w:rPr>
        <w:t>.</w:t>
      </w:r>
    </w:p>
    <w:p w14:paraId="21A41478" w14:textId="77777777" w:rsidR="003D5A6E" w:rsidRDefault="003D5A6E" w:rsidP="003D5A6E">
      <w:pPr>
        <w:spacing w:after="0"/>
        <w:rPr>
          <w:rFonts w:ascii="Poppins" w:hAnsi="Poppins" w:cs="Poppins"/>
          <w:b/>
          <w:bCs/>
          <w:color w:val="3F0731"/>
        </w:rPr>
      </w:pPr>
    </w:p>
    <w:p w14:paraId="1D4A2F75" w14:textId="189184E5" w:rsidR="00C1635A" w:rsidRPr="004C1663" w:rsidRDefault="00C1635A" w:rsidP="003D5A6E">
      <w:pPr>
        <w:spacing w:after="0"/>
        <w:rPr>
          <w:rFonts w:ascii="Poppins" w:hAnsi="Poppins" w:cs="Poppins"/>
          <w:b/>
          <w:bCs/>
          <w:color w:val="3F0731"/>
        </w:rPr>
      </w:pPr>
      <w:r w:rsidRPr="004C1663">
        <w:rPr>
          <w:rFonts w:ascii="Poppins" w:hAnsi="Poppins" w:cs="Poppins"/>
          <w:b/>
          <w:bCs/>
          <w:color w:val="3F0731"/>
        </w:rPr>
        <w:t>What is the impact if this change is made?</w:t>
      </w:r>
    </w:p>
    <w:p w14:paraId="58C0D5E2" w14:textId="3F524882" w:rsidR="00F46D77" w:rsidRPr="00F46D77" w:rsidRDefault="00F46D77" w:rsidP="00F46D77">
      <w:pPr>
        <w:numPr>
          <w:ilvl w:val="0"/>
          <w:numId w:val="1"/>
        </w:numPr>
        <w:spacing w:after="0"/>
        <w:rPr>
          <w:rFonts w:ascii="Poppins" w:hAnsi="Poppins" w:cs="Poppins"/>
          <w:i/>
          <w:color w:val="000000" w:themeColor="text1"/>
        </w:rPr>
      </w:pPr>
      <w:r w:rsidRPr="00F46D77">
        <w:rPr>
          <w:rFonts w:ascii="Poppins" w:hAnsi="Poppins" w:cs="Poppins"/>
          <w:i/>
          <w:color w:val="000000" w:themeColor="text1"/>
        </w:rPr>
        <w:t xml:space="preserve">This modification will require all Network Operators to have the capability to produce power system models in a CIM format, based on the Common Grid </w:t>
      </w:r>
      <w:del w:id="150" w:author="Stuart McLarnon (NESO)" w:date="2025-06-16T13:46:00Z" w16du:dateUtc="2025-06-16T12:46:00Z">
        <w:r w:rsidRPr="00F46D77" w:rsidDel="00325A31">
          <w:rPr>
            <w:rFonts w:ascii="Poppins" w:hAnsi="Poppins" w:cs="Poppins"/>
            <w:i/>
            <w:color w:val="000000" w:themeColor="text1"/>
          </w:rPr>
          <w:delText>m</w:delText>
        </w:r>
      </w:del>
      <w:ins w:id="151" w:author="Stuart McLarnon (NESO)" w:date="2025-06-16T13:46:00Z" w16du:dateUtc="2025-06-16T12:46:00Z">
        <w:r w:rsidR="00325A31">
          <w:rPr>
            <w:rFonts w:ascii="Poppins" w:hAnsi="Poppins" w:cs="Poppins"/>
            <w:i/>
            <w:color w:val="000000" w:themeColor="text1"/>
          </w:rPr>
          <w:t>M</w:t>
        </w:r>
      </w:ins>
      <w:r w:rsidRPr="00F46D77">
        <w:rPr>
          <w:rFonts w:ascii="Poppins" w:hAnsi="Poppins" w:cs="Poppins"/>
          <w:i/>
          <w:color w:val="000000" w:themeColor="text1"/>
        </w:rPr>
        <w:t xml:space="preserve">odel Exchange Standard (CGMES) v3 standard with required extensions and deviations to meet the data exchange requirements of the Planning Code. It will require </w:t>
      </w:r>
      <w:del w:id="152" w:author="Stuart McLarnon (NESO)" w:date="2025-06-16T13:47:00Z" w16du:dateUtc="2025-06-16T12:47:00Z">
        <w:r w:rsidRPr="00F46D77" w:rsidDel="0092171F">
          <w:rPr>
            <w:rFonts w:ascii="Poppins" w:hAnsi="Poppins" w:cs="Poppins"/>
            <w:i/>
            <w:color w:val="000000" w:themeColor="text1"/>
          </w:rPr>
          <w:delText xml:space="preserve">the </w:delText>
        </w:r>
      </w:del>
      <w:r w:rsidRPr="00F46D77">
        <w:rPr>
          <w:rFonts w:ascii="Poppins" w:hAnsi="Poppins" w:cs="Poppins"/>
          <w:i/>
          <w:color w:val="000000" w:themeColor="text1"/>
        </w:rPr>
        <w:t>NESO to extend its current CIM capability to produce a power system model of the National Electricity Transmission System (NETS) or produce a bespoke NETS equivalent model for each Distribution Network Operator (DNO) in CIM format. </w:t>
      </w:r>
    </w:p>
    <w:p w14:paraId="78DA1724" w14:textId="65871886" w:rsidR="00F46D77" w:rsidRPr="00F46D77" w:rsidRDefault="00F46D77" w:rsidP="00F46D77">
      <w:pPr>
        <w:numPr>
          <w:ilvl w:val="0"/>
          <w:numId w:val="1"/>
        </w:numPr>
        <w:spacing w:after="0"/>
        <w:rPr>
          <w:rFonts w:ascii="Poppins" w:hAnsi="Poppins" w:cs="Poppins"/>
          <w:i/>
          <w:color w:val="000000" w:themeColor="text1"/>
        </w:rPr>
      </w:pPr>
      <w:r w:rsidRPr="00F46D77">
        <w:rPr>
          <w:rFonts w:ascii="Poppins" w:hAnsi="Poppins" w:cs="Poppins"/>
          <w:i/>
          <w:color w:val="000000" w:themeColor="text1"/>
        </w:rPr>
        <w:t>Whilst this represents a significant increase in workload</w:t>
      </w:r>
      <w:ins w:id="153" w:author="Stuart McLarnon (NESO)" w:date="2025-06-16T13:48:00Z" w16du:dateUtc="2025-06-16T12:48:00Z">
        <w:r w:rsidR="009E319A">
          <w:rPr>
            <w:rFonts w:ascii="Poppins" w:hAnsi="Poppins" w:cs="Poppins"/>
            <w:i/>
            <w:color w:val="000000" w:themeColor="text1"/>
          </w:rPr>
          <w:t>,</w:t>
        </w:r>
      </w:ins>
      <w:r w:rsidRPr="00F46D77">
        <w:rPr>
          <w:rFonts w:ascii="Poppins" w:hAnsi="Poppins" w:cs="Poppins"/>
          <w:i/>
          <w:color w:val="000000" w:themeColor="text1"/>
        </w:rPr>
        <w:t xml:space="preserve"> the proposal represents the most efficient way to exchange the enhanced level of data </w:t>
      </w:r>
      <w:del w:id="154" w:author="Stuart McLarnon (NESO)" w:date="2025-06-16T13:48:00Z" w16du:dateUtc="2025-06-16T12:48:00Z">
        <w:r w:rsidRPr="00F46D77" w:rsidDel="009E319A">
          <w:rPr>
            <w:rFonts w:ascii="Poppins" w:hAnsi="Poppins" w:cs="Poppins"/>
            <w:i/>
            <w:color w:val="000000" w:themeColor="text1"/>
          </w:rPr>
          <w:delText xml:space="preserve">exchange </w:delText>
        </w:r>
      </w:del>
      <w:r w:rsidRPr="00F46D77">
        <w:rPr>
          <w:rFonts w:ascii="Poppins" w:hAnsi="Poppins" w:cs="Poppins"/>
          <w:i/>
          <w:color w:val="000000" w:themeColor="text1"/>
        </w:rPr>
        <w:t>required as the industry transitions to a smart energy system and</w:t>
      </w:r>
      <w:ins w:id="155" w:author="Paul Thomson (NESO)" w:date="2025-06-25T13:19:00Z" w16du:dateUtc="2025-06-25T12:19:00Z">
        <w:r w:rsidR="00666666">
          <w:rPr>
            <w:rFonts w:ascii="Poppins" w:hAnsi="Poppins" w:cs="Poppins"/>
            <w:i/>
            <w:color w:val="000000" w:themeColor="text1"/>
          </w:rPr>
          <w:t xml:space="preserve"> assist NESO</w:t>
        </w:r>
        <w:r w:rsidR="006F652E">
          <w:rPr>
            <w:rFonts w:ascii="Poppins" w:hAnsi="Poppins" w:cs="Poppins"/>
            <w:i/>
            <w:color w:val="000000" w:themeColor="text1"/>
          </w:rPr>
          <w:t xml:space="preserve">, </w:t>
        </w:r>
        <w:r w:rsidR="00D9327E">
          <w:rPr>
            <w:rFonts w:ascii="Poppins" w:hAnsi="Poppins" w:cs="Poppins"/>
            <w:i/>
            <w:color w:val="000000" w:themeColor="text1"/>
          </w:rPr>
          <w:t>Transmiss</w:t>
        </w:r>
      </w:ins>
      <w:ins w:id="156" w:author="Paul Thomson (NESO)" w:date="2025-06-25T13:20:00Z" w16du:dateUtc="2025-06-25T12:20:00Z">
        <w:r w:rsidR="00D9327E">
          <w:rPr>
            <w:rFonts w:ascii="Poppins" w:hAnsi="Poppins" w:cs="Poppins"/>
            <w:i/>
            <w:color w:val="000000" w:themeColor="text1"/>
          </w:rPr>
          <w:t xml:space="preserve">ion </w:t>
        </w:r>
        <w:del w:id="157" w:author="Stuart McLarnon [NESO]" w:date="2025-07-08T15:50:00Z" w16du:dateUtc="2025-07-08T14:50:00Z">
          <w:r w:rsidR="00D9327E" w:rsidDel="008C13EE">
            <w:rPr>
              <w:rFonts w:ascii="Poppins" w:hAnsi="Poppins" w:cs="Poppins"/>
              <w:i/>
              <w:color w:val="000000" w:themeColor="text1"/>
            </w:rPr>
            <w:delText>Onwers</w:delText>
          </w:r>
        </w:del>
      </w:ins>
      <w:ins w:id="158" w:author="Stuart McLarnon [NESO]" w:date="2025-07-08T15:50:00Z" w16du:dateUtc="2025-07-08T14:50:00Z">
        <w:r w:rsidR="008C13EE">
          <w:rPr>
            <w:rFonts w:ascii="Poppins" w:hAnsi="Poppins" w:cs="Poppins"/>
            <w:i/>
            <w:color w:val="000000" w:themeColor="text1"/>
          </w:rPr>
          <w:t>Owners</w:t>
        </w:r>
      </w:ins>
      <w:ins w:id="159" w:author="Paul Thomson (NESO)" w:date="2025-06-25T13:20:00Z" w16du:dateUtc="2025-06-25T12:20:00Z">
        <w:r w:rsidR="00D9327E">
          <w:rPr>
            <w:rFonts w:ascii="Poppins" w:hAnsi="Poppins" w:cs="Poppins"/>
            <w:i/>
            <w:color w:val="000000" w:themeColor="text1"/>
          </w:rPr>
          <w:t xml:space="preserve"> and</w:t>
        </w:r>
      </w:ins>
      <w:r w:rsidRPr="00F46D77">
        <w:rPr>
          <w:rFonts w:ascii="Poppins" w:hAnsi="Poppins" w:cs="Poppins"/>
          <w:i/>
          <w:color w:val="000000" w:themeColor="text1"/>
        </w:rPr>
        <w:t xml:space="preserve"> distribution system operat</w:t>
      </w:r>
      <w:ins w:id="160" w:author="Paul Thomson (NESO)" w:date="2025-06-25T13:20:00Z" w16du:dateUtc="2025-06-25T12:20:00Z">
        <w:r w:rsidR="00D9327E">
          <w:rPr>
            <w:rFonts w:ascii="Poppins" w:hAnsi="Poppins" w:cs="Poppins"/>
            <w:i/>
            <w:color w:val="000000" w:themeColor="text1"/>
          </w:rPr>
          <w:t>ors</w:t>
        </w:r>
      </w:ins>
      <w:del w:id="161" w:author="Paul Thomson (NESO)" w:date="2025-06-25T13:20:00Z" w16du:dateUtc="2025-06-25T12:20:00Z">
        <w:r w:rsidRPr="00F46D77" w:rsidDel="00D9327E">
          <w:rPr>
            <w:rFonts w:ascii="Poppins" w:hAnsi="Poppins" w:cs="Poppins"/>
            <w:i/>
            <w:color w:val="000000" w:themeColor="text1"/>
          </w:rPr>
          <w:delText>ion</w:delText>
        </w:r>
      </w:del>
      <w:r w:rsidRPr="00F46D77">
        <w:rPr>
          <w:rFonts w:ascii="Poppins" w:hAnsi="Poppins" w:cs="Poppins"/>
          <w:i/>
          <w:color w:val="000000" w:themeColor="text1"/>
        </w:rPr>
        <w:t xml:space="preserve"> </w:t>
      </w:r>
      <w:ins w:id="162" w:author="Paul Thomson (NESO)" w:date="2025-06-25T13:20:00Z" w16du:dateUtc="2025-06-25T12:20:00Z">
        <w:r w:rsidR="00D9327E">
          <w:rPr>
            <w:rFonts w:ascii="Poppins" w:hAnsi="Poppins" w:cs="Poppins"/>
            <w:i/>
            <w:color w:val="000000" w:themeColor="text1"/>
          </w:rPr>
          <w:t xml:space="preserve">in </w:t>
        </w:r>
        <w:r w:rsidR="005E672C">
          <w:rPr>
            <w:rFonts w:ascii="Poppins" w:hAnsi="Poppins" w:cs="Poppins"/>
            <w:i/>
            <w:color w:val="000000" w:themeColor="text1"/>
          </w:rPr>
          <w:t xml:space="preserve">complying with their </w:t>
        </w:r>
      </w:ins>
      <w:ins w:id="163" w:author="Paul Thomson (NESO)" w:date="2025-06-25T13:21:00Z" w16du:dateUtc="2025-06-25T12:21:00Z">
        <w:r w:rsidR="00101C9D">
          <w:rPr>
            <w:rFonts w:ascii="Poppins" w:hAnsi="Poppins" w:cs="Poppins"/>
            <w:i/>
            <w:color w:val="000000" w:themeColor="text1"/>
          </w:rPr>
          <w:t>requisite</w:t>
        </w:r>
      </w:ins>
      <w:ins w:id="164" w:author="Paul Thomson (NESO)" w:date="2025-06-25T13:20:00Z" w16du:dateUtc="2025-06-25T12:20:00Z">
        <w:r w:rsidR="005E672C">
          <w:rPr>
            <w:rFonts w:ascii="Poppins" w:hAnsi="Poppins" w:cs="Poppins"/>
            <w:i/>
            <w:color w:val="000000" w:themeColor="text1"/>
          </w:rPr>
          <w:t xml:space="preserve"> licence </w:t>
        </w:r>
      </w:ins>
      <w:r w:rsidRPr="00F46D77">
        <w:rPr>
          <w:rFonts w:ascii="Poppins" w:hAnsi="Poppins" w:cs="Poppins"/>
          <w:i/>
          <w:color w:val="000000" w:themeColor="text1"/>
        </w:rPr>
        <w:t>activities. </w:t>
      </w:r>
    </w:p>
    <w:p w14:paraId="61B6AA53" w14:textId="379FAE33" w:rsidR="00F46D77" w:rsidRPr="00F46D77" w:rsidDel="00A45769" w:rsidRDefault="00F46D77">
      <w:pPr>
        <w:numPr>
          <w:ilvl w:val="0"/>
          <w:numId w:val="1"/>
        </w:numPr>
        <w:spacing w:after="0"/>
        <w:rPr>
          <w:del w:id="165" w:author="Stuart McLarnon [NESO]" w:date="2025-07-08T15:52:00Z" w16du:dateUtc="2025-07-08T14:52:00Z"/>
          <w:rFonts w:ascii="Poppins" w:hAnsi="Poppins" w:cs="Poppins"/>
          <w:i/>
          <w:color w:val="000000" w:themeColor="text1"/>
        </w:rPr>
      </w:pPr>
      <w:r w:rsidRPr="00A45769">
        <w:rPr>
          <w:rFonts w:ascii="Poppins" w:hAnsi="Poppins" w:cs="Poppins"/>
          <w:i/>
          <w:color w:val="000000" w:themeColor="text1"/>
        </w:rPr>
        <w:t>This modification will require the establishment of a CIM interface point agreement system. </w:t>
      </w:r>
      <w:del w:id="166" w:author="Stuart McLarnon [NESO]" w:date="2025-07-08T15:52:00Z" w16du:dateUtc="2025-07-08T14:52:00Z">
        <w:r w:rsidRPr="00A45769" w:rsidDel="00A45769">
          <w:rPr>
            <w:rFonts w:ascii="Poppins" w:hAnsi="Poppins" w:cs="Poppins"/>
            <w:i/>
            <w:color w:val="000000" w:themeColor="text1"/>
          </w:rPr>
          <w:delText> </w:delText>
        </w:r>
      </w:del>
    </w:p>
    <w:p w14:paraId="37B121DF" w14:textId="77777777" w:rsidR="00F46D77" w:rsidRPr="00A45769" w:rsidRDefault="00F46D77">
      <w:pPr>
        <w:spacing w:after="0"/>
        <w:rPr>
          <w:rFonts w:ascii="Poppins" w:hAnsi="Poppins" w:cs="Poppins"/>
          <w:i/>
          <w:color w:val="000000" w:themeColor="text1"/>
        </w:rPr>
        <w:pPrChange w:id="167" w:author="Stuart McLarnon [NESO]" w:date="2025-07-08T15:52:00Z" w16du:dateUtc="2025-07-08T14:52:00Z">
          <w:pPr>
            <w:numPr>
              <w:numId w:val="1"/>
            </w:numPr>
            <w:spacing w:after="0"/>
          </w:pPr>
        </w:pPrChange>
      </w:pPr>
      <w:r w:rsidRPr="00A45769">
        <w:rPr>
          <w:rFonts w:ascii="Poppins" w:hAnsi="Poppins" w:cs="Poppins"/>
          <w:i/>
          <w:color w:val="000000" w:themeColor="text1"/>
        </w:rPr>
        <w:t>This modification will also require the establishment of a CIM governance body for Great Britain. </w:t>
      </w:r>
    </w:p>
    <w:p w14:paraId="216D3B2F" w14:textId="77777777" w:rsidR="00F46D77" w:rsidRPr="00F46D77" w:rsidRDefault="00F46D77" w:rsidP="00F46D77">
      <w:pPr>
        <w:numPr>
          <w:ilvl w:val="0"/>
          <w:numId w:val="1"/>
        </w:numPr>
        <w:spacing w:after="0"/>
        <w:rPr>
          <w:rFonts w:ascii="Poppins" w:hAnsi="Poppins" w:cs="Poppins"/>
          <w:i/>
          <w:color w:val="000000" w:themeColor="text1"/>
        </w:rPr>
      </w:pPr>
      <w:r w:rsidRPr="00F46D77">
        <w:rPr>
          <w:rFonts w:ascii="Poppins" w:hAnsi="Poppins" w:cs="Poppins"/>
          <w:i/>
          <w:color w:val="000000" w:themeColor="text1"/>
        </w:rPr>
        <w:t>A secure data exchange platform will be required to facilitate the exchange of data between all relevant parties. </w:t>
      </w:r>
    </w:p>
    <w:p w14:paraId="420B63F6" w14:textId="5CE3B226" w:rsidR="00CE6EC0" w:rsidRDefault="00CE6EC0" w:rsidP="003D5A6E">
      <w:pPr>
        <w:spacing w:after="0"/>
        <w:rPr>
          <w:rFonts w:ascii="Poppins" w:hAnsi="Poppins" w:cs="Poppins"/>
          <w:i/>
          <w:color w:val="00B050"/>
        </w:rPr>
      </w:pPr>
    </w:p>
    <w:p w14:paraId="4A06A0A5" w14:textId="6BBFC70C" w:rsidR="006C0987" w:rsidRPr="006C0987" w:rsidRDefault="006C0987" w:rsidP="003D5A6E">
      <w:pPr>
        <w:spacing w:after="0"/>
        <w:rPr>
          <w:rFonts w:ascii="Poppins" w:hAnsi="Poppins" w:cs="Poppins"/>
        </w:rPr>
      </w:pPr>
      <w:r w:rsidRPr="006C0987">
        <w:rPr>
          <w:rFonts w:ascii="Poppins" w:hAnsi="Poppins" w:cs="Poppins"/>
          <w:b/>
        </w:rPr>
        <w:t xml:space="preserve">Workgroup conclusions: </w:t>
      </w:r>
      <w:bookmarkStart w:id="168" w:name="_Hlk50541475"/>
      <w:r w:rsidRPr="006C0987">
        <w:rPr>
          <w:rFonts w:ascii="Poppins" w:hAnsi="Poppins" w:cs="Poppins"/>
        </w:rPr>
        <w:t xml:space="preserve">The Workgroup concluded </w:t>
      </w:r>
      <w:r w:rsidRPr="006C0987">
        <w:rPr>
          <w:rFonts w:ascii="Poppins" w:hAnsi="Poppins" w:cs="Poppins"/>
          <w:highlight w:val="yellow"/>
        </w:rPr>
        <w:t>unanimously/by majority</w:t>
      </w:r>
      <w:r w:rsidRPr="006C0987">
        <w:rPr>
          <w:rFonts w:ascii="Poppins" w:hAnsi="Poppins" w:cs="Poppins"/>
        </w:rPr>
        <w:t xml:space="preserve"> that the </w:t>
      </w:r>
      <w:commentRangeStart w:id="169"/>
      <w:r w:rsidRPr="006C0987">
        <w:rPr>
          <w:rFonts w:ascii="Poppins" w:hAnsi="Poppins" w:cs="Poppins"/>
        </w:rPr>
        <w:t xml:space="preserve">Original </w:t>
      </w:r>
      <w:commentRangeEnd w:id="169"/>
      <w:r w:rsidRPr="006C0987">
        <w:rPr>
          <w:rStyle w:val="CommentReference"/>
          <w:rFonts w:ascii="Poppins" w:eastAsia="Times New Roman" w:hAnsi="Poppins" w:cs="Poppins"/>
          <w:sz w:val="22"/>
          <w:szCs w:val="22"/>
        </w:rPr>
        <w:commentReference w:id="169"/>
      </w:r>
      <w:r w:rsidRPr="006C0987">
        <w:rPr>
          <w:rFonts w:ascii="Poppins" w:hAnsi="Poppins" w:cs="Poppins"/>
        </w:rPr>
        <w:t>better facilitated the Applicable Objectives than the Baseline.</w:t>
      </w:r>
      <w:bookmarkEnd w:id="168"/>
    </w:p>
    <w:p w14:paraId="7B4DB055" w14:textId="77777777" w:rsidR="005129CB" w:rsidRPr="00DE2E99" w:rsidRDefault="005129CB" w:rsidP="003D5A6E">
      <w:pPr>
        <w:spacing w:after="0" w:line="256" w:lineRule="auto"/>
        <w:rPr>
          <w:rFonts w:ascii="Poppins" w:hAnsi="Poppins" w:cs="Poppins"/>
          <w:i/>
          <w:color w:val="FF00FF"/>
        </w:rPr>
      </w:pPr>
    </w:p>
    <w:p w14:paraId="6E729746" w14:textId="77777777" w:rsidR="00C1635A" w:rsidRPr="00D91432" w:rsidRDefault="00C1635A" w:rsidP="003D5A6E">
      <w:pPr>
        <w:spacing w:after="0"/>
        <w:rPr>
          <w:rFonts w:ascii="Poppins" w:hAnsi="Poppins" w:cs="Poppins"/>
          <w:b/>
          <w:bCs/>
          <w:color w:val="3F0731"/>
        </w:rPr>
      </w:pPr>
      <w:r w:rsidRPr="00D91432">
        <w:rPr>
          <w:rFonts w:ascii="Poppins" w:hAnsi="Poppins" w:cs="Poppins"/>
          <w:b/>
          <w:bCs/>
          <w:color w:val="3F0731"/>
        </w:rPr>
        <w:t>Interactions</w:t>
      </w:r>
    </w:p>
    <w:p w14:paraId="6576333B" w14:textId="77777777" w:rsidR="000B3510" w:rsidRPr="000B3510" w:rsidRDefault="000B3510" w:rsidP="000B3510">
      <w:pPr>
        <w:numPr>
          <w:ilvl w:val="0"/>
          <w:numId w:val="1"/>
        </w:numPr>
        <w:rPr>
          <w:rFonts w:ascii="Poppins" w:hAnsi="Poppins" w:cs="Poppins"/>
          <w:i/>
          <w:iCs/>
          <w:color w:val="000000" w:themeColor="text1"/>
        </w:rPr>
      </w:pPr>
      <w:r w:rsidRPr="000B3510">
        <w:rPr>
          <w:rFonts w:ascii="Poppins" w:hAnsi="Poppins" w:cs="Poppins"/>
          <w:i/>
          <w:iCs/>
          <w:color w:val="000000" w:themeColor="text1"/>
        </w:rPr>
        <w:t>Key interactions are listed below. However further consideration was given to other codes and modifications and details of these are outlines in in the main Interactions section.  </w:t>
      </w:r>
    </w:p>
    <w:p w14:paraId="02985AAB" w14:textId="34C9BF31" w:rsidR="000B3510" w:rsidRPr="000B3510" w:rsidRDefault="000B3510" w:rsidP="000B3510">
      <w:pPr>
        <w:numPr>
          <w:ilvl w:val="0"/>
          <w:numId w:val="1"/>
        </w:numPr>
        <w:rPr>
          <w:rFonts w:ascii="Poppins" w:hAnsi="Poppins" w:cs="Poppins"/>
          <w:color w:val="000000" w:themeColor="text1"/>
        </w:rPr>
      </w:pPr>
      <w:r w:rsidRPr="000B3510">
        <w:rPr>
          <w:rFonts w:ascii="Poppins" w:hAnsi="Poppins" w:cs="Poppins"/>
          <w:color w:val="000000" w:themeColor="text1"/>
        </w:rPr>
        <w:t xml:space="preserve">GC0117 </w:t>
      </w:r>
      <w:ins w:id="170" w:author="Stuart McLarnon [NESO]" w:date="2025-07-08T15:53:00Z" w16du:dateUtc="2025-07-08T14:53:00Z">
        <w:r w:rsidR="00FA6884">
          <w:rPr>
            <w:rFonts w:ascii="Poppins" w:hAnsi="Poppins" w:cs="Poppins"/>
            <w:color w:val="000000" w:themeColor="text1"/>
          </w:rPr>
          <w:t xml:space="preserve">- </w:t>
        </w:r>
      </w:ins>
      <w:del w:id="171" w:author="Stuart McLarnon [NESO]" w:date="2025-07-08T15:53:00Z" w16du:dateUtc="2025-07-08T14:53:00Z">
        <w:r w:rsidRPr="000B3510" w:rsidDel="00FA6884">
          <w:rPr>
            <w:rFonts w:ascii="Poppins" w:hAnsi="Poppins" w:cs="Poppins"/>
            <w:color w:val="000000" w:themeColor="text1"/>
          </w:rPr>
          <w:delText xml:space="preserve">interacts with this modification as it </w:delText>
        </w:r>
        <w:r w:rsidRPr="000B3510" w:rsidDel="008215B7">
          <w:rPr>
            <w:rFonts w:ascii="Poppins" w:hAnsi="Poppins" w:cs="Poppins"/>
            <w:color w:val="000000" w:themeColor="text1"/>
          </w:rPr>
          <w:delText>could</w:delText>
        </w:r>
      </w:del>
      <w:ins w:id="172" w:author="Stuart McLarnon [NESO]" w:date="2025-07-08T15:53:00Z" w16du:dateUtc="2025-07-08T14:53:00Z">
        <w:r w:rsidR="008215B7">
          <w:rPr>
            <w:rFonts w:ascii="Poppins" w:hAnsi="Poppins" w:cs="Poppins"/>
            <w:color w:val="000000" w:themeColor="text1"/>
          </w:rPr>
          <w:t>may</w:t>
        </w:r>
      </w:ins>
      <w:r w:rsidRPr="000B3510">
        <w:rPr>
          <w:rFonts w:ascii="Poppins" w:hAnsi="Poppins" w:cs="Poppins"/>
          <w:color w:val="000000" w:themeColor="text1"/>
        </w:rPr>
        <w:t xml:space="preserve"> drive a significant increase in the size and scope of the Network Operators models particularly if Large Generators are identified as 10MW in England &amp; Wales. </w:t>
      </w:r>
    </w:p>
    <w:p w14:paraId="29DB0BBE" w14:textId="77777777" w:rsidR="000B3510" w:rsidRPr="000B3510" w:rsidRDefault="000B3510" w:rsidP="000B3510">
      <w:pPr>
        <w:numPr>
          <w:ilvl w:val="0"/>
          <w:numId w:val="1"/>
        </w:numPr>
        <w:rPr>
          <w:rFonts w:ascii="Poppins" w:hAnsi="Poppins" w:cs="Poppins"/>
          <w:color w:val="000000" w:themeColor="text1"/>
        </w:rPr>
      </w:pPr>
      <w:r w:rsidRPr="000B3510">
        <w:rPr>
          <w:rFonts w:ascii="Poppins" w:hAnsi="Poppins" w:cs="Poppins"/>
          <w:color w:val="000000" w:themeColor="text1"/>
        </w:rPr>
        <w:t>C</w:t>
      </w:r>
      <w:del w:id="173" w:author="Stuart McLarnon (NESO)" w:date="2025-06-16T13:57:00Z" w16du:dateUtc="2025-06-16T12:57:00Z">
        <w:r w:rsidRPr="000B3510" w:rsidDel="006F2120">
          <w:rPr>
            <w:rFonts w:ascii="Poppins" w:hAnsi="Poppins" w:cs="Poppins"/>
            <w:color w:val="000000" w:themeColor="text1"/>
          </w:rPr>
          <w:delText>S</w:delText>
        </w:r>
      </w:del>
      <w:r w:rsidRPr="000B3510">
        <w:rPr>
          <w:rFonts w:ascii="Poppins" w:hAnsi="Poppins" w:cs="Poppins"/>
          <w:color w:val="000000" w:themeColor="text1"/>
        </w:rPr>
        <w:t>MP434 – additional forecast data on future generation applications </w:t>
      </w:r>
    </w:p>
    <w:p w14:paraId="535E45A7" w14:textId="77777777" w:rsidR="000B3510" w:rsidRPr="000B3510" w:rsidDel="00FF0A05" w:rsidRDefault="000B3510" w:rsidP="000B3510">
      <w:pPr>
        <w:numPr>
          <w:ilvl w:val="0"/>
          <w:numId w:val="1"/>
        </w:numPr>
        <w:rPr>
          <w:del w:id="174" w:author="Stuart McLarnon [NESO]" w:date="2025-07-10T14:48:00Z" w16du:dateUtc="2025-07-10T13:48:00Z"/>
          <w:rFonts w:ascii="Poppins" w:hAnsi="Poppins" w:cs="Poppins"/>
          <w:color w:val="000000" w:themeColor="text1"/>
        </w:rPr>
      </w:pPr>
      <w:r w:rsidRPr="000B3510">
        <w:rPr>
          <w:rFonts w:ascii="Poppins" w:hAnsi="Poppins" w:cs="Poppins"/>
          <w:color w:val="000000" w:themeColor="text1"/>
        </w:rPr>
        <w:t>GSR029 – alignment of definitions </w:t>
      </w:r>
    </w:p>
    <w:p w14:paraId="69479540" w14:textId="77777777" w:rsidR="00C1635A" w:rsidRPr="00FF0A05" w:rsidDel="00FF0A05" w:rsidRDefault="00C1635A">
      <w:pPr>
        <w:numPr>
          <w:ilvl w:val="0"/>
          <w:numId w:val="1"/>
        </w:numPr>
        <w:rPr>
          <w:del w:id="175" w:author="Stuart McLarnon [NESO]" w:date="2025-07-10T14:48:00Z" w16du:dateUtc="2025-07-10T13:48:00Z"/>
          <w:rFonts w:ascii="Poppins" w:hAnsi="Poppins" w:cs="Poppins"/>
        </w:rPr>
        <w:pPrChange w:id="176" w:author="Stuart McLarnon [NESO]" w:date="2025-07-10T14:48:00Z" w16du:dateUtc="2025-07-10T13:48:00Z">
          <w:pPr/>
        </w:pPrChange>
      </w:pPr>
    </w:p>
    <w:p w14:paraId="7A35B9DF" w14:textId="20F61A74" w:rsidR="00C1635A" w:rsidRPr="00DE2E99" w:rsidDel="00FF0A05" w:rsidRDefault="00C1635A" w:rsidP="00C1635A">
      <w:pPr>
        <w:rPr>
          <w:del w:id="177" w:author="Stuart McLarnon [NESO]" w:date="2025-07-10T14:48:00Z" w16du:dateUtc="2025-07-10T13:48:00Z"/>
          <w:rFonts w:ascii="Poppins" w:hAnsi="Poppins" w:cs="Poppins"/>
          <w:b/>
        </w:rPr>
      </w:pPr>
      <w:del w:id="178" w:author="Stuart McLarnon [NESO]" w:date="2025-07-10T14:48:00Z" w16du:dateUtc="2025-07-10T13:48:00Z">
        <w:r w:rsidRPr="00DE2E99" w:rsidDel="00FF0A05">
          <w:rPr>
            <w:rFonts w:ascii="Poppins" w:hAnsi="Poppins" w:cs="Poppins"/>
            <w:b/>
            <w:highlight w:val="yellow"/>
          </w:rPr>
          <w:delText>[this should be no longer than one page]</w:delText>
        </w:r>
      </w:del>
    </w:p>
    <w:p w14:paraId="7A28A95A" w14:textId="77777777" w:rsidR="00C1635A" w:rsidRPr="00DE2E99" w:rsidRDefault="00C1635A">
      <w:pPr>
        <w:numPr>
          <w:ilvl w:val="0"/>
          <w:numId w:val="1"/>
        </w:numPr>
        <w:rPr>
          <w:rFonts w:ascii="Poppins" w:eastAsiaTheme="majorEastAsia" w:hAnsi="Poppins" w:cs="Poppins"/>
          <w:b/>
          <w:color w:val="FFFFFF" w:themeColor="background1"/>
          <w:sz w:val="28"/>
          <w:szCs w:val="32"/>
        </w:rPr>
        <w:pPrChange w:id="179" w:author="Stuart McLarnon [NESO]" w:date="2025-07-10T14:48:00Z" w16du:dateUtc="2025-07-10T13:48:00Z">
          <w:pPr/>
        </w:pPrChange>
      </w:pPr>
      <w:r w:rsidRPr="00DE2E99">
        <w:rPr>
          <w:rFonts w:ascii="Poppins" w:hAnsi="Poppins" w:cs="Poppins"/>
        </w:rPr>
        <w:br w:type="page"/>
      </w:r>
    </w:p>
    <w:p w14:paraId="04F5DFF4" w14:textId="77777777" w:rsidR="00C1635A" w:rsidRPr="00DE2E99" w:rsidRDefault="00C1635A" w:rsidP="00620C87">
      <w:pPr>
        <w:pStyle w:val="CA2"/>
        <w:pBdr>
          <w:bottom w:val="single" w:sz="4" w:space="1" w:color="auto"/>
        </w:pBdr>
        <w:shd w:val="clear" w:color="auto" w:fill="3F0731"/>
        <w:rPr>
          <w:rFonts w:ascii="Poppins" w:hAnsi="Poppins" w:cs="Poppins"/>
        </w:rPr>
      </w:pPr>
      <w:bookmarkStart w:id="180" w:name="_Toc203051331"/>
      <w:r w:rsidRPr="00DE2E99">
        <w:rPr>
          <w:rFonts w:ascii="Poppins" w:hAnsi="Poppins" w:cs="Poppins"/>
        </w:rPr>
        <w:t>What is the issue?</w:t>
      </w:r>
      <w:bookmarkEnd w:id="118"/>
      <w:bookmarkEnd w:id="180"/>
    </w:p>
    <w:p w14:paraId="0AE14EBF" w14:textId="10239324" w:rsidR="00947E46" w:rsidRPr="00471E98" w:rsidRDefault="00471E98" w:rsidP="00471E98">
      <w:pPr>
        <w:rPr>
          <w:rFonts w:ascii="Poppins" w:hAnsi="Poppins" w:cs="Poppins"/>
          <w:color w:val="000000" w:themeColor="text1"/>
        </w:rPr>
      </w:pPr>
      <w:bookmarkStart w:id="181" w:name="_Why_change?"/>
      <w:bookmarkStart w:id="182" w:name="_Toc58482272"/>
      <w:bookmarkEnd w:id="181"/>
      <w:r w:rsidRPr="00471E98">
        <w:rPr>
          <w:rFonts w:ascii="Times New Roman" w:hAnsi="Times New Roman" w:cs="Times New Roman"/>
          <w:color w:val="00B050"/>
        </w:rPr>
        <w:t>​</w:t>
      </w:r>
      <w:del w:id="183" w:author="Stuart McLarnon (NESO)" w:date="2025-07-02T13:58:00Z" w16du:dateUtc="2025-07-02T12:58:00Z">
        <w:r w:rsidRPr="00471E98" w:rsidDel="00295EE3">
          <w:rPr>
            <w:rFonts w:ascii="Times New Roman" w:hAnsi="Times New Roman" w:cs="Times New Roman"/>
            <w:color w:val="00B050"/>
          </w:rPr>
          <w:delText>​</w:delText>
        </w:r>
        <w:r w:rsidRPr="00471E98" w:rsidDel="00295EE3">
          <w:rPr>
            <w:rFonts w:ascii="Poppins" w:hAnsi="Poppins" w:cs="Poppins"/>
            <w:color w:val="000000" w:themeColor="text1"/>
          </w:rPr>
          <w:delText>The existing obligations set out in the Grid Code Planning Code in respect of data exchange between Network Operators and NESO are insufficient for the coordinated and efficient planning of their networks as the industry transitions to a smart energy system and distribution system operation activities.  </w:delText>
        </w:r>
      </w:del>
      <w:ins w:id="184" w:author="Stuart McLarnon (NESO)" w:date="2025-07-02T13:58:00Z">
        <w:r w:rsidR="00947E46" w:rsidRPr="00947E46">
          <w:rPr>
            <w:rFonts w:ascii="Poppins" w:hAnsi="Poppins" w:cs="Poppins"/>
            <w:color w:val="000000" w:themeColor="text1"/>
          </w:rPr>
          <w:t>The existing requirements of the Grid Code, in respect of data exchange between Network Operators and NESO, are insufficient for the coordinated and efficient planning of their networks</w:t>
        </w:r>
      </w:ins>
      <w:ins w:id="185" w:author="Stuart McLarnon [NESO]" w:date="2025-07-18T12:13:00Z" w16du:dateUtc="2025-07-18T11:13:00Z">
        <w:r w:rsidR="00E2611E">
          <w:rPr>
            <w:rFonts w:ascii="Poppins" w:hAnsi="Poppins" w:cs="Poppins"/>
            <w:color w:val="000000" w:themeColor="text1"/>
          </w:rPr>
          <w:t xml:space="preserve"> </w:t>
        </w:r>
        <w:r w:rsidR="00F97E62">
          <w:rPr>
            <w:rFonts w:ascii="Poppins" w:hAnsi="Poppins" w:cs="Poppins"/>
            <w:color w:val="000000" w:themeColor="text1"/>
          </w:rPr>
          <w:t>goi</w:t>
        </w:r>
      </w:ins>
      <w:ins w:id="186" w:author="Stuart McLarnon [NESO]" w:date="2025-07-18T12:14:00Z" w16du:dateUtc="2025-07-18T11:14:00Z">
        <w:r w:rsidR="00F97E62">
          <w:rPr>
            <w:rFonts w:ascii="Poppins" w:hAnsi="Poppins" w:cs="Poppins"/>
            <w:color w:val="000000" w:themeColor="text1"/>
          </w:rPr>
          <w:t>ng forward</w:t>
        </w:r>
      </w:ins>
      <w:ins w:id="187" w:author="Stuart McLarnon (NESO)" w:date="2025-07-02T13:58:00Z">
        <w:r w:rsidR="00947E46" w:rsidRPr="00947E46">
          <w:rPr>
            <w:rFonts w:ascii="Poppins" w:hAnsi="Poppins" w:cs="Poppins"/>
            <w:color w:val="000000" w:themeColor="text1"/>
          </w:rPr>
          <w:t>. As the industry transitions to a smart energy system, these requirements must change to give Network Operators and NESO better visibility of each other’s system and its operation</w:t>
        </w:r>
      </w:ins>
      <w:ins w:id="188" w:author="Stuart McLarnon [NESO]" w:date="2025-07-10T15:14:00Z" w16du:dateUtc="2025-07-10T14:14:00Z">
        <w:r w:rsidR="00BB2CE6">
          <w:rPr>
            <w:rFonts w:ascii="Poppins" w:hAnsi="Poppins" w:cs="Poppins"/>
            <w:color w:val="000000" w:themeColor="text1"/>
          </w:rPr>
          <w:t>.</w:t>
        </w:r>
      </w:ins>
    </w:p>
    <w:p w14:paraId="428D30EC" w14:textId="09B75C2A" w:rsidR="00471E98" w:rsidRPr="00471E98" w:rsidRDefault="00471E98" w:rsidP="00471E98">
      <w:pPr>
        <w:numPr>
          <w:ilvl w:val="0"/>
          <w:numId w:val="1"/>
        </w:numPr>
        <w:rPr>
          <w:rFonts w:ascii="Poppins" w:hAnsi="Poppins" w:cs="Poppins"/>
          <w:color w:val="000000" w:themeColor="text1"/>
        </w:rPr>
      </w:pPr>
      <w:r w:rsidRPr="00471E98">
        <w:rPr>
          <w:rFonts w:ascii="Times New Roman" w:hAnsi="Times New Roman" w:cs="Times New Roman"/>
          <w:color w:val="000000" w:themeColor="text1"/>
        </w:rPr>
        <w:t>​</w:t>
      </w:r>
      <w:r w:rsidRPr="00471E98">
        <w:rPr>
          <w:rFonts w:ascii="Poppins" w:hAnsi="Poppins" w:cs="Poppins"/>
          <w:color w:val="000000" w:themeColor="text1"/>
        </w:rPr>
        <w:t xml:space="preserve">Network Operators are experiencing an increasing volume of distributed energy resource (DER) connection applications. These connections include generation connections of differing </w:t>
      </w:r>
      <w:ins w:id="189" w:author="Stuart McLarnon (NESO)" w:date="2025-06-16T14:03:00Z" w16du:dateUtc="2025-06-16T13:03:00Z">
        <w:r w:rsidR="00134B6C">
          <w:rPr>
            <w:rFonts w:ascii="Poppins" w:hAnsi="Poppins" w:cs="Poppins"/>
            <w:color w:val="000000" w:themeColor="text1"/>
          </w:rPr>
          <w:t xml:space="preserve">energy conversion </w:t>
        </w:r>
      </w:ins>
      <w:r w:rsidRPr="00471E98">
        <w:rPr>
          <w:rFonts w:ascii="Poppins" w:hAnsi="Poppins" w:cs="Poppins"/>
          <w:color w:val="000000" w:themeColor="text1"/>
        </w:rPr>
        <w:t>technology and fuel type, electricity storage facilities and demand connections where their operators offer a demand side response service. These distributed energy resource connections present a new set of issues in relation to the planning and operation of the distribution network and transmission system</w:t>
      </w:r>
      <w:del w:id="190" w:author="Stuart McLarnon (NESO)" w:date="2025-06-16T14:04:00Z" w16du:dateUtc="2025-06-16T13:04:00Z">
        <w:r w:rsidRPr="00471E98" w:rsidDel="007A156C">
          <w:rPr>
            <w:rFonts w:ascii="Poppins" w:hAnsi="Poppins" w:cs="Poppins"/>
            <w:color w:val="000000" w:themeColor="text1"/>
          </w:rPr>
          <w:delText xml:space="preserve"> than those traditionally experienced</w:delText>
        </w:r>
      </w:del>
      <w:r w:rsidRPr="00471E98">
        <w:rPr>
          <w:rFonts w:ascii="Poppins" w:hAnsi="Poppins" w:cs="Poppins"/>
          <w:color w:val="000000" w:themeColor="text1"/>
        </w:rPr>
        <w:t>. </w:t>
      </w:r>
    </w:p>
    <w:p w14:paraId="3D9AABC5" w14:textId="512B845C" w:rsidR="00471E98" w:rsidRPr="00471E98" w:rsidRDefault="00471E98" w:rsidP="00471E98">
      <w:pPr>
        <w:numPr>
          <w:ilvl w:val="0"/>
          <w:numId w:val="1"/>
        </w:numPr>
        <w:rPr>
          <w:rFonts w:ascii="Poppins" w:hAnsi="Poppins" w:cs="Poppins"/>
          <w:color w:val="000000" w:themeColor="text1"/>
        </w:rPr>
      </w:pPr>
      <w:r w:rsidRPr="00471E98">
        <w:rPr>
          <w:rFonts w:ascii="Times New Roman" w:hAnsi="Times New Roman" w:cs="Times New Roman"/>
          <w:color w:val="000000" w:themeColor="text1"/>
        </w:rPr>
        <w:t>​</w:t>
      </w:r>
      <w:r w:rsidRPr="00471E98">
        <w:rPr>
          <w:rFonts w:ascii="Poppins" w:hAnsi="Poppins" w:cs="Poppins"/>
          <w:color w:val="000000" w:themeColor="text1"/>
        </w:rPr>
        <w:t>Similarly, the move away from coal</w:t>
      </w:r>
      <w:ins w:id="191" w:author="Paul Thomson (NESO)" w:date="2025-06-25T13:24:00Z" w16du:dateUtc="2025-06-25T12:24:00Z">
        <w:r w:rsidR="00711DE8">
          <w:rPr>
            <w:rFonts w:ascii="Poppins" w:hAnsi="Poppins" w:cs="Poppins"/>
            <w:color w:val="000000" w:themeColor="text1"/>
          </w:rPr>
          <w:t xml:space="preserve"> and oil</w:t>
        </w:r>
      </w:ins>
      <w:r w:rsidRPr="00471E98">
        <w:rPr>
          <w:rFonts w:ascii="Poppins" w:hAnsi="Poppins" w:cs="Poppins"/>
          <w:color w:val="000000" w:themeColor="text1"/>
        </w:rPr>
        <w:t xml:space="preserve"> fired generation towards large scale renewable and High Voltage Direct Current (HVDC) interconnector technology is changing the operation of </w:t>
      </w:r>
      <w:ins w:id="192" w:author="Stuart McLarnon (NESO)" w:date="2025-06-16T14:05:00Z">
        <w:r w:rsidR="00594DEF" w:rsidRPr="00594DEF">
          <w:rPr>
            <w:rFonts w:ascii="Poppins" w:hAnsi="Poppins" w:cs="Poppins"/>
            <w:color w:val="000000" w:themeColor="text1"/>
          </w:rPr>
          <w:t xml:space="preserve">the </w:t>
        </w:r>
      </w:ins>
      <w:ins w:id="193" w:author="Stuart McLarnon [NESO]" w:date="2025-07-10T15:14:00Z" w16du:dateUtc="2025-07-10T14:14:00Z">
        <w:r w:rsidR="00BB2CE6">
          <w:rPr>
            <w:rFonts w:ascii="Poppins" w:hAnsi="Poppins" w:cs="Poppins"/>
            <w:color w:val="000000" w:themeColor="text1"/>
          </w:rPr>
          <w:t xml:space="preserve">GB </w:t>
        </w:r>
      </w:ins>
      <w:ins w:id="194" w:author="Stuart McLarnon (NESO)" w:date="2025-06-16T14:05:00Z">
        <w:r w:rsidR="00594DEF" w:rsidRPr="00594DEF">
          <w:rPr>
            <w:rFonts w:ascii="Poppins" w:hAnsi="Poppins" w:cs="Poppins"/>
            <w:color w:val="000000" w:themeColor="text1"/>
          </w:rPr>
          <w:t xml:space="preserve">transmission system </w:t>
        </w:r>
      </w:ins>
      <w:r w:rsidRPr="00471E98">
        <w:rPr>
          <w:rFonts w:ascii="Poppins" w:hAnsi="Poppins" w:cs="Poppins"/>
          <w:color w:val="000000" w:themeColor="text1"/>
        </w:rPr>
        <w:t>and</w:t>
      </w:r>
      <w:ins w:id="195" w:author="Stuart McLarnon (NESO)" w:date="2025-06-16T14:05:00Z" w16du:dateUtc="2025-06-16T13:05:00Z">
        <w:r w:rsidR="002508F8">
          <w:rPr>
            <w:rFonts w:ascii="Poppins" w:hAnsi="Poppins" w:cs="Poppins"/>
            <w:color w:val="000000" w:themeColor="text1"/>
          </w:rPr>
          <w:t xml:space="preserve"> its</w:t>
        </w:r>
      </w:ins>
      <w:r w:rsidRPr="00471E98">
        <w:rPr>
          <w:rFonts w:ascii="Poppins" w:hAnsi="Poppins" w:cs="Poppins"/>
          <w:color w:val="000000" w:themeColor="text1"/>
        </w:rPr>
        <w:t xml:space="preserve"> power flows</w:t>
      </w:r>
      <w:del w:id="196" w:author="Stuart McLarnon (NESO)" w:date="2025-06-16T14:05:00Z" w16du:dateUtc="2025-06-16T13:05:00Z">
        <w:r w:rsidRPr="00471E98" w:rsidDel="002508F8">
          <w:rPr>
            <w:rFonts w:ascii="Poppins" w:hAnsi="Poppins" w:cs="Poppins"/>
            <w:color w:val="000000" w:themeColor="text1"/>
          </w:rPr>
          <w:delText xml:space="preserve"> on</w:delText>
        </w:r>
        <w:r w:rsidRPr="00471E98" w:rsidDel="00594DEF">
          <w:rPr>
            <w:rFonts w:ascii="Poppins" w:hAnsi="Poppins" w:cs="Poppins"/>
            <w:color w:val="000000" w:themeColor="text1"/>
          </w:rPr>
          <w:delText xml:space="preserve"> the transmission system</w:delText>
        </w:r>
      </w:del>
      <w:r w:rsidRPr="00471E98">
        <w:rPr>
          <w:rFonts w:ascii="Poppins" w:hAnsi="Poppins" w:cs="Poppins"/>
          <w:color w:val="000000" w:themeColor="text1"/>
        </w:rPr>
        <w:t xml:space="preserve">. This presents a new set of issues to the planning and operation of </w:t>
      </w:r>
      <w:ins w:id="197" w:author="Paul Thomson (NESO)" w:date="2025-06-25T13:27:00Z" w16du:dateUtc="2025-06-25T12:27:00Z">
        <w:del w:id="198" w:author="Stuart McLarnon [NESO]" w:date="2025-07-18T12:17:00Z" w16du:dateUtc="2025-07-18T11:17:00Z">
          <w:r w:rsidR="00946C40" w:rsidDel="00FD7705">
            <w:rPr>
              <w:rFonts w:ascii="Poppins" w:hAnsi="Poppins" w:cs="Poppins"/>
              <w:color w:val="000000" w:themeColor="text1"/>
            </w:rPr>
            <w:delText xml:space="preserve">the </w:delText>
          </w:r>
        </w:del>
        <w:r w:rsidR="00946C40">
          <w:rPr>
            <w:rFonts w:ascii="Poppins" w:hAnsi="Poppins" w:cs="Poppins"/>
            <w:color w:val="000000" w:themeColor="text1"/>
          </w:rPr>
          <w:t xml:space="preserve">transmission and </w:t>
        </w:r>
      </w:ins>
      <w:r w:rsidRPr="00471E98">
        <w:rPr>
          <w:rFonts w:ascii="Poppins" w:hAnsi="Poppins" w:cs="Poppins"/>
          <w:color w:val="000000" w:themeColor="text1"/>
        </w:rPr>
        <w:t>distribution networks</w:t>
      </w:r>
      <w:ins w:id="199" w:author="Stuart McLarnon [NESO]" w:date="2025-07-23T15:10:00Z" w16du:dateUtc="2025-07-23T14:10:00Z">
        <w:r w:rsidR="00974554">
          <w:rPr>
            <w:rFonts w:ascii="Poppins" w:hAnsi="Poppins" w:cs="Poppins"/>
            <w:color w:val="000000" w:themeColor="text1"/>
          </w:rPr>
          <w:t xml:space="preserve">, particularly those distribution points </w:t>
        </w:r>
      </w:ins>
      <w:ins w:id="200" w:author="Stuart McLarnon [NESO]" w:date="2025-07-23T15:11:00Z" w16du:dateUtc="2025-07-23T14:11:00Z">
        <w:r w:rsidR="00093923">
          <w:rPr>
            <w:rFonts w:ascii="Poppins" w:hAnsi="Poppins" w:cs="Poppins"/>
            <w:color w:val="000000" w:themeColor="text1"/>
          </w:rPr>
          <w:t>that connect</w:t>
        </w:r>
      </w:ins>
      <w:commentRangeStart w:id="201"/>
      <w:del w:id="202" w:author="Stuart McLarnon [NESO]" w:date="2025-07-10T10:01:00Z" w16du:dateUtc="2025-07-10T09:01:00Z">
        <w:r w:rsidRPr="00471E98" w:rsidDel="00DC238A">
          <w:rPr>
            <w:rFonts w:ascii="Poppins" w:hAnsi="Poppins" w:cs="Poppins"/>
            <w:color w:val="000000" w:themeColor="text1"/>
          </w:rPr>
          <w:delText>, particularly those distribution networks that</w:delText>
        </w:r>
      </w:del>
      <w:ins w:id="203" w:author="Stuart McLarnon [NESO]" w:date="2025-07-18T12:16:00Z" w16du:dateUtc="2025-07-18T11:16:00Z">
        <w:r w:rsidR="00732892">
          <w:rPr>
            <w:rFonts w:ascii="Poppins" w:hAnsi="Poppins" w:cs="Poppins"/>
            <w:color w:val="000000" w:themeColor="text1"/>
          </w:rPr>
          <w:t xml:space="preserve"> </w:t>
        </w:r>
      </w:ins>
      <w:del w:id="204" w:author="Stuart McLarnon [NESO]" w:date="2025-07-10T10:01:00Z" w16du:dateUtc="2025-07-10T09:01:00Z">
        <w:r w:rsidRPr="00471E98" w:rsidDel="00DC238A">
          <w:rPr>
            <w:rFonts w:ascii="Poppins" w:hAnsi="Poppins" w:cs="Poppins"/>
            <w:color w:val="000000" w:themeColor="text1"/>
          </w:rPr>
          <w:delText xml:space="preserve"> </w:delText>
        </w:r>
      </w:del>
      <w:ins w:id="205" w:author="Stuart McLarnon [NESO]" w:date="2025-07-23T15:11:00Z" w16du:dateUtc="2025-07-23T14:11:00Z">
        <w:r w:rsidR="00093923">
          <w:rPr>
            <w:rFonts w:ascii="Poppins" w:hAnsi="Poppins" w:cs="Poppins"/>
            <w:color w:val="000000" w:themeColor="text1"/>
          </w:rPr>
          <w:t xml:space="preserve">across </w:t>
        </w:r>
        <w:r w:rsidR="00DC16E6">
          <w:rPr>
            <w:rFonts w:ascii="Poppins" w:hAnsi="Poppins" w:cs="Poppins"/>
            <w:color w:val="000000" w:themeColor="text1"/>
          </w:rPr>
          <w:t>different Grid Supply Points</w:t>
        </w:r>
      </w:ins>
      <w:del w:id="206" w:author="Stuart McLarnon [NESO]" w:date="2025-07-10T10:01:00Z" w16du:dateUtc="2025-07-10T09:01:00Z">
        <w:r w:rsidRPr="00471E98" w:rsidDel="00DC238A">
          <w:rPr>
            <w:rFonts w:ascii="Poppins" w:hAnsi="Poppins" w:cs="Poppins"/>
            <w:color w:val="000000" w:themeColor="text1"/>
          </w:rPr>
          <w:delText>connect across different Grid Supply Points.</w:delText>
        </w:r>
        <w:r w:rsidRPr="00471E98" w:rsidDel="00DC238A">
          <w:rPr>
            <w:rFonts w:ascii="Times New Roman" w:hAnsi="Times New Roman" w:cs="Times New Roman"/>
            <w:color w:val="000000" w:themeColor="text1"/>
          </w:rPr>
          <w:delText>​</w:delText>
        </w:r>
      </w:del>
      <w:ins w:id="207" w:author="Stuart McLarnon [NESO]" w:date="2025-07-10T10:01:00Z" w16du:dateUtc="2025-07-10T09:01:00Z">
        <w:r w:rsidR="00DC238A">
          <w:rPr>
            <w:rFonts w:ascii="Poppins" w:hAnsi="Poppins" w:cs="Poppins"/>
            <w:color w:val="000000" w:themeColor="text1"/>
          </w:rPr>
          <w:t>.</w:t>
        </w:r>
      </w:ins>
      <w:r w:rsidRPr="00471E98">
        <w:rPr>
          <w:rFonts w:ascii="Poppins" w:hAnsi="Poppins" w:cs="Poppins"/>
          <w:color w:val="000000" w:themeColor="text1"/>
        </w:rPr>
        <w:t> </w:t>
      </w:r>
      <w:commentRangeEnd w:id="201"/>
      <w:r w:rsidR="00732892">
        <w:rPr>
          <w:rStyle w:val="CommentReference"/>
        </w:rPr>
        <w:commentReference w:id="201"/>
      </w:r>
    </w:p>
    <w:p w14:paraId="679D49A9" w14:textId="71BC7CD4" w:rsidR="00CE6EC0" w:rsidRPr="0054579E" w:rsidRDefault="00CE6EC0" w:rsidP="00CE6EC0">
      <w:pPr>
        <w:rPr>
          <w:rFonts w:ascii="Poppins" w:hAnsi="Poppins" w:cs="Poppins"/>
          <w:i/>
          <w:iCs/>
          <w:color w:val="92D050"/>
        </w:rPr>
      </w:pPr>
      <w:r>
        <w:rPr>
          <w:rFonts w:ascii="Poppins" w:hAnsi="Poppins" w:cs="Poppins"/>
          <w:i/>
          <w:iCs/>
          <w:color w:val="92D050"/>
        </w:rPr>
        <w:t xml:space="preserve"> </w:t>
      </w:r>
    </w:p>
    <w:p w14:paraId="181FD72D" w14:textId="77777777" w:rsidR="00C1635A" w:rsidRPr="00DE2E99" w:rsidRDefault="00C1635A" w:rsidP="00C1635A">
      <w:pPr>
        <w:pStyle w:val="Heading2"/>
        <w:rPr>
          <w:rFonts w:ascii="Poppins" w:hAnsi="Poppins" w:cs="Poppins"/>
          <w:color w:val="3F0731"/>
        </w:rPr>
      </w:pPr>
      <w:bookmarkStart w:id="208" w:name="_Toc203051332"/>
      <w:r w:rsidRPr="00DE2E99">
        <w:rPr>
          <w:rFonts w:ascii="Poppins" w:hAnsi="Poppins" w:cs="Poppins"/>
          <w:color w:val="3F0731"/>
        </w:rPr>
        <w:t>Why change?</w:t>
      </w:r>
      <w:bookmarkEnd w:id="208"/>
    </w:p>
    <w:p w14:paraId="354856F4" w14:textId="0CD6EF1C" w:rsidR="00A05FB5" w:rsidRPr="00A05FB5" w:rsidRDefault="00A05FB5" w:rsidP="00A05FB5">
      <w:pPr>
        <w:rPr>
          <w:rFonts w:ascii="Poppins" w:hAnsi="Poppins" w:cs="Poppins"/>
          <w:color w:val="000000" w:themeColor="text1"/>
        </w:rPr>
      </w:pPr>
      <w:bookmarkStart w:id="209" w:name="_Toc58837632"/>
      <w:r w:rsidRPr="00A05FB5">
        <w:rPr>
          <w:rFonts w:ascii="Poppins" w:hAnsi="Poppins" w:cs="Poppins"/>
          <w:color w:val="000000" w:themeColor="text1"/>
        </w:rPr>
        <w:t>To facilitate the efficient and coordinated planning of the Transmission System, NESO and Transmission Owners (TOs) need a greater understanding of the quantity, type</w:t>
      </w:r>
      <w:ins w:id="210" w:author="Stuart McLarnon (NESO)" w:date="2025-06-16T14:17:00Z" w16du:dateUtc="2025-06-16T13:17:00Z">
        <w:r w:rsidR="00E506B5">
          <w:rPr>
            <w:rFonts w:ascii="Poppins" w:hAnsi="Poppins" w:cs="Poppins"/>
            <w:color w:val="000000" w:themeColor="text1"/>
          </w:rPr>
          <w:t>,</w:t>
        </w:r>
      </w:ins>
      <w:r w:rsidRPr="00A05FB5">
        <w:rPr>
          <w:rFonts w:ascii="Poppins" w:hAnsi="Poppins" w:cs="Poppins"/>
          <w:color w:val="000000" w:themeColor="text1"/>
        </w:rPr>
        <w:t xml:space="preserve"> and impact of distributed energy resources connected to distribution networks. </w:t>
      </w:r>
    </w:p>
    <w:p w14:paraId="333CB1EC" w14:textId="0DDFF1D4" w:rsidR="00A05FB5" w:rsidRPr="00A05FB5" w:rsidRDefault="00A05FB5" w:rsidP="00A05FB5">
      <w:pPr>
        <w:numPr>
          <w:ilvl w:val="0"/>
          <w:numId w:val="1"/>
        </w:numPr>
        <w:rPr>
          <w:rFonts w:ascii="Poppins" w:hAnsi="Poppins" w:cs="Poppins"/>
          <w:color w:val="000000" w:themeColor="text1"/>
        </w:rPr>
      </w:pPr>
      <w:r w:rsidRPr="00A05FB5">
        <w:rPr>
          <w:rFonts w:ascii="Poppins" w:hAnsi="Poppins" w:cs="Poppins"/>
          <w:color w:val="000000" w:themeColor="text1"/>
        </w:rPr>
        <w:t>To facilitate the efficient and coordinated planning of their distribution networks</w:t>
      </w:r>
      <w:ins w:id="211" w:author="Stuart McLarnon [NESO]" w:date="2025-07-09T15:17:00Z" w16du:dateUtc="2025-07-09T14:17:00Z">
        <w:r w:rsidR="00D24944">
          <w:rPr>
            <w:rFonts w:ascii="Poppins" w:hAnsi="Poppins" w:cs="Poppins"/>
            <w:color w:val="000000" w:themeColor="text1"/>
          </w:rPr>
          <w:t>,</w:t>
        </w:r>
      </w:ins>
      <w:r w:rsidRPr="00A05FB5">
        <w:rPr>
          <w:rFonts w:ascii="Poppins" w:hAnsi="Poppins" w:cs="Poppins"/>
          <w:color w:val="000000" w:themeColor="text1"/>
        </w:rPr>
        <w:t xml:space="preserve"> Network Operators need a greater understanding of transmission system flows and fault contributions within a variety of demand</w:t>
      </w:r>
      <w:del w:id="212" w:author="Stuart McLarnon (NESO)" w:date="2025-06-16T14:18:00Z" w16du:dateUtc="2025-06-16T13:18:00Z">
        <w:r w:rsidRPr="00A05FB5" w:rsidDel="009B27AD">
          <w:rPr>
            <w:rFonts w:ascii="Poppins" w:hAnsi="Poppins" w:cs="Poppins"/>
            <w:color w:val="000000" w:themeColor="text1"/>
          </w:rPr>
          <w:delText>/</w:delText>
        </w:r>
      </w:del>
      <w:ins w:id="213" w:author="Stuart McLarnon (NESO)" w:date="2025-06-16T14:18:00Z" w16du:dateUtc="2025-06-16T13:18:00Z">
        <w:r w:rsidR="009B27AD">
          <w:rPr>
            <w:rFonts w:ascii="Poppins" w:hAnsi="Poppins" w:cs="Poppins"/>
            <w:color w:val="000000" w:themeColor="text1"/>
          </w:rPr>
          <w:t xml:space="preserve"> and </w:t>
        </w:r>
      </w:ins>
      <w:r w:rsidRPr="00A05FB5">
        <w:rPr>
          <w:rFonts w:ascii="Poppins" w:hAnsi="Poppins" w:cs="Poppins"/>
          <w:color w:val="000000" w:themeColor="text1"/>
        </w:rPr>
        <w:t>generation scenarios.  </w:t>
      </w:r>
    </w:p>
    <w:p w14:paraId="3A827810" w14:textId="3243DC0E" w:rsidR="00A05FB5" w:rsidRPr="00A05FB5" w:rsidRDefault="00A05FB5" w:rsidP="00A05FB5">
      <w:pPr>
        <w:numPr>
          <w:ilvl w:val="0"/>
          <w:numId w:val="1"/>
        </w:numPr>
        <w:rPr>
          <w:rFonts w:ascii="Poppins" w:hAnsi="Poppins" w:cs="Poppins"/>
          <w:color w:val="000000" w:themeColor="text1"/>
        </w:rPr>
      </w:pPr>
      <w:r w:rsidRPr="00A05FB5">
        <w:rPr>
          <w:rFonts w:ascii="Poppins" w:hAnsi="Poppins" w:cs="Poppins"/>
          <w:color w:val="000000" w:themeColor="text1"/>
        </w:rPr>
        <w:t xml:space="preserve">It is essential that network </w:t>
      </w:r>
      <w:ins w:id="214" w:author="Paul Thomson (NESO)" w:date="2025-06-25T13:29:00Z" w16du:dateUtc="2025-06-25T12:29:00Z">
        <w:del w:id="215" w:author="Stuart McLarnon [NESO]" w:date="2025-07-18T12:18:00Z" w16du:dateUtc="2025-07-18T11:18:00Z">
          <w:r w:rsidR="00D0755D" w:rsidDel="007D0476">
            <w:rPr>
              <w:rFonts w:ascii="Poppins" w:hAnsi="Poppins" w:cs="Poppins"/>
              <w:color w:val="000000" w:themeColor="text1"/>
            </w:rPr>
            <w:delText xml:space="preserve">operating </w:delText>
          </w:r>
        </w:del>
      </w:ins>
      <w:r w:rsidRPr="00A05FB5">
        <w:rPr>
          <w:rFonts w:ascii="Poppins" w:hAnsi="Poppins" w:cs="Poppins"/>
          <w:color w:val="000000" w:themeColor="text1"/>
        </w:rPr>
        <w:t>companies have a detailed knowledge of adjacent connected networks. This modification will significantly improve the scope and detail of the planning data exchanged between Network Operators and NESO. </w:t>
      </w:r>
    </w:p>
    <w:p w14:paraId="188E99B7" w14:textId="3A44C2AC" w:rsidR="00CE6EC0" w:rsidRPr="0054579E" w:rsidRDefault="00CE6EC0" w:rsidP="00CE6EC0">
      <w:pPr>
        <w:rPr>
          <w:rFonts w:ascii="Poppins" w:hAnsi="Poppins" w:cs="Poppins"/>
          <w:i/>
          <w:iCs/>
          <w:color w:val="92D050"/>
        </w:rPr>
      </w:pPr>
      <w:r>
        <w:rPr>
          <w:rFonts w:ascii="Poppins" w:hAnsi="Poppins" w:cs="Poppins"/>
          <w:i/>
          <w:iCs/>
          <w:color w:val="92D050"/>
        </w:rPr>
        <w:t xml:space="preserve"> </w:t>
      </w:r>
    </w:p>
    <w:p w14:paraId="31ABB615" w14:textId="77777777" w:rsidR="00C1635A" w:rsidRPr="00DE2E99" w:rsidRDefault="00C1635A" w:rsidP="00620C87">
      <w:pPr>
        <w:pStyle w:val="CA3"/>
        <w:shd w:val="clear" w:color="auto" w:fill="3F0731"/>
        <w:rPr>
          <w:rFonts w:ascii="Poppins" w:hAnsi="Poppins" w:cs="Poppins"/>
        </w:rPr>
      </w:pPr>
      <w:bookmarkStart w:id="216" w:name="_Toc203051333"/>
      <w:r w:rsidRPr="00DE2E99">
        <w:rPr>
          <w:rFonts w:ascii="Poppins" w:hAnsi="Poppins" w:cs="Poppins"/>
        </w:rPr>
        <w:t>What is the solution?</w:t>
      </w:r>
      <w:bookmarkEnd w:id="182"/>
      <w:bookmarkEnd w:id="209"/>
      <w:bookmarkEnd w:id="216"/>
    </w:p>
    <w:p w14:paraId="23750ABD" w14:textId="77777777" w:rsidR="00C1635A" w:rsidRPr="00DE2E99" w:rsidRDefault="00C1635A" w:rsidP="00C1635A">
      <w:pPr>
        <w:pStyle w:val="Heading2"/>
        <w:rPr>
          <w:rFonts w:ascii="Poppins" w:hAnsi="Poppins" w:cs="Poppins"/>
        </w:rPr>
      </w:pPr>
      <w:bookmarkStart w:id="217" w:name="_Toc203051334"/>
      <w:r w:rsidRPr="00DE2E99">
        <w:rPr>
          <w:rFonts w:ascii="Poppins" w:hAnsi="Poppins" w:cs="Poppins"/>
        </w:rPr>
        <w:t>Proposer’s solution</w:t>
      </w:r>
      <w:bookmarkEnd w:id="217"/>
    </w:p>
    <w:p w14:paraId="683AD24C" w14:textId="3CE3B85A" w:rsidR="00FB431F" w:rsidRPr="00DD1ED0" w:rsidRDefault="00FB431F" w:rsidP="00FB431F">
      <w:pPr>
        <w:rPr>
          <w:rFonts w:ascii="Poppins" w:hAnsi="Poppins" w:cs="Poppins"/>
          <w:color w:val="000000" w:themeColor="text1"/>
        </w:rPr>
      </w:pPr>
      <w:r w:rsidRPr="00DD1ED0">
        <w:rPr>
          <w:rFonts w:ascii="Poppins" w:hAnsi="Poppins" w:cs="Poppins"/>
          <w:color w:val="000000" w:themeColor="text1"/>
        </w:rPr>
        <w:t>This modification proposes: </w:t>
      </w:r>
    </w:p>
    <w:p w14:paraId="33A29E3A" w14:textId="3FD7469E" w:rsidR="00FB431F" w:rsidRPr="00FB431F" w:rsidRDefault="00FB431F" w:rsidP="00FB431F">
      <w:pPr>
        <w:numPr>
          <w:ilvl w:val="0"/>
          <w:numId w:val="24"/>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 xml:space="preserve">To introduce a new section to the Planning Code (PC.9) that describes the information to be provided by a Network Operator to NESO.  The new PC.9 replaces the existing related PC obligations in respect of annual planning data submissions to </w:t>
      </w:r>
      <w:del w:id="218" w:author="Stuart McLarnon [NESO]" w:date="2025-07-09T15:18:00Z" w16du:dateUtc="2025-07-09T14:18:00Z">
        <w:r w:rsidRPr="00FB431F" w:rsidDel="00D24944">
          <w:rPr>
            <w:rFonts w:ascii="Poppins" w:hAnsi="Poppins" w:cs="Poppins"/>
            <w:color w:val="000000" w:themeColor="text1"/>
          </w:rPr>
          <w:delText xml:space="preserve">the </w:delText>
        </w:r>
      </w:del>
      <w:r w:rsidRPr="00FB431F">
        <w:rPr>
          <w:rFonts w:ascii="Poppins" w:hAnsi="Poppins" w:cs="Poppins"/>
          <w:color w:val="000000" w:themeColor="text1"/>
        </w:rPr>
        <w:t>NESO. </w:t>
      </w:r>
    </w:p>
    <w:p w14:paraId="009CF123" w14:textId="2F925936" w:rsidR="00FB431F" w:rsidRPr="00FB431F" w:rsidRDefault="00FB431F" w:rsidP="00FB431F">
      <w:pPr>
        <w:numPr>
          <w:ilvl w:val="0"/>
          <w:numId w:val="25"/>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 xml:space="preserve">To introduce a new section to the Planning Code (PC.10) that describes the information to be provided by NESO to a </w:t>
      </w:r>
      <w:del w:id="219" w:author="Stuart McLarnon [NESO]" w:date="2025-07-09T15:18:00Z" w16du:dateUtc="2025-07-09T14:18:00Z">
        <w:r w:rsidRPr="00FB431F" w:rsidDel="00D24944">
          <w:rPr>
            <w:rFonts w:ascii="Poppins" w:hAnsi="Poppins" w:cs="Poppins"/>
            <w:color w:val="000000" w:themeColor="text1"/>
          </w:rPr>
          <w:delText xml:space="preserve">Distribution </w:delText>
        </w:r>
      </w:del>
      <w:r w:rsidRPr="00FB431F">
        <w:rPr>
          <w:rFonts w:ascii="Poppins" w:hAnsi="Poppins" w:cs="Poppins"/>
          <w:color w:val="000000" w:themeColor="text1"/>
        </w:rPr>
        <w:t>Network Operator. The new PC.10 replaces the existing related PC obligations in respect of annual planning data submissions to Network Operators. </w:t>
      </w:r>
    </w:p>
    <w:p w14:paraId="1FDB8BEE" w14:textId="77777777" w:rsidR="00FB431F" w:rsidRPr="00FB431F" w:rsidRDefault="00FB431F" w:rsidP="00FB431F">
      <w:pPr>
        <w:numPr>
          <w:ilvl w:val="0"/>
          <w:numId w:val="26"/>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To introduce a new appendix to the Planning Code (PC.G) that specifies the detail of the power system models in CIM format and associated documentation. </w:t>
      </w:r>
    </w:p>
    <w:p w14:paraId="4493F67D" w14:textId="5113EDC3" w:rsidR="00FB431F" w:rsidRPr="00FB431F" w:rsidRDefault="00FB431F" w:rsidP="00FB431F">
      <w:pPr>
        <w:numPr>
          <w:ilvl w:val="0"/>
          <w:numId w:val="27"/>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To introduce new schedules in the Data Registration Code (DRC), describing the information provided by a Network Operator to NESO, that will support the data submissions with forecasts of demand and generation at cardinal points in time. These new schedules will apply to Network Operators and replace the existing schedules. </w:t>
      </w:r>
    </w:p>
    <w:p w14:paraId="7B63F442" w14:textId="77777777" w:rsidR="00FB431F" w:rsidRPr="00FB431F" w:rsidRDefault="00FB431F" w:rsidP="00FB431F">
      <w:pPr>
        <w:numPr>
          <w:ilvl w:val="0"/>
          <w:numId w:val="28"/>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To introduce new defined terms to the Glossary and Definitions. </w:t>
      </w:r>
    </w:p>
    <w:p w14:paraId="449E7E37" w14:textId="6BE0FBE2" w:rsidR="00FB431F" w:rsidRPr="00FB431F" w:rsidRDefault="00FB431F" w:rsidP="00FB431F">
      <w:pPr>
        <w:numPr>
          <w:ilvl w:val="0"/>
          <w:numId w:val="29"/>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 xml:space="preserve">That there will be </w:t>
      </w:r>
      <w:del w:id="220" w:author="Stuart McLarnon (NESO)" w:date="2025-06-16T14:27:00Z" w16du:dateUtc="2025-06-16T13:27:00Z">
        <w:r w:rsidRPr="00FB431F" w:rsidDel="00C07CE9">
          <w:rPr>
            <w:rFonts w:ascii="Poppins" w:hAnsi="Poppins" w:cs="Poppins"/>
            <w:color w:val="000000" w:themeColor="text1"/>
          </w:rPr>
          <w:delText>2</w:delText>
        </w:r>
      </w:del>
      <w:ins w:id="221" w:author="Stuart McLarnon (NESO)" w:date="2025-06-16T14:27:00Z" w16du:dateUtc="2025-06-16T13:27:00Z">
        <w:r w:rsidR="00C07CE9">
          <w:rPr>
            <w:rFonts w:ascii="Poppins" w:hAnsi="Poppins" w:cs="Poppins"/>
            <w:color w:val="000000" w:themeColor="text1"/>
          </w:rPr>
          <w:t>two</w:t>
        </w:r>
      </w:ins>
      <w:r w:rsidRPr="00FB431F">
        <w:rPr>
          <w:rFonts w:ascii="Poppins" w:hAnsi="Poppins" w:cs="Poppins"/>
          <w:color w:val="000000" w:themeColor="text1"/>
        </w:rPr>
        <w:t xml:space="preserve"> submissions a year by both Network Operators and NESO. These submissions will reflect the peak and minimum demands on the transmission system and connection points. </w:t>
      </w:r>
    </w:p>
    <w:p w14:paraId="0F5CCFBC" w14:textId="77777777" w:rsidR="00FB431F" w:rsidRPr="00FB431F" w:rsidRDefault="00FB431F" w:rsidP="00FB431F">
      <w:pPr>
        <w:numPr>
          <w:ilvl w:val="0"/>
          <w:numId w:val="30"/>
        </w:numPr>
        <w:rPr>
          <w:rFonts w:ascii="Poppins" w:hAnsi="Poppins" w:cs="Poppins"/>
          <w:color w:val="000000" w:themeColor="text1"/>
        </w:rPr>
      </w:pPr>
      <w:r w:rsidRPr="00FB431F">
        <w:rPr>
          <w:rFonts w:ascii="Times New Roman" w:hAnsi="Times New Roman" w:cs="Times New Roman"/>
          <w:color w:val="000000" w:themeColor="text1"/>
        </w:rPr>
        <w:t>​</w:t>
      </w:r>
      <w:r w:rsidRPr="00FB431F">
        <w:rPr>
          <w:rFonts w:ascii="Poppins" w:hAnsi="Poppins" w:cs="Poppins"/>
          <w:color w:val="000000" w:themeColor="text1"/>
        </w:rPr>
        <w:t>That each submission will consist of a Power System Model (PSM) in CIM format, schedules, a PSM Scenario document and a PSM Changes Document. </w:t>
      </w:r>
    </w:p>
    <w:p w14:paraId="769A2B45" w14:textId="2DD55A26" w:rsidR="00FB431F" w:rsidRDefault="00FB431F" w:rsidP="00FB431F">
      <w:pPr>
        <w:numPr>
          <w:ilvl w:val="0"/>
          <w:numId w:val="31"/>
        </w:numPr>
        <w:rPr>
          <w:rFonts w:ascii="Poppins" w:hAnsi="Poppins" w:cs="Poppins"/>
          <w:color w:val="000000" w:themeColor="text1"/>
        </w:rPr>
      </w:pPr>
      <w:r w:rsidRPr="00FB431F">
        <w:rPr>
          <w:rFonts w:ascii="Times New Roman" w:hAnsi="Times New Roman" w:cs="Times New Roman"/>
          <w:color w:val="000000" w:themeColor="text1"/>
        </w:rPr>
        <w:t>​</w:t>
      </w:r>
      <w:del w:id="222" w:author="Stuart McLarnon (NESO)" w:date="2025-06-16T14:38:00Z" w16du:dateUtc="2025-06-16T13:38:00Z">
        <w:r w:rsidRPr="00FB431F" w:rsidDel="00C020A0">
          <w:rPr>
            <w:rFonts w:ascii="Poppins" w:hAnsi="Poppins" w:cs="Poppins"/>
            <w:color w:val="000000" w:themeColor="text1"/>
          </w:rPr>
          <w:delText>That t</w:delText>
        </w:r>
      </w:del>
      <w:ins w:id="223" w:author="Stuart McLarnon (NESO)" w:date="2025-06-16T14:38:00Z" w16du:dateUtc="2025-06-16T13:38:00Z">
        <w:r w:rsidR="00C020A0">
          <w:rPr>
            <w:rFonts w:ascii="Poppins" w:hAnsi="Poppins" w:cs="Poppins"/>
            <w:color w:val="000000" w:themeColor="text1"/>
          </w:rPr>
          <w:t>T</w:t>
        </w:r>
      </w:ins>
      <w:r w:rsidRPr="00FB431F">
        <w:rPr>
          <w:rFonts w:ascii="Poppins" w:hAnsi="Poppins" w:cs="Poppins"/>
          <w:color w:val="000000" w:themeColor="text1"/>
        </w:rPr>
        <w:t>he requirements</w:t>
      </w:r>
      <w:ins w:id="224" w:author="Stuart McLarnon [NESO]" w:date="2025-07-09T15:19:00Z" w16du:dateUtc="2025-07-09T14:19:00Z">
        <w:r w:rsidR="00D24944">
          <w:rPr>
            <w:rFonts w:ascii="Poppins" w:hAnsi="Poppins" w:cs="Poppins"/>
            <w:color w:val="000000" w:themeColor="text1"/>
          </w:rPr>
          <w:t xml:space="preserve"> and timings</w:t>
        </w:r>
      </w:ins>
      <w:r w:rsidRPr="00FB431F">
        <w:rPr>
          <w:rFonts w:ascii="Poppins" w:hAnsi="Poppins" w:cs="Poppins"/>
          <w:color w:val="000000" w:themeColor="text1"/>
        </w:rPr>
        <w:t xml:space="preserve"> of each submission </w:t>
      </w:r>
      <w:del w:id="225" w:author="Stuart McLarnon [NESO]" w:date="2025-07-09T15:19:00Z" w16du:dateUtc="2025-07-09T14:19:00Z">
        <w:r w:rsidRPr="00FB431F" w:rsidDel="00D24944">
          <w:rPr>
            <w:rFonts w:ascii="Poppins" w:hAnsi="Poppins" w:cs="Poppins"/>
            <w:color w:val="000000" w:themeColor="text1"/>
          </w:rPr>
          <w:delText xml:space="preserve">as </w:delText>
        </w:r>
      </w:del>
      <w:ins w:id="226" w:author="Stuart McLarnon [NESO]" w:date="2025-07-09T15:19:00Z" w16du:dateUtc="2025-07-09T14:19:00Z">
        <w:r w:rsidR="00D24944">
          <w:rPr>
            <w:rFonts w:ascii="Poppins" w:hAnsi="Poppins" w:cs="Poppins"/>
            <w:color w:val="000000" w:themeColor="text1"/>
          </w:rPr>
          <w:t>are</w:t>
        </w:r>
        <w:r w:rsidR="00D24944" w:rsidRPr="00FB431F">
          <w:rPr>
            <w:rFonts w:ascii="Poppins" w:hAnsi="Poppins" w:cs="Poppins"/>
            <w:color w:val="000000" w:themeColor="text1"/>
          </w:rPr>
          <w:t xml:space="preserve"> </w:t>
        </w:r>
      </w:ins>
      <w:r w:rsidRPr="00FB431F">
        <w:rPr>
          <w:rFonts w:ascii="Poppins" w:hAnsi="Poppins" w:cs="Poppins"/>
          <w:color w:val="000000" w:themeColor="text1"/>
        </w:rPr>
        <w:t>set out in Table</w:t>
      </w:r>
      <w:ins w:id="227" w:author="Stuart McLarnon [NESO]" w:date="2025-07-08T10:40:00Z" w16du:dateUtc="2025-07-08T09:40:00Z">
        <w:r w:rsidR="003E1711">
          <w:rPr>
            <w:rFonts w:ascii="Poppins" w:hAnsi="Poppins" w:cs="Poppins"/>
            <w:color w:val="000000" w:themeColor="text1"/>
          </w:rPr>
          <w:t xml:space="preserve"> and</w:t>
        </w:r>
      </w:ins>
      <w:del w:id="228" w:author="Stuart McLarnon [NESO]" w:date="2025-07-08T10:40:00Z" w16du:dateUtc="2025-07-08T09:40:00Z">
        <w:r w:rsidRPr="00FB431F" w:rsidDel="003E1711">
          <w:rPr>
            <w:rFonts w:ascii="Poppins" w:hAnsi="Poppins" w:cs="Poppins"/>
            <w:color w:val="000000" w:themeColor="text1"/>
          </w:rPr>
          <w:delText xml:space="preserve"> 1</w:delText>
        </w:r>
      </w:del>
      <w:r w:rsidRPr="00FB431F">
        <w:rPr>
          <w:rFonts w:ascii="Poppins" w:hAnsi="Poppins" w:cs="Poppins"/>
          <w:color w:val="000000" w:themeColor="text1"/>
        </w:rPr>
        <w:t xml:space="preserve"> </w:t>
      </w:r>
      <w:del w:id="229" w:author="Stuart McLarnon [NESO]" w:date="2025-07-08T10:39:00Z" w16du:dateUtc="2025-07-08T09:39:00Z">
        <w:r w:rsidRPr="00FB431F" w:rsidDel="003E1711">
          <w:rPr>
            <w:rFonts w:ascii="Poppins" w:hAnsi="Poppins" w:cs="Poppins"/>
            <w:color w:val="000000" w:themeColor="text1"/>
          </w:rPr>
          <w:delText>below,</w:delText>
        </w:r>
      </w:del>
      <w:del w:id="230" w:author="Stuart McLarnon [NESO]" w:date="2025-07-08T10:40:00Z" w16du:dateUtc="2025-07-08T09:40:00Z">
        <w:r w:rsidRPr="00FB431F" w:rsidDel="003E1711">
          <w:rPr>
            <w:rFonts w:ascii="Poppins" w:hAnsi="Poppins" w:cs="Poppins"/>
            <w:color w:val="000000" w:themeColor="text1"/>
          </w:rPr>
          <w:delText xml:space="preserve"> </w:delText>
        </w:r>
      </w:del>
      <w:del w:id="231" w:author="Stuart McLarnon [NESO]" w:date="2025-07-08T10:39:00Z" w16du:dateUtc="2025-07-08T09:39:00Z">
        <w:r w:rsidRPr="00FB431F" w:rsidDel="009F2986">
          <w:rPr>
            <w:rFonts w:ascii="Poppins" w:hAnsi="Poppins" w:cs="Poppins"/>
            <w:color w:val="000000" w:themeColor="text1"/>
          </w:rPr>
          <w:delText xml:space="preserve">noting that the timeline differs from the current timeline </w:delText>
        </w:r>
        <w:r w:rsidRPr="00FB431F" w:rsidDel="003E1711">
          <w:rPr>
            <w:rFonts w:ascii="Poppins" w:hAnsi="Poppins" w:cs="Poppins"/>
            <w:color w:val="000000" w:themeColor="text1"/>
          </w:rPr>
          <w:delText>as demonstrated</w:delText>
        </w:r>
      </w:del>
      <w:del w:id="232" w:author="Stuart McLarnon [NESO]" w:date="2025-07-08T10:40:00Z" w16du:dateUtc="2025-07-08T09:40:00Z">
        <w:r w:rsidRPr="00FB431F" w:rsidDel="003E1711">
          <w:rPr>
            <w:rFonts w:ascii="Poppins" w:hAnsi="Poppins" w:cs="Poppins"/>
            <w:color w:val="000000" w:themeColor="text1"/>
          </w:rPr>
          <w:delText xml:space="preserve"> in </w:delText>
        </w:r>
      </w:del>
      <w:ins w:id="233" w:author="Stuart McLarnon (NESO)" w:date="2025-06-16T14:31:00Z" w16du:dateUtc="2025-06-16T13:31:00Z">
        <w:r w:rsidR="00E15B18">
          <w:rPr>
            <w:rFonts w:ascii="Poppins" w:hAnsi="Poppins" w:cs="Poppins"/>
            <w:color w:val="000000" w:themeColor="text1"/>
          </w:rPr>
          <w:t>Figure 1</w:t>
        </w:r>
      </w:ins>
      <w:del w:id="234" w:author="Stuart McLarnon (NESO)" w:date="2025-06-16T14:31:00Z" w16du:dateUtc="2025-06-16T13:31:00Z">
        <w:r w:rsidRPr="00FB431F" w:rsidDel="00E15B18">
          <w:rPr>
            <w:rFonts w:ascii="Poppins" w:hAnsi="Poppins" w:cs="Poppins"/>
            <w:color w:val="000000" w:themeColor="text1"/>
          </w:rPr>
          <w:delText>Table 2</w:delText>
        </w:r>
      </w:del>
      <w:r w:rsidRPr="00FB431F">
        <w:rPr>
          <w:rFonts w:ascii="Poppins" w:hAnsi="Poppins" w:cs="Poppins"/>
          <w:color w:val="000000" w:themeColor="text1"/>
        </w:rPr>
        <w:t xml:space="preserve"> below: </w:t>
      </w:r>
    </w:p>
    <w:p w14:paraId="5955BED1" w14:textId="7A75A85B" w:rsidR="002A4744" w:rsidRDefault="002A4744">
      <w:pPr>
        <w:suppressAutoHyphens w:val="0"/>
        <w:spacing w:after="120" w:line="240" w:lineRule="auto"/>
        <w:rPr>
          <w:ins w:id="235" w:author="Stuart McLarnon [NESO]" w:date="2025-07-08T10:23:00Z" w16du:dateUtc="2025-07-08T09:23:00Z"/>
          <w:rFonts w:ascii="Poppins" w:hAnsi="Poppins" w:cs="Poppins"/>
          <w:color w:val="000000" w:themeColor="text1"/>
        </w:rPr>
      </w:pPr>
      <w:ins w:id="236" w:author="Stuart McLarnon [NESO]" w:date="2025-07-08T10:23:00Z" w16du:dateUtc="2025-07-08T09:23:00Z">
        <w:r>
          <w:rPr>
            <w:rFonts w:ascii="Poppins" w:hAnsi="Poppins" w:cs="Poppins"/>
            <w:color w:val="000000" w:themeColor="text1"/>
          </w:rPr>
          <w:br w:type="page"/>
        </w:r>
      </w:ins>
    </w:p>
    <w:p w14:paraId="0EC89CBA" w14:textId="4E2D2BED" w:rsidR="003F4C05" w:rsidRPr="00FB431F" w:rsidDel="001B28C8" w:rsidRDefault="003F4C05" w:rsidP="003F4C05">
      <w:pPr>
        <w:rPr>
          <w:del w:id="237" w:author="Stuart McLarnon [NESO]" w:date="2025-07-08T10:36:00Z" w16du:dateUtc="2025-07-08T09:36:00Z"/>
          <w:rFonts w:ascii="Poppins" w:hAnsi="Poppins" w:cs="Poppins"/>
          <w:color w:val="000000" w:themeColor="text1"/>
        </w:rPr>
      </w:pPr>
    </w:p>
    <w:p w14:paraId="4CAE699C" w14:textId="5EE907D9" w:rsidR="00424ED0" w:rsidRDefault="00424ED0">
      <w:pPr>
        <w:pStyle w:val="Caption"/>
        <w:keepNext/>
        <w:rPr>
          <w:ins w:id="238" w:author="Stuart McLarnon [NESO]" w:date="2025-07-08T10:41:00Z" w16du:dateUtc="2025-07-08T09:41:00Z"/>
        </w:rPr>
        <w:pPrChange w:id="239" w:author="Stuart McLarnon [NESO]" w:date="2025-07-08T10:41:00Z" w16du:dateUtc="2025-07-08T09:41:00Z">
          <w:pPr/>
        </w:pPrChange>
      </w:pPr>
      <w:ins w:id="240" w:author="Stuart McLarnon [NESO]" w:date="2025-07-08T10:41:00Z" w16du:dateUtc="2025-07-08T09:41:00Z">
        <w:r>
          <w:t xml:space="preserve">Table </w:t>
        </w:r>
        <w:r>
          <w:fldChar w:fldCharType="begin"/>
        </w:r>
        <w:r>
          <w:instrText xml:space="preserve"> SEQ Table \* ARABIC </w:instrText>
        </w:r>
      </w:ins>
      <w:r>
        <w:fldChar w:fldCharType="separate"/>
      </w:r>
      <w:ins w:id="241" w:author="Stuart McLarnon [NESO]" w:date="2025-07-08T10:41:00Z" w16du:dateUtc="2025-07-08T09:41:00Z">
        <w:r>
          <w:rPr>
            <w:noProof/>
          </w:rPr>
          <w:t>1</w:t>
        </w:r>
        <w:r>
          <w:fldChar w:fldCharType="end"/>
        </w:r>
        <w:r>
          <w:t xml:space="preserve">: </w:t>
        </w:r>
        <w:r w:rsidR="0053421D">
          <w:t>High Level overview of GC0139 Submissions</w:t>
        </w:r>
      </w:ins>
    </w:p>
    <w:tbl>
      <w:tblPr>
        <w:tblStyle w:val="TableGrid"/>
        <w:tblW w:w="0" w:type="auto"/>
        <w:jc w:val="center"/>
        <w:tblLayout w:type="fixed"/>
        <w:tblLook w:val="04A0" w:firstRow="1" w:lastRow="0" w:firstColumn="1" w:lastColumn="0" w:noHBand="0" w:noVBand="1"/>
        <w:tblPrChange w:id="242" w:author="Stuart McLarnon [NESO]" w:date="2025-07-08T10:36:00Z" w16du:dateUtc="2025-07-08T09:36:00Z">
          <w:tblPr>
            <w:tblStyle w:val="TableGrid"/>
            <w:tblW w:w="0" w:type="auto"/>
            <w:jc w:val="center"/>
            <w:tblLayout w:type="fixed"/>
            <w:tblLook w:val="04A0" w:firstRow="1" w:lastRow="0" w:firstColumn="1" w:lastColumn="0" w:noHBand="0" w:noVBand="1"/>
          </w:tblPr>
        </w:tblPrChange>
      </w:tblPr>
      <w:tblGrid>
        <w:gridCol w:w="1095"/>
        <w:gridCol w:w="1325"/>
        <w:gridCol w:w="4252"/>
        <w:gridCol w:w="3064"/>
        <w:tblGridChange w:id="243">
          <w:tblGrid>
            <w:gridCol w:w="562"/>
            <w:gridCol w:w="533"/>
            <w:gridCol w:w="318"/>
            <w:gridCol w:w="1007"/>
            <w:gridCol w:w="3528"/>
            <w:gridCol w:w="724"/>
            <w:gridCol w:w="2343"/>
            <w:gridCol w:w="721"/>
          </w:tblGrid>
        </w:tblGridChange>
      </w:tblGrid>
      <w:tr w:rsidR="00A555FB" w:rsidRPr="00A555FB" w14:paraId="4AD36962" w14:textId="77777777" w:rsidTr="001B28C8">
        <w:trPr>
          <w:trHeight w:val="300"/>
          <w:jc w:val="center"/>
          <w:trPrChange w:id="244" w:author="Stuart McLarnon [NESO]" w:date="2025-07-08T10:36:00Z" w16du:dateUtc="2025-07-08T09:36:00Z">
            <w:trPr>
              <w:gridAfter w:val="0"/>
              <w:trHeight w:val="300"/>
              <w:jc w:val="center"/>
            </w:trPr>
          </w:trPrChange>
        </w:trPr>
        <w:tc>
          <w:tcPr>
            <w:tcW w:w="1095" w:type="dxa"/>
            <w:tcBorders>
              <w:top w:val="nil"/>
              <w:left w:val="nil"/>
              <w:bottom w:val="single" w:sz="8" w:space="0" w:color="auto"/>
              <w:right w:val="nil"/>
            </w:tcBorders>
            <w:tcMar>
              <w:top w:w="57" w:type="dxa"/>
              <w:left w:w="57" w:type="dxa"/>
              <w:bottom w:w="57" w:type="dxa"/>
              <w:right w:w="57" w:type="dxa"/>
            </w:tcMar>
            <w:tcPrChange w:id="245" w:author="Stuart McLarnon [NESO]" w:date="2025-07-08T10:36:00Z" w16du:dateUtc="2025-07-08T09:36:00Z">
              <w:tcPr>
                <w:tcW w:w="562" w:type="dxa"/>
                <w:tcBorders>
                  <w:top w:val="nil"/>
                  <w:left w:val="nil"/>
                  <w:bottom w:val="single" w:sz="8" w:space="0" w:color="auto"/>
                  <w:right w:val="nil"/>
                </w:tcBorders>
                <w:tcMar>
                  <w:top w:w="57" w:type="dxa"/>
                  <w:left w:w="57" w:type="dxa"/>
                  <w:bottom w:w="57" w:type="dxa"/>
                  <w:right w:w="57" w:type="dxa"/>
                </w:tcMar>
              </w:tcPr>
            </w:tcPrChange>
          </w:tcPr>
          <w:p w14:paraId="0DDCBF4A" w14:textId="77777777" w:rsidR="00A555FB" w:rsidRPr="00A555FB" w:rsidRDefault="00A555FB">
            <w:pPr>
              <w:spacing w:after="0"/>
              <w:jc w:val="both"/>
              <w:rPr>
                <w:rFonts w:ascii="Poppins" w:eastAsia="Aptos" w:hAnsi="Poppins" w:cs="Poppins"/>
                <w:b/>
                <w:bCs/>
                <w:sz w:val="16"/>
                <w:szCs w:val="16"/>
              </w:rPr>
            </w:pPr>
          </w:p>
        </w:tc>
        <w:tc>
          <w:tcPr>
            <w:tcW w:w="1325" w:type="dxa"/>
            <w:tcBorders>
              <w:top w:val="nil"/>
              <w:left w:val="nil"/>
              <w:bottom w:val="single" w:sz="8" w:space="0" w:color="auto"/>
              <w:right w:val="single" w:sz="8" w:space="0" w:color="auto"/>
            </w:tcBorders>
            <w:tcMar>
              <w:top w:w="57" w:type="dxa"/>
              <w:left w:w="57" w:type="dxa"/>
              <w:bottom w:w="57" w:type="dxa"/>
              <w:right w:w="57" w:type="dxa"/>
            </w:tcMar>
            <w:tcPrChange w:id="246" w:author="Stuart McLarnon [NESO]" w:date="2025-07-08T10:36:00Z" w16du:dateUtc="2025-07-08T09:36:00Z">
              <w:tcPr>
                <w:tcW w:w="851" w:type="dxa"/>
                <w:gridSpan w:val="2"/>
                <w:tcBorders>
                  <w:top w:val="nil"/>
                  <w:left w:val="nil"/>
                  <w:bottom w:val="single" w:sz="8" w:space="0" w:color="auto"/>
                  <w:right w:val="single" w:sz="8" w:space="0" w:color="auto"/>
                </w:tcBorders>
                <w:tcMar>
                  <w:top w:w="57" w:type="dxa"/>
                  <w:left w:w="57" w:type="dxa"/>
                  <w:bottom w:w="57" w:type="dxa"/>
                  <w:right w:w="57" w:type="dxa"/>
                </w:tcMar>
              </w:tcPr>
            </w:tcPrChange>
          </w:tcPr>
          <w:p w14:paraId="68A33D3E" w14:textId="77777777" w:rsidR="00A555FB" w:rsidRPr="00A555FB" w:rsidRDefault="00A555FB">
            <w:pPr>
              <w:spacing w:after="0"/>
              <w:jc w:val="both"/>
              <w:rPr>
                <w:rFonts w:ascii="Poppins" w:eastAsia="Aptos" w:hAnsi="Poppins" w:cs="Poppins"/>
                <w:b/>
                <w:bCs/>
                <w:sz w:val="16"/>
                <w:szCs w:val="16"/>
              </w:rPr>
            </w:pPr>
            <w:r w:rsidRPr="00A555FB">
              <w:rPr>
                <w:rFonts w:ascii="Poppins" w:eastAsia="Aptos" w:hAnsi="Poppins" w:cs="Poppins"/>
                <w:b/>
                <w:bCs/>
                <w:sz w:val="16"/>
                <w:szCs w:val="16"/>
              </w:rPr>
              <w:t xml:space="preserve"> </w:t>
            </w:r>
          </w:p>
        </w:tc>
        <w:tc>
          <w:tcPr>
            <w:tcW w:w="4252" w:type="dxa"/>
            <w:tcBorders>
              <w:top w:val="single" w:sz="8" w:space="0" w:color="auto"/>
              <w:left w:val="single" w:sz="8" w:space="0" w:color="auto"/>
              <w:bottom w:val="single" w:sz="8" w:space="0" w:color="auto"/>
              <w:right w:val="single" w:sz="8" w:space="0" w:color="auto"/>
            </w:tcBorders>
            <w:shd w:val="clear" w:color="auto" w:fill="7030A0"/>
            <w:tcMar>
              <w:top w:w="57" w:type="dxa"/>
              <w:left w:w="57" w:type="dxa"/>
              <w:bottom w:w="57" w:type="dxa"/>
              <w:right w:w="57" w:type="dxa"/>
            </w:tcMar>
            <w:tcPrChange w:id="247" w:author="Stuart McLarnon [NESO]" w:date="2025-07-08T10:36:00Z" w16du:dateUtc="2025-07-08T09:36:00Z">
              <w:tcPr>
                <w:tcW w:w="4535" w:type="dxa"/>
                <w:gridSpan w:val="2"/>
                <w:tcBorders>
                  <w:top w:val="single" w:sz="8" w:space="0" w:color="auto"/>
                  <w:left w:val="single" w:sz="8" w:space="0" w:color="auto"/>
                  <w:bottom w:val="single" w:sz="8" w:space="0" w:color="auto"/>
                  <w:right w:val="single" w:sz="8" w:space="0" w:color="auto"/>
                </w:tcBorders>
                <w:shd w:val="clear" w:color="auto" w:fill="7030A0"/>
                <w:tcMar>
                  <w:top w:w="57" w:type="dxa"/>
                  <w:left w:w="57" w:type="dxa"/>
                  <w:bottom w:w="57" w:type="dxa"/>
                  <w:right w:w="57" w:type="dxa"/>
                </w:tcMar>
              </w:tcPr>
            </w:tcPrChange>
          </w:tcPr>
          <w:p w14:paraId="597158AD" w14:textId="77777777" w:rsidR="00A555FB" w:rsidRPr="00A555FB" w:rsidRDefault="00A555FB">
            <w:pPr>
              <w:spacing w:after="0"/>
              <w:jc w:val="both"/>
              <w:rPr>
                <w:rFonts w:ascii="Poppins" w:eastAsia="Aptos" w:hAnsi="Poppins" w:cs="Poppins"/>
                <w:b/>
                <w:bCs/>
                <w:color w:val="FFFFFF" w:themeColor="background1"/>
                <w:sz w:val="16"/>
                <w:szCs w:val="16"/>
              </w:rPr>
            </w:pPr>
            <w:r w:rsidRPr="00A555FB">
              <w:rPr>
                <w:rFonts w:ascii="Poppins" w:eastAsia="Aptos" w:hAnsi="Poppins" w:cs="Poppins"/>
                <w:b/>
                <w:bCs/>
                <w:color w:val="FFFFFF" w:themeColor="background1"/>
                <w:sz w:val="16"/>
                <w:szCs w:val="16"/>
              </w:rPr>
              <w:t>Routine</w:t>
            </w:r>
          </w:p>
        </w:tc>
        <w:tc>
          <w:tcPr>
            <w:tcW w:w="3064" w:type="dxa"/>
            <w:tcBorders>
              <w:top w:val="single" w:sz="8" w:space="0" w:color="auto"/>
              <w:left w:val="single" w:sz="8" w:space="0" w:color="auto"/>
              <w:bottom w:val="single" w:sz="8" w:space="0" w:color="auto"/>
              <w:right w:val="single" w:sz="8" w:space="0" w:color="auto"/>
            </w:tcBorders>
            <w:shd w:val="clear" w:color="auto" w:fill="7030A0"/>
            <w:tcMar>
              <w:top w:w="57" w:type="dxa"/>
              <w:left w:w="57" w:type="dxa"/>
              <w:bottom w:w="57" w:type="dxa"/>
              <w:right w:w="57" w:type="dxa"/>
            </w:tcMar>
            <w:tcPrChange w:id="248" w:author="Stuart McLarnon [NESO]" w:date="2025-07-08T10:36:00Z" w16du:dateUtc="2025-07-08T09:36:00Z">
              <w:tcPr>
                <w:tcW w:w="3067" w:type="dxa"/>
                <w:gridSpan w:val="2"/>
                <w:tcBorders>
                  <w:top w:val="single" w:sz="8" w:space="0" w:color="auto"/>
                  <w:left w:val="single" w:sz="8" w:space="0" w:color="auto"/>
                  <w:bottom w:val="single" w:sz="8" w:space="0" w:color="auto"/>
                  <w:right w:val="single" w:sz="8" w:space="0" w:color="auto"/>
                </w:tcBorders>
                <w:shd w:val="clear" w:color="auto" w:fill="7030A0"/>
                <w:tcMar>
                  <w:top w:w="57" w:type="dxa"/>
                  <w:left w:w="57" w:type="dxa"/>
                  <w:bottom w:w="57" w:type="dxa"/>
                  <w:right w:w="57" w:type="dxa"/>
                </w:tcMar>
              </w:tcPr>
            </w:tcPrChange>
          </w:tcPr>
          <w:p w14:paraId="6C63C6ED" w14:textId="77777777" w:rsidR="00A555FB" w:rsidRPr="00A555FB" w:rsidRDefault="00A555FB">
            <w:pPr>
              <w:spacing w:after="0"/>
              <w:rPr>
                <w:rFonts w:ascii="Poppins" w:eastAsia="Aptos" w:hAnsi="Poppins" w:cs="Poppins"/>
                <w:b/>
                <w:bCs/>
                <w:color w:val="FFFFFF" w:themeColor="background1"/>
                <w:sz w:val="16"/>
                <w:szCs w:val="16"/>
              </w:rPr>
            </w:pPr>
            <w:r w:rsidRPr="00A555FB">
              <w:rPr>
                <w:rFonts w:ascii="Poppins" w:eastAsia="Aptos" w:hAnsi="Poppins" w:cs="Poppins"/>
                <w:b/>
                <w:bCs/>
                <w:color w:val="FFFFFF" w:themeColor="background1"/>
                <w:sz w:val="16"/>
                <w:szCs w:val="16"/>
              </w:rPr>
              <w:t>As Needed</w:t>
            </w:r>
          </w:p>
        </w:tc>
      </w:tr>
      <w:tr w:rsidR="00A555FB" w:rsidRPr="00A555FB" w14:paraId="61D59BE9" w14:textId="77777777" w:rsidTr="001B28C8">
        <w:trPr>
          <w:trHeight w:val="300"/>
          <w:jc w:val="center"/>
          <w:trPrChange w:id="249" w:author="Stuart McLarnon [NESO]" w:date="2025-07-08T10:36:00Z" w16du:dateUtc="2025-07-08T09:36:00Z">
            <w:trPr>
              <w:gridAfter w:val="0"/>
              <w:trHeight w:val="300"/>
              <w:jc w:val="center"/>
            </w:trPr>
          </w:trPrChange>
        </w:trPr>
        <w:tc>
          <w:tcPr>
            <w:tcW w:w="1095" w:type="dxa"/>
            <w:vMerge w:val="restart"/>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extDirection w:val="btLr"/>
            <w:tcPrChange w:id="250" w:author="Stuart McLarnon [NESO]" w:date="2025-07-08T10:36:00Z" w16du:dateUtc="2025-07-08T09:36:00Z">
              <w:tcPr>
                <w:tcW w:w="562" w:type="dxa"/>
                <w:vMerge w:val="restart"/>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6E438C3E" w14:textId="77777777" w:rsidR="00741CD2" w:rsidRDefault="00D47ADD" w:rsidP="00741CD2">
            <w:pPr>
              <w:spacing w:after="0"/>
              <w:ind w:left="113" w:right="113"/>
              <w:jc w:val="center"/>
              <w:rPr>
                <w:ins w:id="251" w:author="Stuart McLarnon [NESO]" w:date="2025-07-08T10:38:00Z" w16du:dateUtc="2025-07-08T09:38:00Z"/>
                <w:rFonts w:ascii="Poppins" w:hAnsi="Poppins" w:cs="Poppins"/>
                <w:sz w:val="20"/>
                <w:szCs w:val="20"/>
              </w:rPr>
            </w:pPr>
            <w:ins w:id="252" w:author="Stuart McLarnon [NESO]" w:date="2025-07-08T10:22:00Z" w16du:dateUtc="2025-07-08T09:22:00Z">
              <w:r w:rsidRPr="00D47ADD">
                <w:rPr>
                  <w:rFonts w:ascii="Poppins" w:hAnsi="Poppins" w:cs="Poppins"/>
                  <w:sz w:val="20"/>
                  <w:szCs w:val="20"/>
                </w:rPr>
                <w:t>Network</w:t>
              </w:r>
            </w:ins>
            <w:ins w:id="253" w:author="Stuart McLarnon [NESO]" w:date="2025-07-08T10:21:00Z" w16du:dateUtc="2025-07-08T09:21:00Z">
              <w:r w:rsidRPr="00D47ADD">
                <w:rPr>
                  <w:rFonts w:ascii="Poppins" w:hAnsi="Poppins" w:cs="Poppins"/>
                  <w:sz w:val="20"/>
                  <w:szCs w:val="20"/>
                  <w:rPrChange w:id="254" w:author="Stuart McLarnon [NESO]" w:date="2025-07-08T10:22:00Z" w16du:dateUtc="2025-07-08T09:22:00Z">
                    <w:rPr>
                      <w:rFonts w:ascii="Poppins" w:hAnsi="Poppins" w:cs="Poppins"/>
                    </w:rPr>
                  </w:rPrChange>
                </w:rPr>
                <w:t xml:space="preserve"> operators </w:t>
              </w:r>
            </w:ins>
          </w:p>
          <w:p w14:paraId="2B7EB509" w14:textId="1E98FD8B" w:rsidR="00A555FB" w:rsidRPr="00D47ADD" w:rsidRDefault="00D47ADD">
            <w:pPr>
              <w:spacing w:after="0"/>
              <w:ind w:left="113" w:right="113"/>
              <w:jc w:val="center"/>
              <w:rPr>
                <w:rFonts w:ascii="Poppins" w:hAnsi="Poppins" w:cs="Poppins"/>
                <w:sz w:val="20"/>
                <w:szCs w:val="20"/>
                <w:rPrChange w:id="255" w:author="Stuart McLarnon [NESO]" w:date="2025-07-08T10:22:00Z" w16du:dateUtc="2025-07-08T09:22:00Z">
                  <w:rPr>
                    <w:rFonts w:ascii="Poppins" w:hAnsi="Poppins" w:cs="Poppins"/>
                  </w:rPr>
                </w:rPrChange>
              </w:rPr>
              <w:pPrChange w:id="256" w:author="Stuart McLarnon [NESO]" w:date="2025-07-08T10:38:00Z" w16du:dateUtc="2025-07-08T09:38:00Z">
                <w:pPr>
                  <w:spacing w:after="0"/>
                  <w:jc w:val="both"/>
                </w:pPr>
              </w:pPrChange>
            </w:pPr>
            <w:ins w:id="257" w:author="Stuart McLarnon [NESO]" w:date="2025-07-08T10:21:00Z" w16du:dateUtc="2025-07-08T09:21:00Z">
              <w:r w:rsidRPr="00D47ADD">
                <w:rPr>
                  <w:rFonts w:ascii="Poppins" w:hAnsi="Poppins" w:cs="Poppins"/>
                  <w:sz w:val="20"/>
                  <w:szCs w:val="20"/>
                  <w:rPrChange w:id="258" w:author="Stuart McLarnon [NESO]" w:date="2025-07-08T10:22:00Z" w16du:dateUtc="2025-07-08T09:22:00Z">
                    <w:rPr>
                      <w:rFonts w:ascii="Poppins" w:hAnsi="Poppins" w:cs="Poppins"/>
                    </w:rPr>
                  </w:rPrChange>
                </w:rPr>
                <w:t>to</w:t>
              </w:r>
            </w:ins>
            <w:ins w:id="259" w:author="Stuart McLarnon [NESO]" w:date="2025-07-08T10:38:00Z" w16du:dateUtc="2025-07-08T09:38:00Z">
              <w:r w:rsidR="00741CD2">
                <w:rPr>
                  <w:rFonts w:ascii="Poppins" w:hAnsi="Poppins" w:cs="Poppins"/>
                  <w:sz w:val="20"/>
                  <w:szCs w:val="20"/>
                </w:rPr>
                <w:t xml:space="preserve"> </w:t>
              </w:r>
            </w:ins>
            <w:ins w:id="260" w:author="Stuart McLarnon [NESO]" w:date="2025-07-08T10:21:00Z" w16du:dateUtc="2025-07-08T09:21:00Z">
              <w:r w:rsidRPr="00D47ADD">
                <w:rPr>
                  <w:rFonts w:ascii="Poppins" w:hAnsi="Poppins" w:cs="Poppins"/>
                  <w:sz w:val="20"/>
                  <w:szCs w:val="20"/>
                  <w:rPrChange w:id="261" w:author="Stuart McLarnon [NESO]" w:date="2025-07-08T10:22:00Z" w16du:dateUtc="2025-07-08T09:22:00Z">
                    <w:rPr>
                      <w:rFonts w:ascii="Poppins" w:hAnsi="Poppins" w:cs="Poppins"/>
                    </w:rPr>
                  </w:rPrChange>
                </w:rPr>
                <w:t>NESO</w:t>
              </w:r>
            </w:ins>
            <w:ins w:id="262" w:author="Stuart McLarnon [NESO]" w:date="2025-07-08T10:37:00Z" w16du:dateUtc="2025-07-08T09:37:00Z">
              <w:r w:rsidR="00741CD2">
                <w:rPr>
                  <w:rFonts w:ascii="Poppins" w:hAnsi="Poppins" w:cs="Poppins"/>
                  <w:sz w:val="20"/>
                  <w:szCs w:val="20"/>
                </w:rPr>
                <w:t xml:space="preserve"> (PC.9)</w:t>
              </w:r>
            </w:ins>
          </w:p>
        </w:tc>
        <w:tc>
          <w:tcPr>
            <w:tcW w:w="132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263" w:author="Stuart McLarnon [NESO]" w:date="2025-07-08T10:36:00Z" w16du:dateUtc="2025-07-08T09:36:00Z">
              <w:tcPr>
                <w:tcW w:w="851"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36F3EB58"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Power System Model (PSM)</w:t>
            </w:r>
          </w:p>
        </w:tc>
        <w:tc>
          <w:tcPr>
            <w:tcW w:w="425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264" w:author="Stuart McLarnon [NESO]" w:date="2025-07-08T10:36:00Z" w16du:dateUtc="2025-07-08T09:36:00Z">
              <w:tcPr>
                <w:tcW w:w="4535"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469856FA"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Week 2: Solved Subtransmission PSM</w:t>
            </w:r>
          </w:p>
          <w:p w14:paraId="5D4D7DA6" w14:textId="6A844CF2"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 xml:space="preserve">                   for</w:t>
            </w:r>
            <w:del w:id="265" w:author="Stuart McLarnon [NESO]" w:date="2025-07-08T10:28:00Z" w16du:dateUtc="2025-07-08T09:28:00Z">
              <w:r w:rsidRPr="00A555FB" w:rsidDel="00E756A3">
                <w:rPr>
                  <w:rFonts w:ascii="Poppins" w:eastAsia="Aptos" w:hAnsi="Poppins" w:cs="Poppins"/>
                  <w:sz w:val="16"/>
                  <w:szCs w:val="16"/>
                </w:rPr>
                <w:delText xml:space="preserve"> historic</w:delText>
              </w:r>
            </w:del>
            <w:r w:rsidRPr="00A555FB">
              <w:rPr>
                <w:rFonts w:ascii="Poppins" w:eastAsia="Aptos" w:hAnsi="Poppins" w:cs="Poppins"/>
                <w:sz w:val="16"/>
                <w:szCs w:val="16"/>
              </w:rPr>
              <w:t xml:space="preserve"> NETS minimum demand</w:t>
            </w:r>
            <w:ins w:id="266" w:author="Stuart McLarnon [NESO]" w:date="2025-07-08T10:28:00Z" w16du:dateUtc="2025-07-08T09:28:00Z">
              <w:r w:rsidR="00E756A3">
                <w:rPr>
                  <w:rFonts w:ascii="Poppins" w:eastAsia="Aptos" w:hAnsi="Poppins" w:cs="Poppins"/>
                  <w:sz w:val="16"/>
                  <w:szCs w:val="16"/>
                </w:rPr>
                <w:t>s</w:t>
              </w:r>
            </w:ins>
            <w:ins w:id="267" w:author="Stuart McLarnon [NESO]" w:date="2025-07-08T10:26:00Z" w16du:dateUtc="2025-07-08T09:26:00Z">
              <w:r w:rsidR="002C28FB">
                <w:rPr>
                  <w:rFonts w:ascii="Poppins" w:eastAsia="Aptos" w:hAnsi="Poppins" w:cs="Poppins"/>
                  <w:sz w:val="16"/>
                  <w:szCs w:val="16"/>
                </w:rPr>
                <w:t xml:space="preserve"> </w:t>
              </w:r>
            </w:ins>
          </w:p>
          <w:p w14:paraId="00DA386D"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Week 28: Solved Subtransmission PSM</w:t>
            </w:r>
          </w:p>
          <w:p w14:paraId="4EB36F62" w14:textId="7DCB783E"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 xml:space="preserve">                   </w:t>
            </w:r>
            <w:del w:id="268" w:author="Stuart McLarnon [NESO]" w:date="2025-07-08T10:28:00Z" w16du:dateUtc="2025-07-08T09:28:00Z">
              <w:r w:rsidRPr="00A555FB" w:rsidDel="00E756A3">
                <w:rPr>
                  <w:rFonts w:ascii="Poppins" w:eastAsia="Aptos" w:hAnsi="Poppins" w:cs="Poppins"/>
                  <w:sz w:val="16"/>
                  <w:szCs w:val="16"/>
                </w:rPr>
                <w:delText xml:space="preserve">  </w:delText>
              </w:r>
            </w:del>
            <w:r w:rsidRPr="00A555FB">
              <w:rPr>
                <w:rFonts w:ascii="Poppins" w:eastAsia="Aptos" w:hAnsi="Poppins" w:cs="Poppins"/>
                <w:sz w:val="16"/>
                <w:szCs w:val="16"/>
              </w:rPr>
              <w:t xml:space="preserve">for </w:t>
            </w:r>
            <w:del w:id="269" w:author="Stuart McLarnon [NESO]" w:date="2025-07-08T10:28:00Z" w16du:dateUtc="2025-07-08T09:28:00Z">
              <w:r w:rsidRPr="00A555FB" w:rsidDel="00E756A3">
                <w:rPr>
                  <w:rFonts w:ascii="Poppins" w:eastAsia="Aptos" w:hAnsi="Poppins" w:cs="Poppins"/>
                  <w:sz w:val="16"/>
                  <w:szCs w:val="16"/>
                </w:rPr>
                <w:delText xml:space="preserve">historic </w:delText>
              </w:r>
            </w:del>
            <w:r w:rsidRPr="00A555FB">
              <w:rPr>
                <w:rFonts w:ascii="Poppins" w:eastAsia="Aptos" w:hAnsi="Poppins" w:cs="Poppins"/>
                <w:sz w:val="16"/>
                <w:szCs w:val="16"/>
              </w:rPr>
              <w:t>NETS peak demand</w:t>
            </w:r>
            <w:ins w:id="270" w:author="Stuart McLarnon [NESO]" w:date="2025-07-08T10:28:00Z" w16du:dateUtc="2025-07-08T09:28:00Z">
              <w:r w:rsidR="00E756A3">
                <w:rPr>
                  <w:rFonts w:ascii="Poppins" w:eastAsia="Aptos" w:hAnsi="Poppins" w:cs="Poppins"/>
                  <w:sz w:val="16"/>
                  <w:szCs w:val="16"/>
                </w:rPr>
                <w:t>s</w:t>
              </w:r>
            </w:ins>
          </w:p>
        </w:tc>
        <w:tc>
          <w:tcPr>
            <w:tcW w:w="306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271" w:author="Stuart McLarnon [NESO]" w:date="2025-07-08T10:36:00Z" w16du:dateUtc="2025-07-08T09:36:00Z">
              <w:tcPr>
                <w:tcW w:w="3067"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54C4EEE0" w14:textId="77777777" w:rsidR="00A555FB" w:rsidRPr="00A555FB" w:rsidRDefault="00A555FB">
            <w:pPr>
              <w:spacing w:after="0"/>
              <w:rPr>
                <w:rFonts w:ascii="Poppins" w:eastAsia="Aptos" w:hAnsi="Poppins" w:cs="Poppins"/>
                <w:sz w:val="16"/>
                <w:szCs w:val="16"/>
              </w:rPr>
            </w:pPr>
            <w:r w:rsidRPr="00A555FB">
              <w:rPr>
                <w:rFonts w:ascii="Poppins" w:eastAsia="Aptos" w:hAnsi="Poppins" w:cs="Poppins"/>
                <w:sz w:val="16"/>
                <w:szCs w:val="16"/>
              </w:rPr>
              <w:t>Evaluation of Transmission Impact assessment:</w:t>
            </w:r>
          </w:p>
          <w:p w14:paraId="220CD860" w14:textId="77777777" w:rsidR="00A555FB" w:rsidRPr="00A555FB" w:rsidRDefault="00A555FB">
            <w:pPr>
              <w:spacing w:after="0"/>
              <w:rPr>
                <w:rFonts w:ascii="Poppins" w:eastAsia="Aptos" w:hAnsi="Poppins" w:cs="Poppins"/>
                <w:sz w:val="16"/>
                <w:szCs w:val="16"/>
              </w:rPr>
            </w:pPr>
            <w:r w:rsidRPr="00A555FB">
              <w:rPr>
                <w:rFonts w:ascii="Poppins" w:eastAsia="Aptos" w:hAnsi="Poppins" w:cs="Poppins"/>
                <w:sz w:val="16"/>
                <w:szCs w:val="16"/>
              </w:rPr>
              <w:t>Planned connections and updated network development projects</w:t>
            </w:r>
          </w:p>
        </w:tc>
      </w:tr>
      <w:tr w:rsidR="00A555FB" w:rsidRPr="00A555FB" w14:paraId="10142465" w14:textId="77777777" w:rsidTr="001B28C8">
        <w:trPr>
          <w:trHeight w:val="300"/>
          <w:jc w:val="center"/>
          <w:trPrChange w:id="272" w:author="Stuart McLarnon [NESO]" w:date="2025-07-08T10:36:00Z" w16du:dateUtc="2025-07-08T09:36:00Z">
            <w:trPr>
              <w:gridAfter w:val="0"/>
              <w:trHeight w:val="300"/>
              <w:jc w:val="center"/>
            </w:trPr>
          </w:trPrChange>
        </w:trPr>
        <w:tc>
          <w:tcPr>
            <w:tcW w:w="1095" w:type="dxa"/>
            <w:vMerge/>
            <w:vAlign w:val="center"/>
            <w:tcPrChange w:id="273" w:author="Stuart McLarnon [NESO]" w:date="2025-07-08T10:36:00Z" w16du:dateUtc="2025-07-08T09:36:00Z">
              <w:tcPr>
                <w:tcW w:w="562" w:type="dxa"/>
                <w:vMerge/>
                <w:vAlign w:val="center"/>
              </w:tcPr>
            </w:tcPrChange>
          </w:tcPr>
          <w:p w14:paraId="5ACB2CF5" w14:textId="77777777" w:rsidR="00A555FB" w:rsidRPr="00A555FB" w:rsidRDefault="00A555FB">
            <w:pPr>
              <w:rPr>
                <w:rFonts w:ascii="Poppins" w:hAnsi="Poppins" w:cs="Poppins"/>
              </w:rPr>
            </w:pPr>
          </w:p>
        </w:tc>
        <w:tc>
          <w:tcPr>
            <w:tcW w:w="1325" w:type="dxa"/>
            <w:tcBorders>
              <w:top w:val="single" w:sz="8" w:space="0" w:color="auto"/>
              <w:left w:val="nil"/>
              <w:bottom w:val="single" w:sz="8" w:space="0" w:color="A6A6A6" w:themeColor="background1" w:themeShade="A6"/>
              <w:right w:val="single" w:sz="8" w:space="0" w:color="auto"/>
            </w:tcBorders>
            <w:tcMar>
              <w:top w:w="57" w:type="dxa"/>
              <w:left w:w="57" w:type="dxa"/>
              <w:bottom w:w="57" w:type="dxa"/>
              <w:right w:w="57" w:type="dxa"/>
            </w:tcMar>
            <w:tcPrChange w:id="274" w:author="Stuart McLarnon [NESO]" w:date="2025-07-08T10:36:00Z" w16du:dateUtc="2025-07-08T09:36:00Z">
              <w:tcPr>
                <w:tcW w:w="851" w:type="dxa"/>
                <w:gridSpan w:val="2"/>
                <w:tcBorders>
                  <w:top w:val="single" w:sz="8" w:space="0" w:color="auto"/>
                  <w:left w:val="nil"/>
                  <w:bottom w:val="single" w:sz="8" w:space="0" w:color="A6A6A6" w:themeColor="background1" w:themeShade="A6"/>
                  <w:right w:val="single" w:sz="8" w:space="0" w:color="auto"/>
                </w:tcBorders>
                <w:tcMar>
                  <w:top w:w="57" w:type="dxa"/>
                  <w:left w:w="57" w:type="dxa"/>
                  <w:bottom w:w="57" w:type="dxa"/>
                  <w:right w:w="57" w:type="dxa"/>
                </w:tcMar>
              </w:tcPr>
            </w:tcPrChange>
          </w:tcPr>
          <w:p w14:paraId="3F88A1C0"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Tabular</w:t>
            </w:r>
          </w:p>
        </w:tc>
        <w:tc>
          <w:tcPr>
            <w:tcW w:w="425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275" w:author="Stuart McLarnon [NESO]" w:date="2025-07-08T10:36:00Z" w16du:dateUtc="2025-07-08T09:36:00Z">
              <w:tcPr>
                <w:tcW w:w="4535"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02A97D71" w14:textId="27914563" w:rsidR="001F697B" w:rsidRDefault="00A555FB">
            <w:pPr>
              <w:spacing w:after="0"/>
              <w:jc w:val="both"/>
              <w:rPr>
                <w:ins w:id="276" w:author="Stuart McLarnon [NESO]" w:date="2025-07-08T10:28:00Z" w16du:dateUtc="2025-07-08T09:28:00Z"/>
                <w:rFonts w:ascii="Poppins" w:eastAsia="Aptos" w:hAnsi="Poppins" w:cs="Poppins"/>
                <w:sz w:val="16"/>
                <w:szCs w:val="16"/>
              </w:rPr>
            </w:pPr>
            <w:r w:rsidRPr="00A555FB">
              <w:rPr>
                <w:rFonts w:ascii="Poppins" w:eastAsia="Aptos" w:hAnsi="Poppins" w:cs="Poppins"/>
                <w:sz w:val="16"/>
                <w:szCs w:val="16"/>
              </w:rPr>
              <w:t>Week 2: Schedules:  21</w:t>
            </w:r>
            <w:del w:id="277" w:author="Stuart McLarnon [NESO]" w:date="2025-07-08T10:28:00Z" w16du:dateUtc="2025-07-08T09:28:00Z">
              <w:r w:rsidRPr="00A555FB" w:rsidDel="001F697B">
                <w:rPr>
                  <w:rFonts w:ascii="Poppins" w:eastAsia="Aptos" w:hAnsi="Poppins" w:cs="Poppins"/>
                  <w:sz w:val="16"/>
                  <w:szCs w:val="16"/>
                </w:rPr>
                <w:delText>C</w:delText>
              </w:r>
            </w:del>
            <w:ins w:id="278" w:author="Stuart McLarnon [NESO]" w:date="2025-07-08T10:29:00Z" w16du:dateUtc="2025-07-08T09:29:00Z">
              <w:r w:rsidR="001F697B">
                <w:rPr>
                  <w:rFonts w:ascii="Poppins" w:eastAsia="Aptos" w:hAnsi="Poppins" w:cs="Poppins"/>
                  <w:sz w:val="16"/>
                  <w:szCs w:val="16"/>
                </w:rPr>
                <w:t>A</w:t>
              </w:r>
            </w:ins>
            <w:del w:id="279" w:author="Stuart McLarnon [NESO]" w:date="2025-07-08T10:29:00Z" w16du:dateUtc="2025-07-08T09:29:00Z">
              <w:r w:rsidRPr="00A555FB" w:rsidDel="001F697B">
                <w:rPr>
                  <w:rFonts w:ascii="Poppins" w:eastAsia="Aptos" w:hAnsi="Poppins" w:cs="Poppins"/>
                  <w:sz w:val="16"/>
                  <w:szCs w:val="16"/>
                </w:rPr>
                <w:delText>, 21D, 21</w:delText>
              </w:r>
            </w:del>
            <w:ins w:id="280" w:author="Stuart McLarnon [NESO]" w:date="2025-07-08T10:29:00Z" w16du:dateUtc="2025-07-08T09:29:00Z">
              <w:r w:rsidR="001F697B">
                <w:rPr>
                  <w:rFonts w:ascii="Poppins" w:eastAsia="Aptos" w:hAnsi="Poppins" w:cs="Poppins"/>
                  <w:sz w:val="16"/>
                  <w:szCs w:val="16"/>
                </w:rPr>
                <w:t>-C</w:t>
              </w:r>
            </w:ins>
            <w:del w:id="281" w:author="Stuart McLarnon [NESO]" w:date="2025-07-08T10:29:00Z" w16du:dateUtc="2025-07-08T09:29:00Z">
              <w:r w:rsidRPr="00A555FB" w:rsidDel="00EC7E71">
                <w:rPr>
                  <w:rFonts w:ascii="Poppins" w:eastAsia="Aptos" w:hAnsi="Poppins" w:cs="Poppins"/>
                  <w:sz w:val="16"/>
                  <w:szCs w:val="16"/>
                </w:rPr>
                <w:delText>E</w:delText>
              </w:r>
            </w:del>
            <w:r w:rsidRPr="00A555FB">
              <w:rPr>
                <w:rFonts w:ascii="Poppins" w:eastAsia="Aptos" w:hAnsi="Poppins" w:cs="Poppins"/>
                <w:sz w:val="16"/>
                <w:szCs w:val="16"/>
              </w:rPr>
              <w:t>, 2</w:t>
            </w:r>
            <w:ins w:id="282" w:author="Stuart McLarnon [NESO]" w:date="2025-07-08T10:29:00Z" w16du:dateUtc="2025-07-08T09:29:00Z">
              <w:r w:rsidR="00EC7E71">
                <w:rPr>
                  <w:rFonts w:ascii="Poppins" w:eastAsia="Aptos" w:hAnsi="Poppins" w:cs="Poppins"/>
                  <w:sz w:val="16"/>
                  <w:szCs w:val="16"/>
                </w:rPr>
                <w:t>2</w:t>
              </w:r>
            </w:ins>
            <w:del w:id="283" w:author="Stuart McLarnon [NESO]" w:date="2025-07-08T10:29:00Z" w16du:dateUtc="2025-07-08T09:29:00Z">
              <w:r w:rsidRPr="00A555FB" w:rsidDel="00EC7E71">
                <w:rPr>
                  <w:rFonts w:ascii="Poppins" w:eastAsia="Aptos" w:hAnsi="Poppins" w:cs="Poppins"/>
                  <w:sz w:val="16"/>
                  <w:szCs w:val="16"/>
                </w:rPr>
                <w:delText>3</w:delText>
              </w:r>
            </w:del>
            <w:r w:rsidRPr="00A555FB">
              <w:rPr>
                <w:rFonts w:ascii="Poppins" w:eastAsia="Aptos" w:hAnsi="Poppins" w:cs="Poppins"/>
                <w:sz w:val="16"/>
                <w:szCs w:val="16"/>
              </w:rPr>
              <w:t xml:space="preserve">, </w:t>
            </w:r>
            <w:del w:id="284" w:author="Stuart McLarnon [NESO]" w:date="2025-07-08T10:29:00Z" w16du:dateUtc="2025-07-08T09:29:00Z">
              <w:r w:rsidRPr="00A555FB" w:rsidDel="00EC7E71">
                <w:rPr>
                  <w:rFonts w:ascii="Poppins" w:eastAsia="Aptos" w:hAnsi="Poppins" w:cs="Poppins"/>
                  <w:sz w:val="16"/>
                  <w:szCs w:val="16"/>
                </w:rPr>
                <w:delText>24, 25</w:delText>
              </w:r>
            </w:del>
            <w:ins w:id="285" w:author="Stuart McLarnon [NESO]" w:date="2025-07-08T10:29:00Z" w16du:dateUtc="2025-07-08T09:29:00Z">
              <w:r w:rsidR="00EC7E71">
                <w:rPr>
                  <w:rFonts w:ascii="Poppins" w:eastAsia="Aptos" w:hAnsi="Poppins" w:cs="Poppins"/>
                  <w:sz w:val="16"/>
                  <w:szCs w:val="16"/>
                </w:rPr>
                <w:t>29A-B</w:t>
              </w:r>
            </w:ins>
            <w:r w:rsidRPr="00A555FB">
              <w:rPr>
                <w:rFonts w:ascii="Poppins" w:eastAsia="Aptos" w:hAnsi="Poppins" w:cs="Poppins"/>
                <w:sz w:val="16"/>
                <w:szCs w:val="16"/>
              </w:rPr>
              <w:t xml:space="preserve"> &amp; </w:t>
            </w:r>
            <w:ins w:id="286" w:author="Stuart McLarnon [NESO]" w:date="2025-07-08T10:29:00Z" w16du:dateUtc="2025-07-08T09:29:00Z">
              <w:r w:rsidR="00EC7E71">
                <w:rPr>
                  <w:rFonts w:ascii="Poppins" w:eastAsia="Aptos" w:hAnsi="Poppins" w:cs="Poppins"/>
                  <w:sz w:val="16"/>
                  <w:szCs w:val="16"/>
                </w:rPr>
                <w:t>30</w:t>
              </w:r>
            </w:ins>
            <w:del w:id="287" w:author="Stuart McLarnon [NESO]" w:date="2025-07-08T10:29:00Z" w16du:dateUtc="2025-07-08T09:29:00Z">
              <w:r w:rsidRPr="00A555FB" w:rsidDel="00EC7E71">
                <w:rPr>
                  <w:rFonts w:ascii="Poppins" w:eastAsia="Aptos" w:hAnsi="Poppins" w:cs="Poppins"/>
                  <w:sz w:val="16"/>
                  <w:szCs w:val="16"/>
                </w:rPr>
                <w:delText>26</w:delText>
              </w:r>
            </w:del>
          </w:p>
          <w:p w14:paraId="77B2080E" w14:textId="2A906202"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 xml:space="preserve">Week 28: Schedules: </w:t>
            </w:r>
            <w:del w:id="288" w:author="Stuart McLarnon [NESO]" w:date="2025-07-08T10:29:00Z" w16du:dateUtc="2025-07-08T09:29:00Z">
              <w:r w:rsidRPr="00A555FB" w:rsidDel="00526B1A">
                <w:rPr>
                  <w:rFonts w:ascii="Poppins" w:eastAsia="Aptos" w:hAnsi="Poppins" w:cs="Poppins"/>
                  <w:sz w:val="16"/>
                  <w:szCs w:val="16"/>
                </w:rPr>
                <w:delText xml:space="preserve">21A, 21B, 22, </w:delText>
              </w:r>
            </w:del>
            <w:ins w:id="289" w:author="Stuart McLarnon [NESO]" w:date="2025-07-08T10:30:00Z" w16du:dateUtc="2025-07-08T09:30:00Z">
              <w:r w:rsidR="00FC6239" w:rsidRPr="00FC6239">
                <w:rPr>
                  <w:rFonts w:ascii="Poppins" w:eastAsia="Aptos" w:hAnsi="Poppins" w:cs="Poppins"/>
                  <w:sz w:val="16"/>
                  <w:szCs w:val="16"/>
                </w:rPr>
                <w:t>23A-C, 24, 25A-C, 26A-B, 27, 28, 29A-B, and 30</w:t>
              </w:r>
            </w:ins>
            <w:del w:id="290" w:author="Stuart McLarnon [NESO]" w:date="2025-07-08T10:30:00Z" w16du:dateUtc="2025-07-08T09:30:00Z">
              <w:r w:rsidRPr="00A555FB" w:rsidDel="00FC6239">
                <w:rPr>
                  <w:rFonts w:ascii="Poppins" w:eastAsia="Aptos" w:hAnsi="Poppins" w:cs="Poppins"/>
                  <w:sz w:val="16"/>
                  <w:szCs w:val="16"/>
                </w:rPr>
                <w:delText xml:space="preserve">23, 27A, 27B, 27C, 28, 29A, 29B, 29C, 30A &amp; 30B  </w:delText>
              </w:r>
            </w:del>
          </w:p>
        </w:tc>
        <w:tc>
          <w:tcPr>
            <w:tcW w:w="306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291" w:author="Stuart McLarnon [NESO]" w:date="2025-07-08T10:36:00Z" w16du:dateUtc="2025-07-08T09:36:00Z">
              <w:tcPr>
                <w:tcW w:w="3067"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03EC01F7" w14:textId="77777777" w:rsidR="00A555FB" w:rsidRPr="00A555FB" w:rsidRDefault="00A555FB">
            <w:pPr>
              <w:spacing w:after="0"/>
              <w:rPr>
                <w:rFonts w:ascii="Poppins" w:eastAsia="Aptos" w:hAnsi="Poppins" w:cs="Poppins"/>
                <w:sz w:val="16"/>
                <w:szCs w:val="16"/>
              </w:rPr>
            </w:pPr>
            <w:r w:rsidRPr="00A555FB">
              <w:rPr>
                <w:rFonts w:ascii="Poppins" w:eastAsia="Aptos" w:hAnsi="Poppins" w:cs="Poppins"/>
                <w:sz w:val="16"/>
                <w:szCs w:val="16"/>
              </w:rPr>
              <w:t xml:space="preserve"> </w:t>
            </w:r>
          </w:p>
        </w:tc>
      </w:tr>
      <w:tr w:rsidR="00A555FB" w:rsidRPr="008A3DAF" w14:paraId="14D1ECE1" w14:textId="77777777" w:rsidTr="001B28C8">
        <w:trPr>
          <w:trHeight w:val="390"/>
          <w:jc w:val="center"/>
          <w:trPrChange w:id="292" w:author="Stuart McLarnon [NESO]" w:date="2025-07-08T10:36:00Z" w16du:dateUtc="2025-07-08T09:36:00Z">
            <w:trPr>
              <w:gridAfter w:val="0"/>
              <w:trHeight w:val="390"/>
              <w:jc w:val="center"/>
            </w:trPr>
          </w:trPrChange>
        </w:trPr>
        <w:tc>
          <w:tcPr>
            <w:tcW w:w="1095" w:type="dxa"/>
            <w:vMerge/>
            <w:vAlign w:val="center"/>
            <w:tcPrChange w:id="293" w:author="Stuart McLarnon [NESO]" w:date="2025-07-08T10:36:00Z" w16du:dateUtc="2025-07-08T09:36:00Z">
              <w:tcPr>
                <w:tcW w:w="562" w:type="dxa"/>
                <w:vMerge/>
                <w:vAlign w:val="center"/>
              </w:tcPr>
            </w:tcPrChange>
          </w:tcPr>
          <w:p w14:paraId="6FC4EAFD" w14:textId="77777777" w:rsidR="00A555FB" w:rsidRPr="00A555FB" w:rsidRDefault="00A555FB">
            <w:pPr>
              <w:rPr>
                <w:rFonts w:ascii="Poppins" w:hAnsi="Poppins" w:cs="Poppins"/>
              </w:rPr>
            </w:pPr>
          </w:p>
        </w:tc>
        <w:tc>
          <w:tcPr>
            <w:tcW w:w="1325" w:type="dxa"/>
            <w:tcBorders>
              <w:top w:val="single" w:sz="8" w:space="0" w:color="A6A6A6" w:themeColor="background1" w:themeShade="A6"/>
              <w:left w:val="nil"/>
              <w:bottom w:val="single" w:sz="8" w:space="0" w:color="auto"/>
              <w:right w:val="single" w:sz="8" w:space="0" w:color="auto"/>
            </w:tcBorders>
            <w:tcMar>
              <w:top w:w="57" w:type="dxa"/>
              <w:left w:w="57" w:type="dxa"/>
              <w:bottom w:w="57" w:type="dxa"/>
              <w:right w:w="57" w:type="dxa"/>
            </w:tcMar>
            <w:tcPrChange w:id="294" w:author="Stuart McLarnon [NESO]" w:date="2025-07-08T10:36:00Z" w16du:dateUtc="2025-07-08T09:36:00Z">
              <w:tcPr>
                <w:tcW w:w="851" w:type="dxa"/>
                <w:gridSpan w:val="2"/>
                <w:tcBorders>
                  <w:top w:val="single" w:sz="8" w:space="0" w:color="A6A6A6" w:themeColor="background1" w:themeShade="A6"/>
                  <w:left w:val="nil"/>
                  <w:bottom w:val="single" w:sz="8" w:space="0" w:color="auto"/>
                  <w:right w:val="single" w:sz="8" w:space="0" w:color="auto"/>
                </w:tcBorders>
                <w:tcMar>
                  <w:top w:w="57" w:type="dxa"/>
                  <w:left w:w="57" w:type="dxa"/>
                  <w:bottom w:w="57" w:type="dxa"/>
                  <w:right w:w="57" w:type="dxa"/>
                </w:tcMar>
              </w:tcPr>
            </w:tcPrChange>
          </w:tcPr>
          <w:p w14:paraId="7077E3DE"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Narrative</w:t>
            </w:r>
          </w:p>
        </w:tc>
        <w:tc>
          <w:tcPr>
            <w:tcW w:w="425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295" w:author="Stuart McLarnon [NESO]" w:date="2025-07-08T10:36:00Z" w16du:dateUtc="2025-07-08T09:36:00Z">
              <w:tcPr>
                <w:tcW w:w="4535"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426DB482" w14:textId="77777777" w:rsidR="00A555FB" w:rsidRPr="008A3DAF" w:rsidRDefault="00A555FB">
            <w:pPr>
              <w:spacing w:after="0"/>
              <w:jc w:val="both"/>
              <w:rPr>
                <w:rFonts w:ascii="Poppins" w:eastAsia="Aptos" w:hAnsi="Poppins" w:cs="Poppins"/>
                <w:sz w:val="16"/>
                <w:szCs w:val="16"/>
                <w:lang w:val="it-IT"/>
                <w:rPrChange w:id="296" w:author="Catia Gomes (NESO)" w:date="2025-06-25T11:40:00Z" w16du:dateUtc="2025-06-25T10:40:00Z">
                  <w:rPr>
                    <w:rFonts w:ascii="Poppins" w:eastAsia="Aptos" w:hAnsi="Poppins" w:cs="Poppins"/>
                    <w:sz w:val="16"/>
                    <w:szCs w:val="16"/>
                  </w:rPr>
                </w:rPrChange>
              </w:rPr>
            </w:pPr>
            <w:r w:rsidRPr="008A3DAF">
              <w:rPr>
                <w:rFonts w:ascii="Poppins" w:eastAsia="Aptos" w:hAnsi="Poppins" w:cs="Poppins"/>
                <w:sz w:val="16"/>
                <w:szCs w:val="16"/>
                <w:lang w:val="it-IT"/>
                <w:rPrChange w:id="297" w:author="Catia Gomes (NESO)" w:date="2025-06-25T11:40:00Z" w16du:dateUtc="2025-06-25T10:40:00Z">
                  <w:rPr>
                    <w:rFonts w:ascii="Poppins" w:eastAsia="Aptos" w:hAnsi="Poppins" w:cs="Poppins"/>
                    <w:sz w:val="16"/>
                    <w:szCs w:val="16"/>
                  </w:rPr>
                </w:rPrChange>
              </w:rPr>
              <w:t>Week 2: PSM Scenario Document/PSM Change Document</w:t>
            </w:r>
          </w:p>
          <w:p w14:paraId="05B2B89F" w14:textId="77ABA7CB" w:rsidR="00A555FB" w:rsidRPr="008A3DAF" w:rsidRDefault="00A555FB">
            <w:pPr>
              <w:spacing w:after="0"/>
              <w:jc w:val="both"/>
              <w:rPr>
                <w:rFonts w:ascii="Poppins" w:eastAsia="Aptos" w:hAnsi="Poppins" w:cs="Poppins"/>
                <w:sz w:val="16"/>
                <w:szCs w:val="16"/>
                <w:lang w:val="it-IT"/>
                <w:rPrChange w:id="298" w:author="Catia Gomes (NESO)" w:date="2025-06-25T11:40:00Z" w16du:dateUtc="2025-06-25T10:40:00Z">
                  <w:rPr>
                    <w:rFonts w:ascii="Poppins" w:eastAsia="Aptos" w:hAnsi="Poppins" w:cs="Poppins"/>
                    <w:sz w:val="16"/>
                    <w:szCs w:val="16"/>
                  </w:rPr>
                </w:rPrChange>
              </w:rPr>
            </w:pPr>
            <w:r w:rsidRPr="008A3DAF">
              <w:rPr>
                <w:rFonts w:ascii="Poppins" w:eastAsia="Aptos" w:hAnsi="Poppins" w:cs="Poppins"/>
                <w:sz w:val="16"/>
                <w:szCs w:val="16"/>
                <w:lang w:val="it-IT"/>
                <w:rPrChange w:id="299" w:author="Catia Gomes (NESO)" w:date="2025-06-25T11:40:00Z" w16du:dateUtc="2025-06-25T10:40:00Z">
                  <w:rPr>
                    <w:rFonts w:ascii="Poppins" w:eastAsia="Aptos" w:hAnsi="Poppins" w:cs="Poppins"/>
                    <w:sz w:val="16"/>
                    <w:szCs w:val="16"/>
                  </w:rPr>
                </w:rPrChange>
              </w:rPr>
              <w:t>Week 28: PSM Scenario Document/PSM Change Document</w:t>
            </w:r>
          </w:p>
        </w:tc>
        <w:tc>
          <w:tcPr>
            <w:tcW w:w="306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300" w:author="Stuart McLarnon [NESO]" w:date="2025-07-08T10:36:00Z" w16du:dateUtc="2025-07-08T09:36:00Z">
              <w:tcPr>
                <w:tcW w:w="3067"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346153A0" w14:textId="77777777" w:rsidR="00A555FB" w:rsidRPr="008A3DAF" w:rsidRDefault="00A555FB">
            <w:pPr>
              <w:spacing w:after="0"/>
              <w:rPr>
                <w:rFonts w:ascii="Poppins" w:eastAsia="Aptos" w:hAnsi="Poppins" w:cs="Poppins"/>
                <w:sz w:val="16"/>
                <w:szCs w:val="16"/>
                <w:lang w:val="it-IT"/>
                <w:rPrChange w:id="301" w:author="Catia Gomes (NESO)" w:date="2025-06-25T11:40:00Z" w16du:dateUtc="2025-06-25T10:40:00Z">
                  <w:rPr>
                    <w:rFonts w:ascii="Poppins" w:eastAsia="Aptos" w:hAnsi="Poppins" w:cs="Poppins"/>
                    <w:sz w:val="16"/>
                    <w:szCs w:val="16"/>
                  </w:rPr>
                </w:rPrChange>
              </w:rPr>
            </w:pPr>
            <w:r w:rsidRPr="008A3DAF">
              <w:rPr>
                <w:rFonts w:ascii="Poppins" w:eastAsia="Aptos" w:hAnsi="Poppins" w:cs="Poppins"/>
                <w:sz w:val="16"/>
                <w:szCs w:val="16"/>
                <w:lang w:val="it-IT"/>
                <w:rPrChange w:id="302" w:author="Catia Gomes (NESO)" w:date="2025-06-25T11:40:00Z" w16du:dateUtc="2025-06-25T10:40:00Z">
                  <w:rPr>
                    <w:rFonts w:ascii="Poppins" w:eastAsia="Aptos" w:hAnsi="Poppins" w:cs="Poppins"/>
                    <w:sz w:val="16"/>
                    <w:szCs w:val="16"/>
                  </w:rPr>
                </w:rPrChange>
              </w:rPr>
              <w:t xml:space="preserve"> </w:t>
            </w:r>
          </w:p>
        </w:tc>
      </w:tr>
      <w:tr w:rsidR="00A555FB" w:rsidRPr="00A555FB" w14:paraId="7F573E3D" w14:textId="77777777" w:rsidTr="001B28C8">
        <w:trPr>
          <w:trHeight w:val="300"/>
          <w:jc w:val="center"/>
          <w:trPrChange w:id="303" w:author="Stuart McLarnon [NESO]" w:date="2025-07-08T10:36:00Z" w16du:dateUtc="2025-07-08T09:36:00Z">
            <w:trPr>
              <w:gridAfter w:val="0"/>
              <w:trHeight w:val="300"/>
              <w:jc w:val="center"/>
            </w:trPr>
          </w:trPrChange>
        </w:trPr>
        <w:tc>
          <w:tcPr>
            <w:tcW w:w="1095" w:type="dxa"/>
            <w:vMerge w:val="restart"/>
            <w:tcBorders>
              <w:top w:val="nil"/>
              <w:left w:val="single" w:sz="8" w:space="0" w:color="auto"/>
              <w:bottom w:val="single" w:sz="8" w:space="0" w:color="auto"/>
              <w:right w:val="single" w:sz="8" w:space="0" w:color="auto"/>
            </w:tcBorders>
            <w:tcMar>
              <w:top w:w="57" w:type="dxa"/>
              <w:left w:w="57" w:type="dxa"/>
              <w:bottom w:w="57" w:type="dxa"/>
              <w:right w:w="57" w:type="dxa"/>
            </w:tcMar>
            <w:textDirection w:val="btLr"/>
            <w:tcPrChange w:id="304" w:author="Stuart McLarnon [NESO]" w:date="2025-07-08T10:36:00Z" w16du:dateUtc="2025-07-08T09:36:00Z">
              <w:tcPr>
                <w:tcW w:w="562" w:type="dxa"/>
                <w:vMerge w:val="restart"/>
                <w:tcBorders>
                  <w:top w:val="nil"/>
                  <w:left w:val="single" w:sz="8" w:space="0" w:color="auto"/>
                  <w:bottom w:val="single" w:sz="8" w:space="0" w:color="auto"/>
                  <w:right w:val="single" w:sz="8" w:space="0" w:color="auto"/>
                </w:tcBorders>
                <w:tcMar>
                  <w:top w:w="57" w:type="dxa"/>
                  <w:left w:w="57" w:type="dxa"/>
                  <w:bottom w:w="57" w:type="dxa"/>
                  <w:right w:w="57" w:type="dxa"/>
                </w:tcMar>
              </w:tcPr>
            </w:tcPrChange>
          </w:tcPr>
          <w:p w14:paraId="54793FB7" w14:textId="347C284B" w:rsidR="00A555FB" w:rsidRPr="002A4744" w:rsidDel="002A4744" w:rsidRDefault="002A4744">
            <w:pPr>
              <w:spacing w:after="0"/>
              <w:ind w:left="113" w:right="113"/>
              <w:jc w:val="center"/>
              <w:rPr>
                <w:del w:id="305" w:author="Stuart McLarnon [NESO]" w:date="2025-07-08T10:23:00Z" w16du:dateUtc="2025-07-08T09:23:00Z"/>
                <w:rFonts w:ascii="Poppins" w:eastAsia="Aptos" w:hAnsi="Poppins" w:cs="Poppins"/>
                <w:sz w:val="20"/>
                <w:szCs w:val="20"/>
                <w:lang w:val="it-IT"/>
                <w:rPrChange w:id="306" w:author="Stuart McLarnon [NESO]" w:date="2025-07-08T10:24:00Z" w16du:dateUtc="2025-07-08T09:24:00Z">
                  <w:rPr>
                    <w:del w:id="307" w:author="Stuart McLarnon [NESO]" w:date="2025-07-08T10:23:00Z" w16du:dateUtc="2025-07-08T09:23:00Z"/>
                    <w:rFonts w:ascii="Poppins" w:eastAsia="Aptos" w:hAnsi="Poppins" w:cs="Poppins"/>
                    <w:sz w:val="16"/>
                    <w:szCs w:val="16"/>
                  </w:rPr>
                </w:rPrChange>
              </w:rPr>
              <w:pPrChange w:id="308" w:author="Stuart McLarnon [NESO]" w:date="2025-07-08T10:25:00Z" w16du:dateUtc="2025-07-08T09:25:00Z">
                <w:pPr>
                  <w:spacing w:after="0"/>
                  <w:jc w:val="both"/>
                </w:pPr>
              </w:pPrChange>
            </w:pPr>
            <w:ins w:id="309" w:author="Stuart McLarnon [NESO]" w:date="2025-07-08T10:23:00Z" w16du:dateUtc="2025-07-08T09:23:00Z">
              <w:r w:rsidRPr="002A4744">
                <w:rPr>
                  <w:rFonts w:ascii="Poppins" w:eastAsia="Aptos" w:hAnsi="Poppins" w:cs="Poppins"/>
                  <w:sz w:val="20"/>
                  <w:szCs w:val="20"/>
                  <w:lang w:val="it-IT"/>
                  <w:rPrChange w:id="310" w:author="Stuart McLarnon [NESO]" w:date="2025-07-08T10:24:00Z" w16du:dateUtc="2025-07-08T09:24:00Z">
                    <w:rPr>
                      <w:rFonts w:ascii="Poppins" w:eastAsia="Aptos" w:hAnsi="Poppins" w:cs="Poppins"/>
                      <w:sz w:val="16"/>
                      <w:szCs w:val="16"/>
                      <w:lang w:val="it-IT"/>
                    </w:rPr>
                  </w:rPrChange>
                </w:rPr>
                <w:t>NESO to Network Operators</w:t>
              </w:r>
            </w:ins>
            <w:ins w:id="311" w:author="Stuart McLarnon [NESO]" w:date="2025-07-08T10:37:00Z" w16du:dateUtc="2025-07-08T09:37:00Z">
              <w:r w:rsidR="00741CD2">
                <w:rPr>
                  <w:rFonts w:ascii="Poppins" w:eastAsia="Aptos" w:hAnsi="Poppins" w:cs="Poppins"/>
                  <w:sz w:val="20"/>
                  <w:szCs w:val="20"/>
                  <w:lang w:val="it-IT"/>
                </w:rPr>
                <w:t xml:space="preserve"> (Pc</w:t>
              </w:r>
            </w:ins>
            <w:ins w:id="312" w:author="Stuart McLarnon [NESO]" w:date="2025-07-08T10:38:00Z" w16du:dateUtc="2025-07-08T09:38:00Z">
              <w:r w:rsidR="00741CD2">
                <w:rPr>
                  <w:rFonts w:ascii="Poppins" w:eastAsia="Aptos" w:hAnsi="Poppins" w:cs="Poppins"/>
                  <w:sz w:val="20"/>
                  <w:szCs w:val="20"/>
                  <w:lang w:val="it-IT"/>
                </w:rPr>
                <w:t>.10)</w:t>
              </w:r>
            </w:ins>
          </w:p>
          <w:p w14:paraId="4A8E305D" w14:textId="29CFBF7F" w:rsidR="00A555FB" w:rsidRPr="002A4744" w:rsidDel="002A4744" w:rsidRDefault="00A555FB">
            <w:pPr>
              <w:spacing w:after="0"/>
              <w:ind w:left="113" w:right="113"/>
              <w:jc w:val="center"/>
              <w:rPr>
                <w:del w:id="313" w:author="Stuart McLarnon [NESO]" w:date="2025-07-08T10:23:00Z" w16du:dateUtc="2025-07-08T09:23:00Z"/>
                <w:rFonts w:ascii="Poppins" w:eastAsia="Aptos" w:hAnsi="Poppins" w:cs="Poppins"/>
                <w:sz w:val="20"/>
                <w:szCs w:val="20"/>
                <w:lang w:val="it-IT"/>
                <w:rPrChange w:id="314" w:author="Stuart McLarnon [NESO]" w:date="2025-07-08T10:24:00Z" w16du:dateUtc="2025-07-08T09:24:00Z">
                  <w:rPr>
                    <w:del w:id="315" w:author="Stuart McLarnon [NESO]" w:date="2025-07-08T10:23:00Z" w16du:dateUtc="2025-07-08T09:23:00Z"/>
                    <w:rFonts w:ascii="Poppins" w:eastAsia="Aptos" w:hAnsi="Poppins" w:cs="Poppins"/>
                    <w:sz w:val="16"/>
                    <w:szCs w:val="16"/>
                  </w:rPr>
                </w:rPrChange>
              </w:rPr>
              <w:pPrChange w:id="316" w:author="Stuart McLarnon [NESO]" w:date="2025-07-08T10:25:00Z" w16du:dateUtc="2025-07-08T09:25:00Z">
                <w:pPr>
                  <w:spacing w:after="0"/>
                  <w:jc w:val="both"/>
                </w:pPr>
              </w:pPrChange>
            </w:pPr>
          </w:p>
          <w:p w14:paraId="4BE2344E" w14:textId="21F222BC" w:rsidR="00A555FB" w:rsidRPr="002A4744" w:rsidDel="002A4744" w:rsidRDefault="00A555FB">
            <w:pPr>
              <w:spacing w:after="0"/>
              <w:ind w:left="113" w:right="113"/>
              <w:jc w:val="center"/>
              <w:rPr>
                <w:del w:id="317" w:author="Stuart McLarnon [NESO]" w:date="2025-07-08T10:24:00Z" w16du:dateUtc="2025-07-08T09:24:00Z"/>
                <w:rFonts w:ascii="Poppins" w:eastAsia="Aptos" w:hAnsi="Poppins" w:cs="Poppins"/>
                <w:sz w:val="20"/>
                <w:szCs w:val="20"/>
                <w:lang w:val="it-IT"/>
                <w:rPrChange w:id="318" w:author="Stuart McLarnon [NESO]" w:date="2025-07-08T10:24:00Z" w16du:dateUtc="2025-07-08T09:24:00Z">
                  <w:rPr>
                    <w:del w:id="319" w:author="Stuart McLarnon [NESO]" w:date="2025-07-08T10:24:00Z" w16du:dateUtc="2025-07-08T09:24:00Z"/>
                    <w:rFonts w:ascii="Poppins" w:eastAsia="Aptos" w:hAnsi="Poppins" w:cs="Poppins"/>
                    <w:sz w:val="16"/>
                    <w:szCs w:val="16"/>
                  </w:rPr>
                </w:rPrChange>
              </w:rPr>
              <w:pPrChange w:id="320" w:author="Stuart McLarnon [NESO]" w:date="2025-07-08T10:25:00Z" w16du:dateUtc="2025-07-08T09:25:00Z">
                <w:pPr>
                  <w:spacing w:after="0"/>
                  <w:jc w:val="both"/>
                </w:pPr>
              </w:pPrChange>
            </w:pPr>
          </w:p>
          <w:p w14:paraId="3FFD69FB" w14:textId="612B5798" w:rsidR="00A555FB" w:rsidRPr="008A3DAF" w:rsidRDefault="00A555FB">
            <w:pPr>
              <w:spacing w:after="0"/>
              <w:ind w:left="113" w:right="113"/>
              <w:jc w:val="center"/>
              <w:rPr>
                <w:rFonts w:ascii="Poppins" w:eastAsia="Aptos" w:hAnsi="Poppins" w:cs="Poppins"/>
                <w:sz w:val="16"/>
                <w:szCs w:val="16"/>
                <w:lang w:val="it-IT"/>
                <w:rPrChange w:id="321" w:author="Catia Gomes (NESO)" w:date="2025-06-25T11:40:00Z" w16du:dateUtc="2025-06-25T10:40:00Z">
                  <w:rPr>
                    <w:rFonts w:ascii="Poppins" w:eastAsia="Aptos" w:hAnsi="Poppins" w:cs="Poppins"/>
                    <w:sz w:val="16"/>
                    <w:szCs w:val="16"/>
                  </w:rPr>
                </w:rPrChange>
              </w:rPr>
              <w:pPrChange w:id="322" w:author="Stuart McLarnon [NESO]" w:date="2025-07-08T10:25:00Z" w16du:dateUtc="2025-07-08T09:25:00Z">
                <w:pPr>
                  <w:spacing w:after="0"/>
                  <w:jc w:val="both"/>
                </w:pPr>
              </w:pPrChange>
            </w:pPr>
          </w:p>
        </w:tc>
        <w:tc>
          <w:tcPr>
            <w:tcW w:w="132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323" w:author="Stuart McLarnon [NESO]" w:date="2025-07-08T10:36:00Z" w16du:dateUtc="2025-07-08T09:36:00Z">
              <w:tcPr>
                <w:tcW w:w="851"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77D78D42" w14:textId="08442685" w:rsidR="00A555FB" w:rsidRPr="008A3DAF" w:rsidDel="00FC3199" w:rsidRDefault="00A555FB">
            <w:pPr>
              <w:spacing w:after="0"/>
              <w:rPr>
                <w:del w:id="324" w:author="Stuart McLarnon [NESO]" w:date="2025-07-08T10:33:00Z" w16du:dateUtc="2025-07-08T09:33:00Z"/>
                <w:rFonts w:ascii="Poppins" w:hAnsi="Poppins" w:cs="Poppins"/>
                <w:lang w:val="it-IT"/>
                <w:rPrChange w:id="325" w:author="Catia Gomes (NESO)" w:date="2025-06-25T11:40:00Z" w16du:dateUtc="2025-06-25T10:40:00Z">
                  <w:rPr>
                    <w:del w:id="326" w:author="Stuart McLarnon [NESO]" w:date="2025-07-08T10:33:00Z" w16du:dateUtc="2025-07-08T09:33:00Z"/>
                    <w:rFonts w:ascii="Poppins" w:hAnsi="Poppins" w:cs="Poppins"/>
                  </w:rPr>
                </w:rPrChange>
              </w:rPr>
            </w:pPr>
          </w:p>
          <w:p w14:paraId="23531D55"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Power System Model (PSM)</w:t>
            </w:r>
          </w:p>
        </w:tc>
        <w:tc>
          <w:tcPr>
            <w:tcW w:w="425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327" w:author="Stuart McLarnon [NESO]" w:date="2025-07-08T10:36:00Z" w16du:dateUtc="2025-07-08T09:36:00Z">
              <w:tcPr>
                <w:tcW w:w="4535"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4698FF33"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Week 12: Summer Solved NETS PSMs</w:t>
            </w:r>
          </w:p>
          <w:p w14:paraId="76831FA4"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 xml:space="preserve">                     for 4 forecast grid conditions</w:t>
            </w:r>
          </w:p>
          <w:p w14:paraId="1F61C7CC"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Week 38: Winter Solved NETS PSMs</w:t>
            </w:r>
          </w:p>
          <w:p w14:paraId="053AA246"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 xml:space="preserve">                     for 3 forecast grid conditions</w:t>
            </w:r>
          </w:p>
        </w:tc>
        <w:tc>
          <w:tcPr>
            <w:tcW w:w="306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328" w:author="Stuart McLarnon [NESO]" w:date="2025-07-08T10:36:00Z" w16du:dateUtc="2025-07-08T09:36:00Z">
              <w:tcPr>
                <w:tcW w:w="3067"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356FFDA5" w14:textId="77777777" w:rsidR="00A555FB" w:rsidRPr="00A555FB" w:rsidRDefault="00A555FB">
            <w:pPr>
              <w:spacing w:after="0"/>
              <w:rPr>
                <w:rFonts w:ascii="Poppins" w:eastAsia="Aptos" w:hAnsi="Poppins" w:cs="Poppins"/>
                <w:sz w:val="16"/>
                <w:szCs w:val="16"/>
              </w:rPr>
            </w:pPr>
            <w:r w:rsidRPr="00A555FB">
              <w:rPr>
                <w:rFonts w:ascii="Poppins" w:eastAsia="Aptos" w:hAnsi="Poppins" w:cs="Poppins"/>
                <w:sz w:val="16"/>
                <w:szCs w:val="16"/>
              </w:rPr>
              <w:t>Transmission Licensee-initiated</w:t>
            </w:r>
          </w:p>
          <w:p w14:paraId="24626ED9" w14:textId="77777777" w:rsidR="00A555FB" w:rsidRPr="00A555FB" w:rsidRDefault="00A555FB">
            <w:pPr>
              <w:spacing w:after="0"/>
              <w:rPr>
                <w:rFonts w:ascii="Poppins" w:eastAsia="Aptos" w:hAnsi="Poppins" w:cs="Poppins"/>
                <w:sz w:val="16"/>
                <w:szCs w:val="16"/>
              </w:rPr>
            </w:pPr>
            <w:r w:rsidRPr="00A555FB">
              <w:rPr>
                <w:rFonts w:ascii="Poppins" w:eastAsia="Aptos" w:hAnsi="Poppins" w:cs="Poppins"/>
                <w:sz w:val="16"/>
                <w:szCs w:val="16"/>
              </w:rPr>
              <w:t>modification:</w:t>
            </w:r>
          </w:p>
          <w:p w14:paraId="6F432E61" w14:textId="77777777" w:rsidR="00A555FB" w:rsidRPr="00A555FB" w:rsidRDefault="00A555FB">
            <w:pPr>
              <w:spacing w:after="0"/>
              <w:rPr>
                <w:rFonts w:ascii="Poppins" w:eastAsia="Aptos" w:hAnsi="Poppins" w:cs="Poppins"/>
                <w:sz w:val="16"/>
                <w:szCs w:val="16"/>
              </w:rPr>
            </w:pPr>
            <w:r w:rsidRPr="00A555FB">
              <w:rPr>
                <w:rFonts w:ascii="Poppins" w:eastAsia="Aptos" w:hAnsi="Poppins" w:cs="Poppins"/>
                <w:sz w:val="16"/>
                <w:szCs w:val="16"/>
              </w:rPr>
              <w:t>Planned connections/works and updated network development projects</w:t>
            </w:r>
          </w:p>
        </w:tc>
      </w:tr>
      <w:tr w:rsidR="00A555FB" w:rsidRPr="008A3DAF" w14:paraId="1E542216" w14:textId="77777777" w:rsidTr="001B28C8">
        <w:trPr>
          <w:trHeight w:val="1009"/>
          <w:jc w:val="center"/>
          <w:trPrChange w:id="329" w:author="Stuart McLarnon [NESO]" w:date="2025-07-08T10:36:00Z" w16du:dateUtc="2025-07-08T09:36:00Z">
            <w:trPr>
              <w:gridAfter w:val="0"/>
              <w:trHeight w:val="300"/>
              <w:jc w:val="center"/>
            </w:trPr>
          </w:trPrChange>
        </w:trPr>
        <w:tc>
          <w:tcPr>
            <w:tcW w:w="1095" w:type="dxa"/>
            <w:vMerge/>
            <w:vAlign w:val="center"/>
            <w:tcPrChange w:id="330" w:author="Stuart McLarnon [NESO]" w:date="2025-07-08T10:36:00Z" w16du:dateUtc="2025-07-08T09:36:00Z">
              <w:tcPr>
                <w:tcW w:w="562" w:type="dxa"/>
                <w:vMerge/>
                <w:vAlign w:val="center"/>
              </w:tcPr>
            </w:tcPrChange>
          </w:tcPr>
          <w:p w14:paraId="50FBA5DE" w14:textId="77777777" w:rsidR="00A555FB" w:rsidRPr="00A555FB" w:rsidRDefault="00A555FB">
            <w:pPr>
              <w:rPr>
                <w:rFonts w:ascii="Poppins" w:hAnsi="Poppins" w:cs="Poppins"/>
              </w:rPr>
            </w:pPr>
          </w:p>
        </w:tc>
        <w:tc>
          <w:tcPr>
            <w:tcW w:w="1325" w:type="dxa"/>
            <w:tcBorders>
              <w:top w:val="single" w:sz="8" w:space="0" w:color="auto"/>
              <w:left w:val="nil"/>
              <w:bottom w:val="single" w:sz="8" w:space="0" w:color="auto"/>
              <w:right w:val="single" w:sz="8" w:space="0" w:color="auto"/>
            </w:tcBorders>
            <w:tcMar>
              <w:top w:w="57" w:type="dxa"/>
              <w:left w:w="57" w:type="dxa"/>
              <w:bottom w:w="57" w:type="dxa"/>
              <w:right w:w="57" w:type="dxa"/>
            </w:tcMar>
            <w:tcPrChange w:id="331" w:author="Stuart McLarnon [NESO]" w:date="2025-07-08T10:36:00Z" w16du:dateUtc="2025-07-08T09:36:00Z">
              <w:tcPr>
                <w:tcW w:w="851" w:type="dxa"/>
                <w:gridSpan w:val="2"/>
                <w:tcBorders>
                  <w:top w:val="single" w:sz="8" w:space="0" w:color="auto"/>
                  <w:left w:val="nil"/>
                  <w:bottom w:val="single" w:sz="8" w:space="0" w:color="auto"/>
                  <w:right w:val="single" w:sz="8" w:space="0" w:color="auto"/>
                </w:tcBorders>
                <w:tcMar>
                  <w:top w:w="57" w:type="dxa"/>
                  <w:left w:w="57" w:type="dxa"/>
                  <w:bottom w:w="57" w:type="dxa"/>
                  <w:right w:w="57" w:type="dxa"/>
                </w:tcMar>
              </w:tcPr>
            </w:tcPrChange>
          </w:tcPr>
          <w:p w14:paraId="61170B4A" w14:textId="77777777" w:rsidR="00A555FB" w:rsidRPr="00A555FB" w:rsidRDefault="00A555FB">
            <w:pPr>
              <w:spacing w:after="0"/>
              <w:jc w:val="both"/>
              <w:rPr>
                <w:rFonts w:ascii="Poppins" w:eastAsia="Aptos" w:hAnsi="Poppins" w:cs="Poppins"/>
                <w:sz w:val="16"/>
                <w:szCs w:val="16"/>
              </w:rPr>
            </w:pPr>
            <w:r w:rsidRPr="00A555FB">
              <w:rPr>
                <w:rFonts w:ascii="Poppins" w:eastAsia="Aptos" w:hAnsi="Poppins" w:cs="Poppins"/>
                <w:sz w:val="16"/>
                <w:szCs w:val="16"/>
              </w:rPr>
              <w:t>Narrative</w:t>
            </w:r>
          </w:p>
        </w:tc>
        <w:tc>
          <w:tcPr>
            <w:tcW w:w="4252"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332" w:author="Stuart McLarnon [NESO]" w:date="2025-07-08T10:36:00Z" w16du:dateUtc="2025-07-08T09:36:00Z">
              <w:tcPr>
                <w:tcW w:w="4535"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4C190753" w14:textId="77777777" w:rsidR="00A555FB" w:rsidRPr="008A3DAF" w:rsidRDefault="00A555FB">
            <w:pPr>
              <w:spacing w:after="0"/>
              <w:jc w:val="both"/>
              <w:rPr>
                <w:rFonts w:ascii="Poppins" w:eastAsia="Aptos" w:hAnsi="Poppins" w:cs="Poppins"/>
                <w:sz w:val="16"/>
                <w:szCs w:val="16"/>
                <w:lang w:val="it-IT"/>
                <w:rPrChange w:id="333" w:author="Catia Gomes (NESO)" w:date="2025-06-25T11:40:00Z" w16du:dateUtc="2025-06-25T10:40:00Z">
                  <w:rPr>
                    <w:rFonts w:ascii="Poppins" w:eastAsia="Aptos" w:hAnsi="Poppins" w:cs="Poppins"/>
                    <w:sz w:val="16"/>
                    <w:szCs w:val="16"/>
                  </w:rPr>
                </w:rPrChange>
              </w:rPr>
            </w:pPr>
            <w:r w:rsidRPr="008A3DAF">
              <w:rPr>
                <w:rFonts w:ascii="Poppins" w:eastAsia="Aptos" w:hAnsi="Poppins" w:cs="Poppins"/>
                <w:sz w:val="16"/>
                <w:szCs w:val="16"/>
                <w:lang w:val="it-IT"/>
                <w:rPrChange w:id="334" w:author="Catia Gomes (NESO)" w:date="2025-06-25T11:40:00Z" w16du:dateUtc="2025-06-25T10:40:00Z">
                  <w:rPr>
                    <w:rFonts w:ascii="Poppins" w:eastAsia="Aptos" w:hAnsi="Poppins" w:cs="Poppins"/>
                    <w:sz w:val="16"/>
                    <w:szCs w:val="16"/>
                  </w:rPr>
                </w:rPrChange>
              </w:rPr>
              <w:t>Week 12: PSM Scenario Document/PSM Change Document</w:t>
            </w:r>
          </w:p>
          <w:p w14:paraId="773AD523" w14:textId="77777777" w:rsidR="00A555FB" w:rsidRPr="008A3DAF" w:rsidRDefault="00A555FB">
            <w:pPr>
              <w:spacing w:after="0"/>
              <w:jc w:val="both"/>
              <w:rPr>
                <w:rFonts w:ascii="Poppins" w:eastAsia="Aptos" w:hAnsi="Poppins" w:cs="Poppins"/>
                <w:sz w:val="16"/>
                <w:szCs w:val="16"/>
                <w:lang w:val="it-IT"/>
                <w:rPrChange w:id="335" w:author="Catia Gomes (NESO)" w:date="2025-06-25T11:40:00Z" w16du:dateUtc="2025-06-25T10:40:00Z">
                  <w:rPr>
                    <w:rFonts w:ascii="Poppins" w:eastAsia="Aptos" w:hAnsi="Poppins" w:cs="Poppins"/>
                    <w:sz w:val="16"/>
                    <w:szCs w:val="16"/>
                  </w:rPr>
                </w:rPrChange>
              </w:rPr>
            </w:pPr>
            <w:r w:rsidRPr="008A3DAF">
              <w:rPr>
                <w:rFonts w:ascii="Poppins" w:eastAsia="Aptos" w:hAnsi="Poppins" w:cs="Poppins"/>
                <w:sz w:val="16"/>
                <w:szCs w:val="16"/>
                <w:lang w:val="it-IT"/>
                <w:rPrChange w:id="336" w:author="Catia Gomes (NESO)" w:date="2025-06-25T11:40:00Z" w16du:dateUtc="2025-06-25T10:40:00Z">
                  <w:rPr>
                    <w:rFonts w:ascii="Poppins" w:eastAsia="Aptos" w:hAnsi="Poppins" w:cs="Poppins"/>
                    <w:sz w:val="16"/>
                    <w:szCs w:val="16"/>
                  </w:rPr>
                </w:rPrChange>
              </w:rPr>
              <w:t>Week 38: PSM Scenario Document/PSM Change Document</w:t>
            </w:r>
          </w:p>
        </w:tc>
        <w:tc>
          <w:tcPr>
            <w:tcW w:w="306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Change w:id="337" w:author="Stuart McLarnon [NESO]" w:date="2025-07-08T10:36:00Z" w16du:dateUtc="2025-07-08T09:36:00Z">
              <w:tcPr>
                <w:tcW w:w="3067" w:type="dxa"/>
                <w:gridSpan w:val="2"/>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tcPrChange>
          </w:tcPr>
          <w:p w14:paraId="270FA5B0" w14:textId="77777777" w:rsidR="00A555FB" w:rsidRPr="008A3DAF" w:rsidRDefault="00A555FB">
            <w:pPr>
              <w:spacing w:after="0"/>
              <w:rPr>
                <w:rFonts w:ascii="Poppins" w:eastAsia="Aptos" w:hAnsi="Poppins" w:cs="Poppins"/>
                <w:sz w:val="16"/>
                <w:szCs w:val="16"/>
                <w:lang w:val="it-IT"/>
                <w:rPrChange w:id="338" w:author="Catia Gomes (NESO)" w:date="2025-06-25T11:40:00Z" w16du:dateUtc="2025-06-25T10:40:00Z">
                  <w:rPr>
                    <w:rFonts w:ascii="Poppins" w:eastAsia="Aptos" w:hAnsi="Poppins" w:cs="Poppins"/>
                    <w:sz w:val="16"/>
                    <w:szCs w:val="16"/>
                  </w:rPr>
                </w:rPrChange>
              </w:rPr>
            </w:pPr>
          </w:p>
        </w:tc>
      </w:tr>
    </w:tbl>
    <w:p w14:paraId="592A1979" w14:textId="44925646" w:rsidR="00F34868" w:rsidRPr="00F34868" w:rsidDel="001B28C8" w:rsidRDefault="00F34868" w:rsidP="00F34868">
      <w:pPr>
        <w:jc w:val="center"/>
        <w:rPr>
          <w:del w:id="339" w:author="Stuart McLarnon [NESO]" w:date="2025-07-08T10:36:00Z" w16du:dateUtc="2025-07-08T09:36:00Z"/>
          <w:rFonts w:ascii="Poppins" w:hAnsi="Poppins" w:cs="Poppins"/>
          <w:color w:val="000000" w:themeColor="text1"/>
        </w:rPr>
      </w:pPr>
      <w:del w:id="340" w:author="Stuart McLarnon [NESO]" w:date="2025-07-08T10:43:00Z" w16du:dateUtc="2025-07-08T09:43:00Z">
        <w:r w:rsidRPr="00F34868" w:rsidDel="004623DB">
          <w:rPr>
            <w:rFonts w:ascii="Poppins" w:hAnsi="Poppins" w:cs="Poppins"/>
            <w:color w:val="000000" w:themeColor="text1"/>
          </w:rPr>
          <w:delText>Table 1</w:delText>
        </w:r>
      </w:del>
    </w:p>
    <w:p w14:paraId="41ABCE5F" w14:textId="73440141" w:rsidR="00F34868" w:rsidDel="004B59DD" w:rsidRDefault="00F34868" w:rsidP="008C2640">
      <w:pPr>
        <w:jc w:val="center"/>
        <w:rPr>
          <w:del w:id="341" w:author="Stuart McLarnon (NESO)" w:date="2025-06-16T14:33:00Z" w16du:dateUtc="2025-06-16T13:33:00Z"/>
          <w:rFonts w:ascii="Poppins" w:hAnsi="Poppins" w:cs="Poppins"/>
          <w:color w:val="92D050"/>
        </w:rPr>
      </w:pPr>
    </w:p>
    <w:p w14:paraId="13833B1C" w14:textId="6554C49D" w:rsidR="00F34868" w:rsidRDefault="00A742F5">
      <w:pPr>
        <w:ind w:left="-567"/>
        <w:jc w:val="center"/>
        <w:rPr>
          <w:rFonts w:ascii="Poppins" w:hAnsi="Poppins" w:cs="Poppins"/>
          <w:color w:val="92D050"/>
        </w:rPr>
        <w:pPrChange w:id="342" w:author="Stuart McLarnon (NESO)" w:date="2025-06-16T14:32:00Z" w16du:dateUtc="2025-06-16T13:32:00Z">
          <w:pPr>
            <w:jc w:val="center"/>
          </w:pPr>
        </w:pPrChange>
      </w:pPr>
      <w:del w:id="343" w:author="Stuart McLarnon (NESO)" w:date="2025-06-16T14:32:00Z" w16du:dateUtc="2025-06-16T13:32:00Z">
        <w:r w:rsidDel="00771A19">
          <w:rPr>
            <w:noProof/>
          </w:rPr>
          <w:drawing>
            <wp:inline distT="0" distB="0" distL="0" distR="0" wp14:anchorId="4EEF1C5F" wp14:editId="123E8317">
              <wp:extent cx="4933950" cy="3286125"/>
              <wp:effectExtent l="0" t="0" r="0" b="9525"/>
              <wp:docPr id="2095871630" name="Picture 2095871630" descr="C:\Users\terri.puddefoot\AppData\Local\Microsoft\Windows\INetCache\Content.MSO\5DF06F2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ri.puddefoot\AppData\Local\Microsoft\Windows\INetCache\Content.MSO\5DF06F2B.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3950" cy="3286125"/>
                      </a:xfrm>
                      <a:prstGeom prst="rect">
                        <a:avLst/>
                      </a:prstGeom>
                      <a:noFill/>
                      <a:ln>
                        <a:noFill/>
                      </a:ln>
                    </pic:spPr>
                  </pic:pic>
                </a:graphicData>
              </a:graphic>
            </wp:inline>
          </w:drawing>
        </w:r>
      </w:del>
      <w:ins w:id="344" w:author="Stuart McLarnon (NESO)" w:date="2025-06-16T14:32:00Z" w16du:dateUtc="2025-06-16T13:32:00Z">
        <w:r w:rsidR="004623DB">
          <w:object w:dxaOrig="20386" w:dyaOrig="12110" w14:anchorId="07ACB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25pt;height:313.5pt" o:ole="">
              <v:imagedata r:id="rId17" o:title=""/>
            </v:shape>
            <o:OLEObject Type="Embed" ProgID="Visio.Drawing.15" ShapeID="_x0000_i1025" DrawAspect="Content" ObjectID="_1815519214" r:id="rId18"/>
          </w:object>
        </w:r>
      </w:ins>
    </w:p>
    <w:p w14:paraId="232AEABD" w14:textId="11CAF01A" w:rsidR="00A742F5" w:rsidRDefault="00A742F5" w:rsidP="00F34868">
      <w:pPr>
        <w:jc w:val="center"/>
        <w:rPr>
          <w:rFonts w:ascii="Poppins" w:hAnsi="Poppins" w:cs="Poppins"/>
          <w:color w:val="000000" w:themeColor="text1"/>
        </w:rPr>
      </w:pPr>
      <w:del w:id="345" w:author="Stuart McLarnon (NESO)" w:date="2025-06-16T14:31:00Z" w16du:dateUtc="2025-06-16T13:31:00Z">
        <w:r w:rsidRPr="00A742F5" w:rsidDel="00E15B18">
          <w:rPr>
            <w:rFonts w:ascii="Poppins" w:hAnsi="Poppins" w:cs="Poppins"/>
            <w:color w:val="000000" w:themeColor="text1"/>
          </w:rPr>
          <w:delText xml:space="preserve">Table </w:delText>
        </w:r>
      </w:del>
      <w:ins w:id="346" w:author="Stuart McLarnon (NESO)" w:date="2025-06-16T14:31:00Z" w16du:dateUtc="2025-06-16T13:31:00Z">
        <w:r w:rsidR="00E15B18">
          <w:rPr>
            <w:rFonts w:ascii="Poppins" w:hAnsi="Poppins" w:cs="Poppins"/>
            <w:color w:val="000000" w:themeColor="text1"/>
          </w:rPr>
          <w:t>Figure</w:t>
        </w:r>
      </w:ins>
      <w:del w:id="347" w:author="Stuart McLarnon (NESO)" w:date="2025-06-16T14:31:00Z" w16du:dateUtc="2025-06-16T13:31:00Z">
        <w:r w:rsidRPr="00A742F5" w:rsidDel="00E15B18">
          <w:rPr>
            <w:rFonts w:ascii="Poppins" w:hAnsi="Poppins" w:cs="Poppins"/>
            <w:color w:val="000000" w:themeColor="text1"/>
          </w:rPr>
          <w:delText>2</w:delText>
        </w:r>
      </w:del>
      <w:ins w:id="348" w:author="Stuart McLarnon (NESO)" w:date="2025-06-16T14:31:00Z" w16du:dateUtc="2025-06-16T13:31:00Z">
        <w:r w:rsidR="00E15B18">
          <w:rPr>
            <w:rFonts w:ascii="Poppins" w:hAnsi="Poppins" w:cs="Poppins"/>
            <w:color w:val="000000" w:themeColor="text1"/>
          </w:rPr>
          <w:t xml:space="preserve"> 1</w:t>
        </w:r>
      </w:ins>
      <w:ins w:id="349" w:author="Stuart McLarnon [NESO]" w:date="2025-07-08T10:43:00Z" w16du:dateUtc="2025-07-08T09:43:00Z">
        <w:r w:rsidR="004623DB">
          <w:rPr>
            <w:rFonts w:ascii="Poppins" w:hAnsi="Poppins" w:cs="Poppins"/>
            <w:color w:val="000000" w:themeColor="text1"/>
          </w:rPr>
          <w:t xml:space="preserve">: </w:t>
        </w:r>
        <w:r w:rsidR="002E24DE">
          <w:rPr>
            <w:rFonts w:ascii="Poppins" w:hAnsi="Poppins" w:cs="Poppins"/>
            <w:color w:val="000000" w:themeColor="text1"/>
          </w:rPr>
          <w:t>GC0139 Submissions Timeline</w:t>
        </w:r>
      </w:ins>
    </w:p>
    <w:sdt>
      <w:sdtPr>
        <w:rPr>
          <w:rFonts w:ascii="Poppins" w:hAnsi="Poppins" w:cs="Poppins"/>
        </w:rPr>
        <w:id w:val="2024046350"/>
        <w:placeholder>
          <w:docPart w:val="28F49EE07D47458A9D2667D26F98F881"/>
        </w:placeholder>
      </w:sdtPr>
      <w:sdtEndPr/>
      <w:sdtContent>
        <w:p w14:paraId="23832880" w14:textId="4E2E98DE" w:rsidR="00A74E76" w:rsidRPr="00A74E76" w:rsidDel="00EE41C3" w:rsidRDefault="00A74E76" w:rsidP="006F0A14">
          <w:pPr>
            <w:rPr>
              <w:del w:id="350" w:author="Stuart McLarnon (NESO)" w:date="2025-07-02T14:02:00Z" w16du:dateUtc="2025-07-02T13:02:00Z"/>
              <w:rFonts w:ascii="Poppins" w:hAnsi="Poppins" w:cs="Poppins"/>
            </w:rPr>
          </w:pPr>
          <w:del w:id="351" w:author="Stuart McLarnon (NESO)" w:date="2025-07-02T14:02:00Z" w16du:dateUtc="2025-07-02T13:02:00Z">
            <w:r w:rsidRPr="00A74E76" w:rsidDel="00EE41C3">
              <w:rPr>
                <w:rFonts w:ascii="Poppins" w:hAnsi="Poppins" w:cs="Poppins"/>
              </w:rPr>
              <w:delText>This modification proposes:</w:delText>
            </w:r>
          </w:del>
        </w:p>
        <w:p w14:paraId="79B56973" w14:textId="05977A46" w:rsidR="00A74E76" w:rsidRPr="00A74E76" w:rsidDel="00EE41C3" w:rsidRDefault="00A74E76">
          <w:pPr>
            <w:rPr>
              <w:del w:id="352" w:author="Stuart McLarnon (NESO)" w:date="2025-07-02T14:02:00Z" w16du:dateUtc="2025-07-02T13:02:00Z"/>
              <w:rFonts w:ascii="Poppins" w:hAnsi="Poppins" w:cs="Poppins"/>
            </w:rPr>
            <w:pPrChange w:id="353"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54" w:author="Stuart McLarnon (NESO)" w:date="2025-07-02T14:02:00Z" w16du:dateUtc="2025-07-02T13:02:00Z">
            <w:r w:rsidRPr="00A74E76" w:rsidDel="00EE41C3">
              <w:rPr>
                <w:rFonts w:ascii="Poppins" w:hAnsi="Poppins" w:cs="Poppins"/>
              </w:rPr>
              <w:delText>To introduce a new section to the Planning Code (PC.9) that describes the information to be provided by a Network Operator to NESO.  The new PC.9 replaces the existing related PC obligations in respect of annual planning data submissions to the NESO.</w:delText>
            </w:r>
          </w:del>
        </w:p>
        <w:p w14:paraId="3F9B4E66" w14:textId="22DF4E67" w:rsidR="00A74E76" w:rsidRPr="00A74E76" w:rsidDel="00EE41C3" w:rsidRDefault="00A74E76">
          <w:pPr>
            <w:rPr>
              <w:del w:id="355" w:author="Stuart McLarnon (NESO)" w:date="2025-07-02T14:02:00Z" w16du:dateUtc="2025-07-02T13:02:00Z"/>
              <w:rFonts w:ascii="Poppins" w:hAnsi="Poppins" w:cs="Poppins"/>
            </w:rPr>
            <w:pPrChange w:id="356"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57" w:author="Stuart McLarnon (NESO)" w:date="2025-07-02T14:02:00Z" w16du:dateUtc="2025-07-02T13:02:00Z">
            <w:r w:rsidRPr="00A74E76" w:rsidDel="00EE41C3">
              <w:rPr>
                <w:rFonts w:ascii="Poppins" w:hAnsi="Poppins" w:cs="Poppins"/>
              </w:rPr>
              <w:delText>To introduce a new section to the Planning Code (PC.10) that describes the information to be provided by NESO to a Distribution Network Operator. The new PC.10 replaces the existing related PC obligations in respect of annual planning data submissions to Network Operators.</w:delText>
            </w:r>
          </w:del>
        </w:p>
        <w:p w14:paraId="441B6F01" w14:textId="1562CC91" w:rsidR="00A74E76" w:rsidRPr="00A74E76" w:rsidDel="00EE41C3" w:rsidRDefault="00A74E76">
          <w:pPr>
            <w:rPr>
              <w:del w:id="358" w:author="Stuart McLarnon (NESO)" w:date="2025-07-02T14:02:00Z" w16du:dateUtc="2025-07-02T13:02:00Z"/>
              <w:rFonts w:ascii="Poppins" w:hAnsi="Poppins" w:cs="Poppins"/>
            </w:rPr>
            <w:pPrChange w:id="359"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60" w:author="Stuart McLarnon (NESO)" w:date="2025-07-02T14:02:00Z" w16du:dateUtc="2025-07-02T13:02:00Z">
            <w:r w:rsidRPr="00A74E76" w:rsidDel="00EE41C3">
              <w:rPr>
                <w:rFonts w:ascii="Poppins" w:hAnsi="Poppins" w:cs="Poppins"/>
              </w:rPr>
              <w:delText>To introduce a new appendix to the Planning Code (PC.G) that specifies the detail of the power system models in CIM format and associated documentation.</w:delText>
            </w:r>
          </w:del>
        </w:p>
        <w:p w14:paraId="6B7E4BEF" w14:textId="0524A8AB" w:rsidR="00A74E76" w:rsidRPr="00A74E76" w:rsidDel="00EE41C3" w:rsidRDefault="00A74E76">
          <w:pPr>
            <w:rPr>
              <w:del w:id="361" w:author="Stuart McLarnon (NESO)" w:date="2025-07-02T14:02:00Z" w16du:dateUtc="2025-07-02T13:02:00Z"/>
              <w:rFonts w:ascii="Poppins" w:hAnsi="Poppins" w:cs="Poppins"/>
            </w:rPr>
            <w:pPrChange w:id="362"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63" w:author="Stuart McLarnon (NESO)" w:date="2025-07-02T14:02:00Z" w16du:dateUtc="2025-07-02T13:02:00Z">
            <w:r w:rsidRPr="00A74E76" w:rsidDel="00EE41C3">
              <w:rPr>
                <w:rFonts w:ascii="Poppins" w:hAnsi="Poppins" w:cs="Poppins"/>
              </w:rPr>
              <w:delText>To introduce new schedules in the Data Registration Code (DRC), describing the information provided by a Network Operator to NESO, that will support the data submissions with forecasts of demand and generation at cardinal points in time. These new schedules will apply to Network Operators and replace the existing  schedules .</w:delText>
            </w:r>
          </w:del>
        </w:p>
        <w:p w14:paraId="6733F01B" w14:textId="18DE9D84" w:rsidR="00A74E76" w:rsidRPr="00A74E76" w:rsidDel="00EE41C3" w:rsidRDefault="00A74E76">
          <w:pPr>
            <w:rPr>
              <w:del w:id="364" w:author="Stuart McLarnon (NESO)" w:date="2025-07-02T14:02:00Z" w16du:dateUtc="2025-07-02T13:02:00Z"/>
              <w:rFonts w:ascii="Poppins" w:hAnsi="Poppins" w:cs="Poppins"/>
            </w:rPr>
            <w:pPrChange w:id="365"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66" w:author="Stuart McLarnon (NESO)" w:date="2025-07-02T14:02:00Z" w16du:dateUtc="2025-07-02T13:02:00Z">
            <w:r w:rsidRPr="00A74E76" w:rsidDel="00EE41C3">
              <w:rPr>
                <w:rFonts w:ascii="Poppins" w:hAnsi="Poppins" w:cs="Poppins"/>
              </w:rPr>
              <w:delText>To introduce new defined terms to the Glossary and Definitions.</w:delText>
            </w:r>
          </w:del>
        </w:p>
        <w:p w14:paraId="4E8F2562" w14:textId="4FAF95A9" w:rsidR="00A74E76" w:rsidRPr="00A74E76" w:rsidDel="00EE41C3" w:rsidRDefault="00A74E76">
          <w:pPr>
            <w:rPr>
              <w:del w:id="367" w:author="Stuart McLarnon (NESO)" w:date="2025-07-02T14:02:00Z" w16du:dateUtc="2025-07-02T13:02:00Z"/>
              <w:rFonts w:ascii="Poppins" w:hAnsi="Poppins" w:cs="Poppins"/>
            </w:rPr>
            <w:pPrChange w:id="368"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69" w:author="Stuart McLarnon (NESO)" w:date="2025-07-02T14:02:00Z" w16du:dateUtc="2025-07-02T13:02:00Z">
            <w:r w:rsidRPr="00A74E76" w:rsidDel="00EE41C3">
              <w:rPr>
                <w:rFonts w:ascii="Poppins" w:hAnsi="Poppins" w:cs="Poppins"/>
              </w:rPr>
              <w:delText>That there will be 2 submissions a year by both Network Operators and NESO. These submissions will reflect the peak and minimum demands on the transmission system and connection points.</w:delText>
            </w:r>
          </w:del>
        </w:p>
        <w:p w14:paraId="6499F7D1" w14:textId="022B46B1" w:rsidR="00A74E76" w:rsidRPr="00A74E76" w:rsidDel="00EE41C3" w:rsidRDefault="00A74E76">
          <w:pPr>
            <w:rPr>
              <w:del w:id="370" w:author="Stuart McLarnon (NESO)" w:date="2025-07-02T14:02:00Z" w16du:dateUtc="2025-07-02T13:02:00Z"/>
              <w:rFonts w:ascii="Poppins" w:hAnsi="Poppins" w:cs="Poppins"/>
            </w:rPr>
            <w:pPrChange w:id="371"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72" w:author="Stuart McLarnon (NESO)" w:date="2025-07-02T14:02:00Z" w16du:dateUtc="2025-07-02T13:02:00Z">
            <w:r w:rsidRPr="00A74E76" w:rsidDel="00EE41C3">
              <w:rPr>
                <w:rFonts w:ascii="Poppins" w:hAnsi="Poppins" w:cs="Poppins"/>
              </w:rPr>
              <w:delText>That each submission will consist of a Power System Model (PSM) in CIM format, schedules, a PSM Scenario document and a PSM Changes Document.</w:delText>
            </w:r>
          </w:del>
        </w:p>
        <w:p w14:paraId="01C4F741" w14:textId="2DF53309" w:rsidR="00A74E76" w:rsidRPr="00A74E76" w:rsidDel="00EE41C3" w:rsidRDefault="00A74E76">
          <w:pPr>
            <w:rPr>
              <w:del w:id="373" w:author="Stuart McLarnon (NESO)" w:date="2025-07-02T14:02:00Z" w16du:dateUtc="2025-07-02T13:02:00Z"/>
              <w:rFonts w:ascii="Poppins" w:hAnsi="Poppins" w:cs="Poppins"/>
            </w:rPr>
            <w:pPrChange w:id="374" w:author="Stuart McLarnon (NESO)" w:date="2025-07-02T14:02:00Z" w16du:dateUtc="2025-07-02T13:02:00Z">
              <w:pPr>
                <w:pStyle w:val="ListParagraph"/>
                <w:numPr>
                  <w:numId w:val="32"/>
                </w:numPr>
                <w:suppressAutoHyphens w:val="0"/>
                <w:autoSpaceDN/>
                <w:spacing w:before="120" w:after="120" w:line="300" w:lineRule="atLeast"/>
                <w:ind w:hanging="360"/>
                <w:contextualSpacing/>
                <w:textAlignment w:val="auto"/>
              </w:pPr>
            </w:pPrChange>
          </w:pPr>
          <w:del w:id="375" w:author="Stuart McLarnon (NESO)" w:date="2025-07-02T14:02:00Z" w16du:dateUtc="2025-07-02T13:02:00Z">
            <w:r w:rsidRPr="00A74E76" w:rsidDel="00EE41C3">
              <w:rPr>
                <w:rFonts w:ascii="Poppins" w:hAnsi="Poppins" w:cs="Poppins"/>
              </w:rPr>
              <w:delText>That the requirements of each submission as set out in Table 1 below, noting that the timeline differs from the current timeline as demonstrated in Table 2 below:</w:delText>
            </w:r>
          </w:del>
        </w:p>
        <w:p w14:paraId="7C4E226B" w14:textId="32B3A282" w:rsidR="00A74E76" w:rsidRPr="00A74E76" w:rsidDel="00EE41C3" w:rsidRDefault="00A74E76">
          <w:pPr>
            <w:rPr>
              <w:del w:id="376" w:author="Stuart McLarnon (NESO)" w:date="2025-07-02T14:02:00Z" w16du:dateUtc="2025-07-02T13:02:00Z"/>
              <w:rFonts w:ascii="Poppins" w:hAnsi="Poppins" w:cs="Poppins"/>
            </w:rPr>
            <w:pPrChange w:id="377" w:author="Stuart McLarnon (NESO)" w:date="2025-07-02T14:02:00Z" w16du:dateUtc="2025-07-02T13:02:00Z">
              <w:pPr>
                <w:jc w:val="center"/>
              </w:pPr>
            </w:pPrChange>
          </w:pPr>
        </w:p>
        <w:tbl>
          <w:tblPr>
            <w:tblStyle w:val="TableGrid"/>
            <w:tblW w:w="0" w:type="auto"/>
            <w:jc w:val="center"/>
            <w:tblLayout w:type="fixed"/>
            <w:tblLook w:val="04A0" w:firstRow="1" w:lastRow="0" w:firstColumn="1" w:lastColumn="0" w:noHBand="0" w:noVBand="1"/>
          </w:tblPr>
          <w:tblGrid>
            <w:gridCol w:w="562"/>
            <w:gridCol w:w="851"/>
            <w:gridCol w:w="4535"/>
            <w:gridCol w:w="3067"/>
          </w:tblGrid>
          <w:tr w:rsidR="00A74E76" w:rsidRPr="00A74E76" w:rsidDel="00EE41C3" w14:paraId="21BFE15C" w14:textId="1387ADB8">
            <w:trPr>
              <w:trHeight w:val="300"/>
              <w:jc w:val="center"/>
              <w:del w:id="378" w:author="Stuart McLarnon (NESO)" w:date="2025-07-02T14:02:00Z"/>
            </w:trPr>
            <w:tc>
              <w:tcPr>
                <w:tcW w:w="562" w:type="dxa"/>
                <w:tcBorders>
                  <w:top w:val="nil"/>
                  <w:left w:val="nil"/>
                  <w:bottom w:val="single" w:sz="8" w:space="0" w:color="auto"/>
                  <w:right w:val="nil"/>
                </w:tcBorders>
                <w:tcMar>
                  <w:top w:w="57" w:type="dxa"/>
                  <w:left w:w="57" w:type="dxa"/>
                  <w:bottom w:w="57" w:type="dxa"/>
                  <w:right w:w="57" w:type="dxa"/>
                </w:tcMar>
              </w:tcPr>
              <w:p w14:paraId="5C8B70B6" w14:textId="306E1E95" w:rsidR="00A74E76" w:rsidRPr="00A74E76" w:rsidDel="00EE41C3" w:rsidRDefault="00A74E76">
                <w:pPr>
                  <w:rPr>
                    <w:del w:id="379" w:author="Stuart McLarnon (NESO)" w:date="2025-07-02T14:02:00Z" w16du:dateUtc="2025-07-02T13:02:00Z"/>
                    <w:rFonts w:ascii="Poppins" w:eastAsia="Aptos" w:hAnsi="Poppins" w:cs="Poppins"/>
                    <w:b/>
                    <w:bCs/>
                  </w:rPr>
                  <w:pPrChange w:id="380" w:author="Stuart McLarnon (NESO)" w:date="2025-07-02T14:02:00Z" w16du:dateUtc="2025-07-02T13:02:00Z">
                    <w:pPr>
                      <w:spacing w:after="0"/>
                      <w:jc w:val="both"/>
                    </w:pPr>
                  </w:pPrChange>
                </w:pPr>
              </w:p>
            </w:tc>
            <w:tc>
              <w:tcPr>
                <w:tcW w:w="851" w:type="dxa"/>
                <w:tcBorders>
                  <w:top w:val="nil"/>
                  <w:left w:val="nil"/>
                  <w:bottom w:val="single" w:sz="8" w:space="0" w:color="auto"/>
                  <w:right w:val="single" w:sz="8" w:space="0" w:color="auto"/>
                </w:tcBorders>
                <w:tcMar>
                  <w:top w:w="57" w:type="dxa"/>
                  <w:left w:w="57" w:type="dxa"/>
                  <w:bottom w:w="57" w:type="dxa"/>
                  <w:right w:w="57" w:type="dxa"/>
                </w:tcMar>
              </w:tcPr>
              <w:p w14:paraId="6C6FE10A" w14:textId="63430E46" w:rsidR="00A74E76" w:rsidRPr="00A74E76" w:rsidDel="00EE41C3" w:rsidRDefault="00A74E76">
                <w:pPr>
                  <w:rPr>
                    <w:del w:id="381" w:author="Stuart McLarnon (NESO)" w:date="2025-07-02T14:02:00Z" w16du:dateUtc="2025-07-02T13:02:00Z"/>
                    <w:rFonts w:ascii="Poppins" w:eastAsia="Aptos" w:hAnsi="Poppins" w:cs="Poppins"/>
                    <w:b/>
                    <w:bCs/>
                  </w:rPr>
                  <w:pPrChange w:id="382" w:author="Stuart McLarnon (NESO)" w:date="2025-07-02T14:02:00Z" w16du:dateUtc="2025-07-02T13:02:00Z">
                    <w:pPr>
                      <w:spacing w:after="0"/>
                      <w:jc w:val="both"/>
                    </w:pPr>
                  </w:pPrChange>
                </w:pPr>
                <w:del w:id="383" w:author="Stuart McLarnon (NESO)" w:date="2025-07-02T14:02:00Z" w16du:dateUtc="2025-07-02T13:02:00Z">
                  <w:r w:rsidRPr="00A74E76" w:rsidDel="00EE41C3">
                    <w:rPr>
                      <w:rFonts w:ascii="Poppins" w:eastAsia="Aptos" w:hAnsi="Poppins" w:cs="Poppins"/>
                      <w:b/>
                      <w:bCs/>
                    </w:rPr>
                    <w:delText xml:space="preserve"> </w:delText>
                  </w:r>
                </w:del>
              </w:p>
            </w:tc>
            <w:tc>
              <w:tcPr>
                <w:tcW w:w="4535" w:type="dxa"/>
                <w:tcBorders>
                  <w:top w:val="single" w:sz="8" w:space="0" w:color="auto"/>
                  <w:left w:val="single" w:sz="8" w:space="0" w:color="auto"/>
                  <w:bottom w:val="single" w:sz="8" w:space="0" w:color="auto"/>
                  <w:right w:val="single" w:sz="8" w:space="0" w:color="auto"/>
                </w:tcBorders>
                <w:shd w:val="clear" w:color="auto" w:fill="7030A0"/>
                <w:tcMar>
                  <w:top w:w="57" w:type="dxa"/>
                  <w:left w:w="57" w:type="dxa"/>
                  <w:bottom w:w="57" w:type="dxa"/>
                  <w:right w:w="57" w:type="dxa"/>
                </w:tcMar>
              </w:tcPr>
              <w:p w14:paraId="1B191E31" w14:textId="4F9F7D66" w:rsidR="00A74E76" w:rsidRPr="00A74E76" w:rsidDel="00EE41C3" w:rsidRDefault="00A74E76">
                <w:pPr>
                  <w:rPr>
                    <w:del w:id="384" w:author="Stuart McLarnon (NESO)" w:date="2025-07-02T14:02:00Z" w16du:dateUtc="2025-07-02T13:02:00Z"/>
                    <w:rFonts w:ascii="Poppins" w:eastAsia="Aptos" w:hAnsi="Poppins" w:cs="Poppins"/>
                    <w:b/>
                    <w:bCs/>
                    <w:color w:val="FFFFFF" w:themeColor="background1"/>
                  </w:rPr>
                  <w:pPrChange w:id="385" w:author="Stuart McLarnon (NESO)" w:date="2025-07-02T14:02:00Z" w16du:dateUtc="2025-07-02T13:02:00Z">
                    <w:pPr>
                      <w:spacing w:after="0"/>
                      <w:jc w:val="both"/>
                    </w:pPr>
                  </w:pPrChange>
                </w:pPr>
                <w:del w:id="386" w:author="Stuart McLarnon (NESO)" w:date="2025-07-02T14:02:00Z" w16du:dateUtc="2025-07-02T13:02:00Z">
                  <w:r w:rsidRPr="00A74E76" w:rsidDel="00EE41C3">
                    <w:rPr>
                      <w:rFonts w:ascii="Poppins" w:eastAsia="Aptos" w:hAnsi="Poppins" w:cs="Poppins"/>
                      <w:b/>
                      <w:bCs/>
                      <w:color w:val="FFFFFF" w:themeColor="background1"/>
                    </w:rPr>
                    <w:delText>Routine</w:delText>
                  </w:r>
                </w:del>
              </w:p>
            </w:tc>
            <w:tc>
              <w:tcPr>
                <w:tcW w:w="3067" w:type="dxa"/>
                <w:tcBorders>
                  <w:top w:val="single" w:sz="8" w:space="0" w:color="auto"/>
                  <w:left w:val="single" w:sz="8" w:space="0" w:color="auto"/>
                  <w:bottom w:val="single" w:sz="8" w:space="0" w:color="auto"/>
                  <w:right w:val="single" w:sz="8" w:space="0" w:color="auto"/>
                </w:tcBorders>
                <w:shd w:val="clear" w:color="auto" w:fill="7030A0"/>
                <w:tcMar>
                  <w:top w:w="57" w:type="dxa"/>
                  <w:left w:w="57" w:type="dxa"/>
                  <w:bottom w:w="57" w:type="dxa"/>
                  <w:right w:w="57" w:type="dxa"/>
                </w:tcMar>
              </w:tcPr>
              <w:p w14:paraId="2DA80476" w14:textId="26D34EED" w:rsidR="00A74E76" w:rsidRPr="00A74E76" w:rsidDel="00EE41C3" w:rsidRDefault="00A74E76">
                <w:pPr>
                  <w:rPr>
                    <w:del w:id="387" w:author="Stuart McLarnon (NESO)" w:date="2025-07-02T14:02:00Z" w16du:dateUtc="2025-07-02T13:02:00Z"/>
                    <w:rFonts w:ascii="Poppins" w:eastAsia="Aptos" w:hAnsi="Poppins" w:cs="Poppins"/>
                    <w:b/>
                    <w:bCs/>
                    <w:color w:val="FFFFFF" w:themeColor="background1"/>
                  </w:rPr>
                  <w:pPrChange w:id="388" w:author="Stuart McLarnon (NESO)" w:date="2025-07-02T14:02:00Z" w16du:dateUtc="2025-07-02T13:02:00Z">
                    <w:pPr>
                      <w:spacing w:after="0"/>
                    </w:pPr>
                  </w:pPrChange>
                </w:pPr>
                <w:del w:id="389" w:author="Stuart McLarnon (NESO)" w:date="2025-07-02T14:02:00Z" w16du:dateUtc="2025-07-02T13:02:00Z">
                  <w:r w:rsidRPr="00A74E76" w:rsidDel="00EE41C3">
                    <w:rPr>
                      <w:rFonts w:ascii="Poppins" w:eastAsia="Aptos" w:hAnsi="Poppins" w:cs="Poppins"/>
                      <w:b/>
                      <w:bCs/>
                      <w:color w:val="FFFFFF" w:themeColor="background1"/>
                    </w:rPr>
                    <w:delText>As Needed</w:delText>
                  </w:r>
                </w:del>
              </w:p>
            </w:tc>
          </w:tr>
          <w:tr w:rsidR="00A74E76" w:rsidRPr="00A74E76" w:rsidDel="00EE41C3" w14:paraId="7F72EA6F" w14:textId="7A65D7D8">
            <w:trPr>
              <w:trHeight w:val="300"/>
              <w:jc w:val="center"/>
              <w:del w:id="390" w:author="Stuart McLarnon (NESO)" w:date="2025-07-02T14:02:00Z"/>
            </w:trPr>
            <w:tc>
              <w:tcPr>
                <w:tcW w:w="562" w:type="dxa"/>
                <w:vMerge w:val="restart"/>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59354CA1" w14:textId="57203A98" w:rsidR="00A74E76" w:rsidRPr="00A74E76" w:rsidDel="00EE41C3" w:rsidRDefault="00A74E76">
                <w:pPr>
                  <w:rPr>
                    <w:del w:id="391" w:author="Stuart McLarnon (NESO)" w:date="2025-07-02T14:02:00Z" w16du:dateUtc="2025-07-02T13:02:00Z"/>
                    <w:rFonts w:ascii="Poppins" w:hAnsi="Poppins" w:cs="Poppins"/>
                  </w:rPr>
                  <w:pPrChange w:id="392" w:author="Stuart McLarnon (NESO)" w:date="2025-07-02T14:02:00Z" w16du:dateUtc="2025-07-02T13:02:00Z">
                    <w:pPr>
                      <w:spacing w:after="0"/>
                      <w:jc w:val="both"/>
                    </w:pPr>
                  </w:pPrChange>
                </w:pPr>
              </w:p>
            </w:tc>
            <w:tc>
              <w:tcPr>
                <w:tcW w:w="851"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CC99DE5" w14:textId="39793E75" w:rsidR="00A74E76" w:rsidRPr="00A74E76" w:rsidDel="00EE41C3" w:rsidRDefault="00A74E76">
                <w:pPr>
                  <w:rPr>
                    <w:del w:id="393" w:author="Stuart McLarnon (NESO)" w:date="2025-07-02T14:02:00Z" w16du:dateUtc="2025-07-02T13:02:00Z"/>
                    <w:rFonts w:ascii="Poppins" w:eastAsia="Aptos" w:hAnsi="Poppins" w:cs="Poppins"/>
                  </w:rPr>
                  <w:pPrChange w:id="394" w:author="Stuart McLarnon (NESO)" w:date="2025-07-02T14:02:00Z" w16du:dateUtc="2025-07-02T13:02:00Z">
                    <w:pPr>
                      <w:spacing w:after="0"/>
                      <w:jc w:val="both"/>
                    </w:pPr>
                  </w:pPrChange>
                </w:pPr>
                <w:del w:id="395" w:author="Stuart McLarnon (NESO)" w:date="2025-07-02T14:02:00Z" w16du:dateUtc="2025-07-02T13:02:00Z">
                  <w:r w:rsidRPr="00A74E76" w:rsidDel="00EE41C3">
                    <w:rPr>
                      <w:rFonts w:ascii="Poppins" w:eastAsia="Aptos" w:hAnsi="Poppins" w:cs="Poppins"/>
                    </w:rPr>
                    <w:delText>Power System Model (PSM)</w:delText>
                  </w:r>
                </w:del>
              </w:p>
            </w:tc>
            <w:tc>
              <w:tcPr>
                <w:tcW w:w="45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DBB3921" w14:textId="5E1A18F5" w:rsidR="00A74E76" w:rsidRPr="00A74E76" w:rsidDel="00EE41C3" w:rsidRDefault="00A74E76">
                <w:pPr>
                  <w:rPr>
                    <w:del w:id="396" w:author="Stuart McLarnon (NESO)" w:date="2025-07-02T14:02:00Z" w16du:dateUtc="2025-07-02T13:02:00Z"/>
                    <w:rFonts w:ascii="Poppins" w:eastAsia="Aptos" w:hAnsi="Poppins" w:cs="Poppins"/>
                  </w:rPr>
                  <w:pPrChange w:id="397" w:author="Stuart McLarnon (NESO)" w:date="2025-07-02T14:02:00Z" w16du:dateUtc="2025-07-02T13:02:00Z">
                    <w:pPr>
                      <w:spacing w:after="0"/>
                      <w:jc w:val="both"/>
                    </w:pPr>
                  </w:pPrChange>
                </w:pPr>
                <w:del w:id="398" w:author="Stuart McLarnon (NESO)" w:date="2025-07-02T14:02:00Z" w16du:dateUtc="2025-07-02T13:02:00Z">
                  <w:r w:rsidRPr="00A74E76" w:rsidDel="00EE41C3">
                    <w:rPr>
                      <w:rFonts w:ascii="Poppins" w:eastAsia="Aptos" w:hAnsi="Poppins" w:cs="Poppins"/>
                    </w:rPr>
                    <w:delText>Week 2: Solved Subtransmission PSM</w:delText>
                  </w:r>
                </w:del>
              </w:p>
              <w:p w14:paraId="628B5FDB" w14:textId="6686CF58" w:rsidR="00A74E76" w:rsidRPr="00A74E76" w:rsidDel="00EE41C3" w:rsidRDefault="00A74E76">
                <w:pPr>
                  <w:rPr>
                    <w:del w:id="399" w:author="Stuart McLarnon (NESO)" w:date="2025-07-02T14:02:00Z" w16du:dateUtc="2025-07-02T13:02:00Z"/>
                    <w:rFonts w:ascii="Poppins" w:eastAsia="Aptos" w:hAnsi="Poppins" w:cs="Poppins"/>
                  </w:rPr>
                  <w:pPrChange w:id="400" w:author="Stuart McLarnon (NESO)" w:date="2025-07-02T14:02:00Z" w16du:dateUtc="2025-07-02T13:02:00Z">
                    <w:pPr>
                      <w:spacing w:after="0"/>
                      <w:jc w:val="both"/>
                    </w:pPr>
                  </w:pPrChange>
                </w:pPr>
                <w:del w:id="401" w:author="Stuart McLarnon (NESO)" w:date="2025-07-02T14:02:00Z" w16du:dateUtc="2025-07-02T13:02:00Z">
                  <w:r w:rsidRPr="00A74E76" w:rsidDel="00EE41C3">
                    <w:rPr>
                      <w:rFonts w:ascii="Poppins" w:eastAsia="Aptos" w:hAnsi="Poppins" w:cs="Poppins"/>
                    </w:rPr>
                    <w:delText xml:space="preserve">                   for historic NETS minimum demand</w:delText>
                  </w:r>
                </w:del>
              </w:p>
              <w:p w14:paraId="17E94F98" w14:textId="4C90B59B" w:rsidR="00A74E76" w:rsidRPr="00A74E76" w:rsidDel="00EE41C3" w:rsidRDefault="00A74E76">
                <w:pPr>
                  <w:rPr>
                    <w:del w:id="402" w:author="Stuart McLarnon (NESO)" w:date="2025-07-02T14:02:00Z" w16du:dateUtc="2025-07-02T13:02:00Z"/>
                    <w:rFonts w:ascii="Poppins" w:eastAsia="Aptos" w:hAnsi="Poppins" w:cs="Poppins"/>
                  </w:rPr>
                  <w:pPrChange w:id="403" w:author="Stuart McLarnon (NESO)" w:date="2025-07-02T14:02:00Z" w16du:dateUtc="2025-07-02T13:02:00Z">
                    <w:pPr>
                      <w:spacing w:after="0"/>
                      <w:jc w:val="both"/>
                    </w:pPr>
                  </w:pPrChange>
                </w:pPr>
                <w:del w:id="404" w:author="Stuart McLarnon (NESO)" w:date="2025-07-02T14:02:00Z" w16du:dateUtc="2025-07-02T13:02:00Z">
                  <w:r w:rsidRPr="00A74E76" w:rsidDel="00EE41C3">
                    <w:rPr>
                      <w:rFonts w:ascii="Poppins" w:eastAsia="Aptos" w:hAnsi="Poppins" w:cs="Poppins"/>
                    </w:rPr>
                    <w:delText>Week 28: Solved Subtransmission PSM</w:delText>
                  </w:r>
                </w:del>
              </w:p>
              <w:p w14:paraId="6C9F376F" w14:textId="52A3CA9C" w:rsidR="00A74E76" w:rsidRPr="00A74E76" w:rsidDel="00EE41C3" w:rsidRDefault="00A74E76">
                <w:pPr>
                  <w:rPr>
                    <w:del w:id="405" w:author="Stuart McLarnon (NESO)" w:date="2025-07-02T14:02:00Z" w16du:dateUtc="2025-07-02T13:02:00Z"/>
                    <w:rFonts w:ascii="Poppins" w:eastAsia="Aptos" w:hAnsi="Poppins" w:cs="Poppins"/>
                  </w:rPr>
                  <w:pPrChange w:id="406" w:author="Stuart McLarnon (NESO)" w:date="2025-07-02T14:02:00Z" w16du:dateUtc="2025-07-02T13:02:00Z">
                    <w:pPr>
                      <w:spacing w:after="0"/>
                      <w:jc w:val="both"/>
                    </w:pPr>
                  </w:pPrChange>
                </w:pPr>
                <w:del w:id="407" w:author="Stuart McLarnon (NESO)" w:date="2025-07-02T14:02:00Z" w16du:dateUtc="2025-07-02T13:02:00Z">
                  <w:r w:rsidRPr="00A74E76" w:rsidDel="00EE41C3">
                    <w:rPr>
                      <w:rFonts w:ascii="Poppins" w:eastAsia="Aptos" w:hAnsi="Poppins" w:cs="Poppins"/>
                    </w:rPr>
                    <w:delText xml:space="preserve">                     for historic NETS peak demand</w:delText>
                  </w:r>
                </w:del>
              </w:p>
            </w:tc>
            <w:tc>
              <w:tcPr>
                <w:tcW w:w="3067"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31E8686" w14:textId="5F86BDE5" w:rsidR="00A74E76" w:rsidRPr="00A74E76" w:rsidDel="00EE41C3" w:rsidRDefault="00A74E76">
                <w:pPr>
                  <w:rPr>
                    <w:del w:id="408" w:author="Stuart McLarnon (NESO)" w:date="2025-07-02T14:02:00Z" w16du:dateUtc="2025-07-02T13:02:00Z"/>
                    <w:rFonts w:ascii="Poppins" w:eastAsia="Aptos" w:hAnsi="Poppins" w:cs="Poppins"/>
                  </w:rPr>
                  <w:pPrChange w:id="409" w:author="Stuart McLarnon (NESO)" w:date="2025-07-02T14:02:00Z" w16du:dateUtc="2025-07-02T13:02:00Z">
                    <w:pPr>
                      <w:spacing w:after="0"/>
                    </w:pPr>
                  </w:pPrChange>
                </w:pPr>
                <w:del w:id="410" w:author="Stuart McLarnon (NESO)" w:date="2025-07-02T14:02:00Z" w16du:dateUtc="2025-07-02T13:02:00Z">
                  <w:r w:rsidRPr="00A74E76" w:rsidDel="00EE41C3">
                    <w:rPr>
                      <w:rFonts w:ascii="Poppins" w:eastAsia="Aptos" w:hAnsi="Poppins" w:cs="Poppins"/>
                    </w:rPr>
                    <w:delText>Evaluation of Transmission Impact assessment:</w:delText>
                  </w:r>
                </w:del>
              </w:p>
              <w:p w14:paraId="351B9D6B" w14:textId="7A787678" w:rsidR="00A74E76" w:rsidRPr="00A74E76" w:rsidDel="00EE41C3" w:rsidRDefault="00A74E76">
                <w:pPr>
                  <w:rPr>
                    <w:del w:id="411" w:author="Stuart McLarnon (NESO)" w:date="2025-07-02T14:02:00Z" w16du:dateUtc="2025-07-02T13:02:00Z"/>
                    <w:rFonts w:ascii="Poppins" w:eastAsia="Aptos" w:hAnsi="Poppins" w:cs="Poppins"/>
                  </w:rPr>
                  <w:pPrChange w:id="412" w:author="Stuart McLarnon (NESO)" w:date="2025-07-02T14:02:00Z" w16du:dateUtc="2025-07-02T13:02:00Z">
                    <w:pPr>
                      <w:spacing w:after="0"/>
                    </w:pPr>
                  </w:pPrChange>
                </w:pPr>
                <w:del w:id="413" w:author="Stuart McLarnon (NESO)" w:date="2025-07-02T14:02:00Z" w16du:dateUtc="2025-07-02T13:02:00Z">
                  <w:r w:rsidRPr="00A74E76" w:rsidDel="00EE41C3">
                    <w:rPr>
                      <w:rFonts w:ascii="Poppins" w:eastAsia="Aptos" w:hAnsi="Poppins" w:cs="Poppins"/>
                    </w:rPr>
                    <w:delText>Planned connections and updated network development projects</w:delText>
                  </w:r>
                </w:del>
              </w:p>
            </w:tc>
          </w:tr>
          <w:tr w:rsidR="00A74E76" w:rsidRPr="00A74E76" w:rsidDel="00EE41C3" w14:paraId="4E561D2E" w14:textId="13D00401">
            <w:trPr>
              <w:trHeight w:val="300"/>
              <w:jc w:val="center"/>
              <w:del w:id="414" w:author="Stuart McLarnon (NESO)" w:date="2025-07-02T14:02:00Z"/>
            </w:trPr>
            <w:tc>
              <w:tcPr>
                <w:tcW w:w="562" w:type="dxa"/>
                <w:vMerge/>
                <w:vAlign w:val="center"/>
              </w:tcPr>
              <w:p w14:paraId="769898FC" w14:textId="30167C38" w:rsidR="00A74E76" w:rsidRPr="00A74E76" w:rsidDel="00EE41C3" w:rsidRDefault="00A74E76" w:rsidP="006F0A14">
                <w:pPr>
                  <w:rPr>
                    <w:del w:id="415" w:author="Stuart McLarnon (NESO)" w:date="2025-07-02T14:02:00Z" w16du:dateUtc="2025-07-02T13:02:00Z"/>
                    <w:rFonts w:ascii="Poppins" w:hAnsi="Poppins" w:cs="Poppins"/>
                  </w:rPr>
                </w:pPr>
              </w:p>
            </w:tc>
            <w:tc>
              <w:tcPr>
                <w:tcW w:w="851" w:type="dxa"/>
                <w:tcBorders>
                  <w:top w:val="single" w:sz="8" w:space="0" w:color="auto"/>
                  <w:left w:val="nil"/>
                  <w:bottom w:val="single" w:sz="8" w:space="0" w:color="A6A6A6" w:themeColor="background1" w:themeShade="A6"/>
                  <w:right w:val="single" w:sz="8" w:space="0" w:color="auto"/>
                </w:tcBorders>
                <w:tcMar>
                  <w:top w:w="57" w:type="dxa"/>
                  <w:left w:w="57" w:type="dxa"/>
                  <w:bottom w:w="57" w:type="dxa"/>
                  <w:right w:w="57" w:type="dxa"/>
                </w:tcMar>
              </w:tcPr>
              <w:p w14:paraId="5731F4B4" w14:textId="77FF0112" w:rsidR="00A74E76" w:rsidRPr="00A74E76" w:rsidDel="00EE41C3" w:rsidRDefault="00A74E76">
                <w:pPr>
                  <w:rPr>
                    <w:del w:id="416" w:author="Stuart McLarnon (NESO)" w:date="2025-07-02T14:02:00Z" w16du:dateUtc="2025-07-02T13:02:00Z"/>
                    <w:rFonts w:ascii="Poppins" w:eastAsia="Aptos" w:hAnsi="Poppins" w:cs="Poppins"/>
                  </w:rPr>
                  <w:pPrChange w:id="417" w:author="Stuart McLarnon (NESO)" w:date="2025-07-02T14:02:00Z" w16du:dateUtc="2025-07-02T13:02:00Z">
                    <w:pPr>
                      <w:spacing w:after="0"/>
                      <w:jc w:val="both"/>
                    </w:pPr>
                  </w:pPrChange>
                </w:pPr>
                <w:del w:id="418" w:author="Stuart McLarnon (NESO)" w:date="2025-07-02T14:02:00Z" w16du:dateUtc="2025-07-02T13:02:00Z">
                  <w:r w:rsidRPr="00A74E76" w:rsidDel="00EE41C3">
                    <w:rPr>
                      <w:rFonts w:ascii="Poppins" w:eastAsia="Aptos" w:hAnsi="Poppins" w:cs="Poppins"/>
                    </w:rPr>
                    <w:delText>Tabular</w:delText>
                  </w:r>
                </w:del>
              </w:p>
            </w:tc>
            <w:tc>
              <w:tcPr>
                <w:tcW w:w="45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28592A8" w14:textId="7DCAC2F1" w:rsidR="00A74E76" w:rsidRPr="00A74E76" w:rsidDel="00EE41C3" w:rsidRDefault="00A74E76">
                <w:pPr>
                  <w:rPr>
                    <w:del w:id="419" w:author="Stuart McLarnon (NESO)" w:date="2025-07-02T14:02:00Z" w16du:dateUtc="2025-07-02T13:02:00Z"/>
                    <w:rFonts w:ascii="Poppins" w:eastAsia="Aptos" w:hAnsi="Poppins" w:cs="Poppins"/>
                  </w:rPr>
                  <w:pPrChange w:id="420" w:author="Stuart McLarnon (NESO)" w:date="2025-07-02T14:02:00Z" w16du:dateUtc="2025-07-02T13:02:00Z">
                    <w:pPr>
                      <w:spacing w:after="0"/>
                      <w:jc w:val="both"/>
                    </w:pPr>
                  </w:pPrChange>
                </w:pPr>
                <w:del w:id="421" w:author="Stuart McLarnon (NESO)" w:date="2025-07-02T14:02:00Z" w16du:dateUtc="2025-07-02T13:02:00Z">
                  <w:r w:rsidRPr="00A74E76" w:rsidDel="00EE41C3">
                    <w:rPr>
                      <w:rFonts w:ascii="Poppins" w:eastAsia="Aptos" w:hAnsi="Poppins" w:cs="Poppins"/>
                    </w:rPr>
                    <w:delText xml:space="preserve">Week 2: Schedules:  21C, 21D, 21E, 23, 24, 25 &amp; 26Week 28: Schedules: 21A, 21B, 22, 23, 27A, 27B, 27C, 28, 29A, 29B, 29C, 30A &amp; 30B  </w:delText>
                  </w:r>
                </w:del>
              </w:p>
            </w:tc>
            <w:tc>
              <w:tcPr>
                <w:tcW w:w="3067"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957F4C6" w14:textId="76AADC3D" w:rsidR="00A74E76" w:rsidRPr="00A74E76" w:rsidDel="00EE41C3" w:rsidRDefault="00A74E76">
                <w:pPr>
                  <w:rPr>
                    <w:del w:id="422" w:author="Stuart McLarnon (NESO)" w:date="2025-07-02T14:02:00Z" w16du:dateUtc="2025-07-02T13:02:00Z"/>
                    <w:rFonts w:ascii="Poppins" w:eastAsia="Aptos" w:hAnsi="Poppins" w:cs="Poppins"/>
                  </w:rPr>
                  <w:pPrChange w:id="423" w:author="Stuart McLarnon (NESO)" w:date="2025-07-02T14:02:00Z" w16du:dateUtc="2025-07-02T13:02:00Z">
                    <w:pPr>
                      <w:spacing w:after="0"/>
                    </w:pPr>
                  </w:pPrChange>
                </w:pPr>
                <w:del w:id="424" w:author="Stuart McLarnon (NESO)" w:date="2025-07-02T14:02:00Z" w16du:dateUtc="2025-07-02T13:02:00Z">
                  <w:r w:rsidRPr="00A74E76" w:rsidDel="00EE41C3">
                    <w:rPr>
                      <w:rFonts w:ascii="Poppins" w:eastAsia="Aptos" w:hAnsi="Poppins" w:cs="Poppins"/>
                    </w:rPr>
                    <w:delText xml:space="preserve"> </w:delText>
                  </w:r>
                </w:del>
              </w:p>
            </w:tc>
          </w:tr>
          <w:tr w:rsidR="00A74E76" w:rsidRPr="008A3DAF" w:rsidDel="00EE41C3" w14:paraId="3DE812AF" w14:textId="09FB16DC">
            <w:trPr>
              <w:trHeight w:val="390"/>
              <w:jc w:val="center"/>
              <w:del w:id="425" w:author="Stuart McLarnon (NESO)" w:date="2025-07-02T14:02:00Z"/>
            </w:trPr>
            <w:tc>
              <w:tcPr>
                <w:tcW w:w="562" w:type="dxa"/>
                <w:vMerge/>
                <w:vAlign w:val="center"/>
              </w:tcPr>
              <w:p w14:paraId="58AA51F7" w14:textId="2E3646F2" w:rsidR="00A74E76" w:rsidRPr="00A74E76" w:rsidDel="00EE41C3" w:rsidRDefault="00A74E76" w:rsidP="006F0A14">
                <w:pPr>
                  <w:rPr>
                    <w:del w:id="426" w:author="Stuart McLarnon (NESO)" w:date="2025-07-02T14:02:00Z" w16du:dateUtc="2025-07-02T13:02:00Z"/>
                    <w:rFonts w:ascii="Poppins" w:hAnsi="Poppins" w:cs="Poppins"/>
                  </w:rPr>
                </w:pPr>
              </w:p>
            </w:tc>
            <w:tc>
              <w:tcPr>
                <w:tcW w:w="851" w:type="dxa"/>
                <w:tcBorders>
                  <w:top w:val="single" w:sz="8" w:space="0" w:color="A6A6A6" w:themeColor="background1" w:themeShade="A6"/>
                  <w:left w:val="nil"/>
                  <w:bottom w:val="single" w:sz="8" w:space="0" w:color="auto"/>
                  <w:right w:val="single" w:sz="8" w:space="0" w:color="auto"/>
                </w:tcBorders>
                <w:tcMar>
                  <w:top w:w="57" w:type="dxa"/>
                  <w:left w:w="57" w:type="dxa"/>
                  <w:bottom w:w="57" w:type="dxa"/>
                  <w:right w:w="57" w:type="dxa"/>
                </w:tcMar>
              </w:tcPr>
              <w:p w14:paraId="19174BEC" w14:textId="5B0A57BD" w:rsidR="00A74E76" w:rsidRPr="00A74E76" w:rsidDel="00EE41C3" w:rsidRDefault="00A74E76">
                <w:pPr>
                  <w:rPr>
                    <w:del w:id="427" w:author="Stuart McLarnon (NESO)" w:date="2025-07-02T14:02:00Z" w16du:dateUtc="2025-07-02T13:02:00Z"/>
                    <w:rFonts w:ascii="Poppins" w:eastAsia="Aptos" w:hAnsi="Poppins" w:cs="Poppins"/>
                  </w:rPr>
                  <w:pPrChange w:id="428" w:author="Stuart McLarnon (NESO)" w:date="2025-07-02T14:02:00Z" w16du:dateUtc="2025-07-02T13:02:00Z">
                    <w:pPr>
                      <w:spacing w:after="0"/>
                      <w:jc w:val="both"/>
                    </w:pPr>
                  </w:pPrChange>
                </w:pPr>
                <w:del w:id="429" w:author="Stuart McLarnon (NESO)" w:date="2025-07-02T14:02:00Z" w16du:dateUtc="2025-07-02T13:02:00Z">
                  <w:r w:rsidRPr="00A74E76" w:rsidDel="00EE41C3">
                    <w:rPr>
                      <w:rFonts w:ascii="Poppins" w:eastAsia="Aptos" w:hAnsi="Poppins" w:cs="Poppins"/>
                    </w:rPr>
                    <w:delText>Narrative</w:delText>
                  </w:r>
                </w:del>
              </w:p>
            </w:tc>
            <w:tc>
              <w:tcPr>
                <w:tcW w:w="45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2DC85262" w14:textId="2090D627" w:rsidR="00A74E76" w:rsidRPr="008A3DAF" w:rsidDel="00EE41C3" w:rsidRDefault="00A74E76">
                <w:pPr>
                  <w:rPr>
                    <w:del w:id="430" w:author="Stuart McLarnon (NESO)" w:date="2025-07-02T14:02:00Z" w16du:dateUtc="2025-07-02T13:02:00Z"/>
                    <w:rFonts w:ascii="Poppins" w:eastAsia="Aptos" w:hAnsi="Poppins" w:cs="Poppins"/>
                    <w:lang w:val="it-IT"/>
                    <w:rPrChange w:id="431" w:author="Catia Gomes (NESO)" w:date="2025-06-25T11:40:00Z" w16du:dateUtc="2025-06-25T10:40:00Z">
                      <w:rPr>
                        <w:del w:id="432" w:author="Stuart McLarnon (NESO)" w:date="2025-07-02T14:02:00Z" w16du:dateUtc="2025-07-02T13:02:00Z"/>
                        <w:rFonts w:ascii="Poppins" w:eastAsia="Aptos" w:hAnsi="Poppins" w:cs="Poppins"/>
                      </w:rPr>
                    </w:rPrChange>
                  </w:rPr>
                  <w:pPrChange w:id="433" w:author="Stuart McLarnon (NESO)" w:date="2025-07-02T14:02:00Z" w16du:dateUtc="2025-07-02T13:02:00Z">
                    <w:pPr>
                      <w:spacing w:after="0"/>
                      <w:jc w:val="both"/>
                    </w:pPr>
                  </w:pPrChange>
                </w:pPr>
                <w:del w:id="434" w:author="Stuart McLarnon (NESO)" w:date="2025-07-02T14:02:00Z" w16du:dateUtc="2025-07-02T13:02:00Z">
                  <w:r w:rsidRPr="008A3DAF" w:rsidDel="00EE41C3">
                    <w:rPr>
                      <w:rFonts w:ascii="Poppins" w:eastAsia="Aptos" w:hAnsi="Poppins" w:cs="Poppins"/>
                      <w:lang w:val="it-IT"/>
                      <w:rPrChange w:id="435" w:author="Catia Gomes (NESO)" w:date="2025-06-25T11:40:00Z" w16du:dateUtc="2025-06-25T10:40:00Z">
                        <w:rPr>
                          <w:rFonts w:ascii="Poppins" w:eastAsia="Aptos" w:hAnsi="Poppins" w:cs="Poppins"/>
                        </w:rPr>
                      </w:rPrChange>
                    </w:rPr>
                    <w:delText>Week 2: PSM Scenario Document/PSM Change Document</w:delText>
                  </w:r>
                </w:del>
              </w:p>
              <w:p w14:paraId="790D5589" w14:textId="5AE9943C" w:rsidR="00A74E76" w:rsidRPr="008A3DAF" w:rsidDel="00EE41C3" w:rsidRDefault="00A74E76">
                <w:pPr>
                  <w:rPr>
                    <w:del w:id="436" w:author="Stuart McLarnon (NESO)" w:date="2025-07-02T14:02:00Z" w16du:dateUtc="2025-07-02T13:02:00Z"/>
                    <w:rFonts w:ascii="Poppins" w:eastAsia="Aptos" w:hAnsi="Poppins" w:cs="Poppins"/>
                    <w:lang w:val="it-IT"/>
                    <w:rPrChange w:id="437" w:author="Catia Gomes (NESO)" w:date="2025-06-25T11:40:00Z" w16du:dateUtc="2025-06-25T10:40:00Z">
                      <w:rPr>
                        <w:del w:id="438" w:author="Stuart McLarnon (NESO)" w:date="2025-07-02T14:02:00Z" w16du:dateUtc="2025-07-02T13:02:00Z"/>
                        <w:rFonts w:ascii="Poppins" w:eastAsia="Aptos" w:hAnsi="Poppins" w:cs="Poppins"/>
                      </w:rPr>
                    </w:rPrChange>
                  </w:rPr>
                  <w:pPrChange w:id="439" w:author="Stuart McLarnon (NESO)" w:date="2025-07-02T14:02:00Z" w16du:dateUtc="2025-07-02T13:02:00Z">
                    <w:pPr>
                      <w:spacing w:after="0"/>
                      <w:jc w:val="both"/>
                    </w:pPr>
                  </w:pPrChange>
                </w:pPr>
                <w:del w:id="440" w:author="Stuart McLarnon (NESO)" w:date="2025-07-02T14:02:00Z" w16du:dateUtc="2025-07-02T13:02:00Z">
                  <w:r w:rsidRPr="008A3DAF" w:rsidDel="00EE41C3">
                    <w:rPr>
                      <w:rFonts w:ascii="Poppins" w:eastAsia="Aptos" w:hAnsi="Poppins" w:cs="Poppins"/>
                      <w:lang w:val="it-IT"/>
                      <w:rPrChange w:id="441" w:author="Catia Gomes (NESO)" w:date="2025-06-25T11:40:00Z" w16du:dateUtc="2025-06-25T10:40:00Z">
                        <w:rPr>
                          <w:rFonts w:ascii="Poppins" w:eastAsia="Aptos" w:hAnsi="Poppins" w:cs="Poppins"/>
                        </w:rPr>
                      </w:rPrChange>
                    </w:rPr>
                    <w:delText>Week 28: PSM Scenario Document/PSM Change Document</w:delText>
                  </w:r>
                </w:del>
              </w:p>
            </w:tc>
            <w:tc>
              <w:tcPr>
                <w:tcW w:w="3067"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F97641B" w14:textId="6FA78DE2" w:rsidR="00A74E76" w:rsidRPr="008A3DAF" w:rsidDel="00EE41C3" w:rsidRDefault="00A74E76">
                <w:pPr>
                  <w:rPr>
                    <w:del w:id="442" w:author="Stuart McLarnon (NESO)" w:date="2025-07-02T14:02:00Z" w16du:dateUtc="2025-07-02T13:02:00Z"/>
                    <w:rFonts w:ascii="Poppins" w:eastAsia="Aptos" w:hAnsi="Poppins" w:cs="Poppins"/>
                    <w:lang w:val="it-IT"/>
                    <w:rPrChange w:id="443" w:author="Catia Gomes (NESO)" w:date="2025-06-25T11:40:00Z" w16du:dateUtc="2025-06-25T10:40:00Z">
                      <w:rPr>
                        <w:del w:id="444" w:author="Stuart McLarnon (NESO)" w:date="2025-07-02T14:02:00Z" w16du:dateUtc="2025-07-02T13:02:00Z"/>
                        <w:rFonts w:ascii="Poppins" w:eastAsia="Aptos" w:hAnsi="Poppins" w:cs="Poppins"/>
                      </w:rPr>
                    </w:rPrChange>
                  </w:rPr>
                  <w:pPrChange w:id="445" w:author="Stuart McLarnon (NESO)" w:date="2025-07-02T14:02:00Z" w16du:dateUtc="2025-07-02T13:02:00Z">
                    <w:pPr>
                      <w:spacing w:after="0"/>
                    </w:pPr>
                  </w:pPrChange>
                </w:pPr>
                <w:del w:id="446" w:author="Stuart McLarnon (NESO)" w:date="2025-07-02T14:02:00Z" w16du:dateUtc="2025-07-02T13:02:00Z">
                  <w:r w:rsidRPr="008A3DAF" w:rsidDel="00EE41C3">
                    <w:rPr>
                      <w:rFonts w:ascii="Poppins" w:eastAsia="Aptos" w:hAnsi="Poppins" w:cs="Poppins"/>
                      <w:lang w:val="it-IT"/>
                      <w:rPrChange w:id="447" w:author="Catia Gomes (NESO)" w:date="2025-06-25T11:40:00Z" w16du:dateUtc="2025-06-25T10:40:00Z">
                        <w:rPr>
                          <w:rFonts w:ascii="Poppins" w:eastAsia="Aptos" w:hAnsi="Poppins" w:cs="Poppins"/>
                        </w:rPr>
                      </w:rPrChange>
                    </w:rPr>
                    <w:delText xml:space="preserve"> </w:delText>
                  </w:r>
                </w:del>
              </w:p>
            </w:tc>
          </w:tr>
          <w:tr w:rsidR="00A74E76" w:rsidRPr="00A74E76" w:rsidDel="00EE41C3" w14:paraId="54FF9C49" w14:textId="6DA19002">
            <w:trPr>
              <w:trHeight w:val="300"/>
              <w:jc w:val="center"/>
              <w:del w:id="448" w:author="Stuart McLarnon (NESO)" w:date="2025-07-02T14:02:00Z"/>
            </w:trPr>
            <w:tc>
              <w:tcPr>
                <w:tcW w:w="562" w:type="dxa"/>
                <w:vMerge w:val="restart"/>
                <w:tcBorders>
                  <w:top w:val="nil"/>
                  <w:left w:val="single" w:sz="8" w:space="0" w:color="auto"/>
                  <w:bottom w:val="single" w:sz="8" w:space="0" w:color="auto"/>
                  <w:right w:val="single" w:sz="8" w:space="0" w:color="auto"/>
                </w:tcBorders>
                <w:tcMar>
                  <w:top w:w="57" w:type="dxa"/>
                  <w:left w:w="57" w:type="dxa"/>
                  <w:bottom w:w="57" w:type="dxa"/>
                  <w:right w:w="57" w:type="dxa"/>
                </w:tcMar>
              </w:tcPr>
              <w:p w14:paraId="0B21AA3B" w14:textId="5FBCD3A4" w:rsidR="00A74E76" w:rsidRPr="008A3DAF" w:rsidDel="00EE41C3" w:rsidRDefault="00A74E76">
                <w:pPr>
                  <w:rPr>
                    <w:del w:id="449" w:author="Stuart McLarnon (NESO)" w:date="2025-07-02T14:02:00Z" w16du:dateUtc="2025-07-02T13:02:00Z"/>
                    <w:rFonts w:ascii="Poppins" w:eastAsia="Aptos" w:hAnsi="Poppins" w:cs="Poppins"/>
                    <w:lang w:val="it-IT"/>
                    <w:rPrChange w:id="450" w:author="Catia Gomes (NESO)" w:date="2025-06-25T11:40:00Z" w16du:dateUtc="2025-06-25T10:40:00Z">
                      <w:rPr>
                        <w:del w:id="451" w:author="Stuart McLarnon (NESO)" w:date="2025-07-02T14:02:00Z" w16du:dateUtc="2025-07-02T13:02:00Z"/>
                        <w:rFonts w:ascii="Poppins" w:eastAsia="Aptos" w:hAnsi="Poppins" w:cs="Poppins"/>
                      </w:rPr>
                    </w:rPrChange>
                  </w:rPr>
                  <w:pPrChange w:id="452" w:author="Stuart McLarnon (NESO)" w:date="2025-07-02T14:02:00Z" w16du:dateUtc="2025-07-02T13:02:00Z">
                    <w:pPr>
                      <w:spacing w:after="0"/>
                      <w:jc w:val="both"/>
                    </w:pPr>
                  </w:pPrChange>
                </w:pPr>
                <w:del w:id="453" w:author="Stuart McLarnon (NESO)" w:date="2025-07-02T14:02:00Z" w16du:dateUtc="2025-07-02T13:02:00Z">
                  <w:r w:rsidRPr="008A3DAF" w:rsidDel="00EE41C3">
                    <w:rPr>
                      <w:rFonts w:ascii="Poppins" w:eastAsia="Aptos" w:hAnsi="Poppins" w:cs="Poppins"/>
                      <w:lang w:val="it-IT"/>
                      <w:rPrChange w:id="454" w:author="Catia Gomes (NESO)" w:date="2025-06-25T11:40:00Z" w16du:dateUtc="2025-06-25T10:40:00Z">
                        <w:rPr>
                          <w:rFonts w:ascii="Poppins" w:eastAsia="Aptos" w:hAnsi="Poppins" w:cs="Poppins"/>
                        </w:rPr>
                      </w:rPrChange>
                    </w:rPr>
                    <w:delText xml:space="preserve"> </w:delText>
                  </w:r>
                </w:del>
              </w:p>
              <w:p w14:paraId="258C4711" w14:textId="08FA06D6" w:rsidR="00A74E76" w:rsidRPr="008A3DAF" w:rsidDel="00EE41C3" w:rsidRDefault="00A74E76">
                <w:pPr>
                  <w:rPr>
                    <w:del w:id="455" w:author="Stuart McLarnon (NESO)" w:date="2025-07-02T14:02:00Z" w16du:dateUtc="2025-07-02T13:02:00Z"/>
                    <w:rFonts w:ascii="Poppins" w:eastAsia="Aptos" w:hAnsi="Poppins" w:cs="Poppins"/>
                    <w:lang w:val="it-IT"/>
                    <w:rPrChange w:id="456" w:author="Catia Gomes (NESO)" w:date="2025-06-25T11:40:00Z" w16du:dateUtc="2025-06-25T10:40:00Z">
                      <w:rPr>
                        <w:del w:id="457" w:author="Stuart McLarnon (NESO)" w:date="2025-07-02T14:02:00Z" w16du:dateUtc="2025-07-02T13:02:00Z"/>
                        <w:rFonts w:ascii="Poppins" w:eastAsia="Aptos" w:hAnsi="Poppins" w:cs="Poppins"/>
                      </w:rPr>
                    </w:rPrChange>
                  </w:rPr>
                  <w:pPrChange w:id="458" w:author="Stuart McLarnon (NESO)" w:date="2025-07-02T14:02:00Z" w16du:dateUtc="2025-07-02T13:02:00Z">
                    <w:pPr>
                      <w:spacing w:after="0"/>
                      <w:jc w:val="both"/>
                    </w:pPr>
                  </w:pPrChange>
                </w:pPr>
                <w:del w:id="459" w:author="Stuart McLarnon (NESO)" w:date="2025-07-02T14:02:00Z" w16du:dateUtc="2025-07-02T13:02:00Z">
                  <w:r w:rsidRPr="008A3DAF" w:rsidDel="00EE41C3">
                    <w:rPr>
                      <w:rFonts w:ascii="Poppins" w:eastAsia="Aptos" w:hAnsi="Poppins" w:cs="Poppins"/>
                      <w:lang w:val="it-IT"/>
                      <w:rPrChange w:id="460" w:author="Catia Gomes (NESO)" w:date="2025-06-25T11:40:00Z" w16du:dateUtc="2025-06-25T10:40:00Z">
                        <w:rPr>
                          <w:rFonts w:ascii="Poppins" w:eastAsia="Aptos" w:hAnsi="Poppins" w:cs="Poppins"/>
                        </w:rPr>
                      </w:rPrChange>
                    </w:rPr>
                    <w:delText xml:space="preserve"> </w:delText>
                  </w:r>
                </w:del>
              </w:p>
              <w:p w14:paraId="118F2268" w14:textId="39CCBA1D" w:rsidR="00A74E76" w:rsidRPr="008A3DAF" w:rsidDel="00EE41C3" w:rsidRDefault="00A74E76">
                <w:pPr>
                  <w:rPr>
                    <w:del w:id="461" w:author="Stuart McLarnon (NESO)" w:date="2025-07-02T14:02:00Z" w16du:dateUtc="2025-07-02T13:02:00Z"/>
                    <w:rFonts w:ascii="Poppins" w:eastAsia="Aptos" w:hAnsi="Poppins" w:cs="Poppins"/>
                    <w:lang w:val="it-IT"/>
                    <w:rPrChange w:id="462" w:author="Catia Gomes (NESO)" w:date="2025-06-25T11:40:00Z" w16du:dateUtc="2025-06-25T10:40:00Z">
                      <w:rPr>
                        <w:del w:id="463" w:author="Stuart McLarnon (NESO)" w:date="2025-07-02T14:02:00Z" w16du:dateUtc="2025-07-02T13:02:00Z"/>
                        <w:rFonts w:ascii="Poppins" w:eastAsia="Aptos" w:hAnsi="Poppins" w:cs="Poppins"/>
                      </w:rPr>
                    </w:rPrChange>
                  </w:rPr>
                  <w:pPrChange w:id="464" w:author="Stuart McLarnon (NESO)" w:date="2025-07-02T14:02:00Z" w16du:dateUtc="2025-07-02T13:02:00Z">
                    <w:pPr>
                      <w:spacing w:after="0"/>
                      <w:jc w:val="both"/>
                    </w:pPr>
                  </w:pPrChange>
                </w:pPr>
                <w:del w:id="465" w:author="Stuart McLarnon (NESO)" w:date="2025-07-02T14:02:00Z" w16du:dateUtc="2025-07-02T13:02:00Z">
                  <w:r w:rsidRPr="008A3DAF" w:rsidDel="00EE41C3">
                    <w:rPr>
                      <w:rFonts w:ascii="Poppins" w:eastAsia="Aptos" w:hAnsi="Poppins" w:cs="Poppins"/>
                      <w:lang w:val="it-IT"/>
                      <w:rPrChange w:id="466" w:author="Catia Gomes (NESO)" w:date="2025-06-25T11:40:00Z" w16du:dateUtc="2025-06-25T10:40:00Z">
                        <w:rPr>
                          <w:rFonts w:ascii="Poppins" w:eastAsia="Aptos" w:hAnsi="Poppins" w:cs="Poppins"/>
                        </w:rPr>
                      </w:rPrChange>
                    </w:rPr>
                    <w:delText xml:space="preserve"> </w:delText>
                  </w:r>
                </w:del>
              </w:p>
              <w:p w14:paraId="3B27B158" w14:textId="4BC21DF1" w:rsidR="00A74E76" w:rsidRPr="008A3DAF" w:rsidDel="00EE41C3" w:rsidRDefault="00A74E76">
                <w:pPr>
                  <w:rPr>
                    <w:del w:id="467" w:author="Stuart McLarnon (NESO)" w:date="2025-07-02T14:02:00Z" w16du:dateUtc="2025-07-02T13:02:00Z"/>
                    <w:rFonts w:ascii="Poppins" w:eastAsia="Aptos" w:hAnsi="Poppins" w:cs="Poppins"/>
                    <w:lang w:val="it-IT"/>
                    <w:rPrChange w:id="468" w:author="Catia Gomes (NESO)" w:date="2025-06-25T11:40:00Z" w16du:dateUtc="2025-06-25T10:40:00Z">
                      <w:rPr>
                        <w:del w:id="469" w:author="Stuart McLarnon (NESO)" w:date="2025-07-02T14:02:00Z" w16du:dateUtc="2025-07-02T13:02:00Z"/>
                        <w:rFonts w:ascii="Poppins" w:eastAsia="Aptos" w:hAnsi="Poppins" w:cs="Poppins"/>
                      </w:rPr>
                    </w:rPrChange>
                  </w:rPr>
                  <w:pPrChange w:id="470" w:author="Stuart McLarnon (NESO)" w:date="2025-07-02T14:02:00Z" w16du:dateUtc="2025-07-02T13:02:00Z">
                    <w:pPr>
                      <w:spacing w:after="0"/>
                      <w:jc w:val="both"/>
                    </w:pPr>
                  </w:pPrChange>
                </w:pPr>
                <w:del w:id="471" w:author="Stuart McLarnon (NESO)" w:date="2025-07-02T14:02:00Z" w16du:dateUtc="2025-07-02T13:02:00Z">
                  <w:r w:rsidRPr="008A3DAF" w:rsidDel="00EE41C3">
                    <w:rPr>
                      <w:rFonts w:ascii="Poppins" w:eastAsia="Aptos" w:hAnsi="Poppins" w:cs="Poppins"/>
                      <w:lang w:val="it-IT"/>
                      <w:rPrChange w:id="472" w:author="Catia Gomes (NESO)" w:date="2025-06-25T11:40:00Z" w16du:dateUtc="2025-06-25T10:40:00Z">
                        <w:rPr>
                          <w:rFonts w:ascii="Poppins" w:eastAsia="Aptos" w:hAnsi="Poppins" w:cs="Poppins"/>
                        </w:rPr>
                      </w:rPrChange>
                    </w:rPr>
                    <w:delText xml:space="preserve"> </w:delText>
                  </w:r>
                </w:del>
              </w:p>
            </w:tc>
            <w:tc>
              <w:tcPr>
                <w:tcW w:w="851"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CCB5455" w14:textId="71038748" w:rsidR="00A74E76" w:rsidRPr="008A3DAF" w:rsidDel="00EE41C3" w:rsidRDefault="00A74E76">
                <w:pPr>
                  <w:rPr>
                    <w:del w:id="473" w:author="Stuart McLarnon (NESO)" w:date="2025-07-02T14:02:00Z" w16du:dateUtc="2025-07-02T13:02:00Z"/>
                    <w:rFonts w:ascii="Poppins" w:hAnsi="Poppins" w:cs="Poppins"/>
                    <w:lang w:val="it-IT"/>
                    <w:rPrChange w:id="474" w:author="Catia Gomes (NESO)" w:date="2025-06-25T11:40:00Z" w16du:dateUtc="2025-06-25T10:40:00Z">
                      <w:rPr>
                        <w:del w:id="475" w:author="Stuart McLarnon (NESO)" w:date="2025-07-02T14:02:00Z" w16du:dateUtc="2025-07-02T13:02:00Z"/>
                        <w:rFonts w:ascii="Poppins" w:hAnsi="Poppins" w:cs="Poppins"/>
                      </w:rPr>
                    </w:rPrChange>
                  </w:rPr>
                  <w:pPrChange w:id="476" w:author="Stuart McLarnon (NESO)" w:date="2025-07-02T14:02:00Z" w16du:dateUtc="2025-07-02T13:02:00Z">
                    <w:pPr>
                      <w:spacing w:after="0"/>
                    </w:pPr>
                  </w:pPrChange>
                </w:pPr>
              </w:p>
              <w:p w14:paraId="1F6F3924" w14:textId="07483D7C" w:rsidR="00A74E76" w:rsidRPr="00A74E76" w:rsidDel="00EE41C3" w:rsidRDefault="00A74E76">
                <w:pPr>
                  <w:rPr>
                    <w:del w:id="477" w:author="Stuart McLarnon (NESO)" w:date="2025-07-02T14:02:00Z" w16du:dateUtc="2025-07-02T13:02:00Z"/>
                    <w:rFonts w:ascii="Poppins" w:eastAsia="Aptos" w:hAnsi="Poppins" w:cs="Poppins"/>
                  </w:rPr>
                  <w:pPrChange w:id="478" w:author="Stuart McLarnon (NESO)" w:date="2025-07-02T14:02:00Z" w16du:dateUtc="2025-07-02T13:02:00Z">
                    <w:pPr>
                      <w:spacing w:after="0"/>
                      <w:jc w:val="both"/>
                    </w:pPr>
                  </w:pPrChange>
                </w:pPr>
                <w:del w:id="479" w:author="Stuart McLarnon (NESO)" w:date="2025-07-02T14:02:00Z" w16du:dateUtc="2025-07-02T13:02:00Z">
                  <w:r w:rsidRPr="00A74E76" w:rsidDel="00EE41C3">
                    <w:rPr>
                      <w:rFonts w:ascii="Poppins" w:eastAsia="Aptos" w:hAnsi="Poppins" w:cs="Poppins"/>
                    </w:rPr>
                    <w:delText>Power System Model (PSM)</w:delText>
                  </w:r>
                </w:del>
              </w:p>
            </w:tc>
            <w:tc>
              <w:tcPr>
                <w:tcW w:w="45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8EFE217" w14:textId="29B29612" w:rsidR="00A74E76" w:rsidRPr="00A74E76" w:rsidDel="00EE41C3" w:rsidRDefault="00A74E76">
                <w:pPr>
                  <w:rPr>
                    <w:del w:id="480" w:author="Stuart McLarnon (NESO)" w:date="2025-07-02T14:02:00Z" w16du:dateUtc="2025-07-02T13:02:00Z"/>
                    <w:rFonts w:ascii="Poppins" w:eastAsia="Aptos" w:hAnsi="Poppins" w:cs="Poppins"/>
                  </w:rPr>
                  <w:pPrChange w:id="481" w:author="Stuart McLarnon (NESO)" w:date="2025-07-02T14:02:00Z" w16du:dateUtc="2025-07-02T13:02:00Z">
                    <w:pPr>
                      <w:spacing w:after="0"/>
                      <w:jc w:val="both"/>
                    </w:pPr>
                  </w:pPrChange>
                </w:pPr>
                <w:del w:id="482" w:author="Stuart McLarnon (NESO)" w:date="2025-07-02T14:02:00Z" w16du:dateUtc="2025-07-02T13:02:00Z">
                  <w:r w:rsidRPr="00A74E76" w:rsidDel="00EE41C3">
                    <w:rPr>
                      <w:rFonts w:ascii="Poppins" w:eastAsia="Aptos" w:hAnsi="Poppins" w:cs="Poppins"/>
                    </w:rPr>
                    <w:delText>Week 12: Summer Solved NETS PSMs</w:delText>
                  </w:r>
                </w:del>
              </w:p>
              <w:p w14:paraId="75C12ED2" w14:textId="3A296ED5" w:rsidR="00A74E76" w:rsidRPr="00A74E76" w:rsidDel="00EE41C3" w:rsidRDefault="00A74E76">
                <w:pPr>
                  <w:rPr>
                    <w:del w:id="483" w:author="Stuart McLarnon (NESO)" w:date="2025-07-02T14:02:00Z" w16du:dateUtc="2025-07-02T13:02:00Z"/>
                    <w:rFonts w:ascii="Poppins" w:eastAsia="Aptos" w:hAnsi="Poppins" w:cs="Poppins"/>
                  </w:rPr>
                  <w:pPrChange w:id="484" w:author="Stuart McLarnon (NESO)" w:date="2025-07-02T14:02:00Z" w16du:dateUtc="2025-07-02T13:02:00Z">
                    <w:pPr>
                      <w:spacing w:after="0"/>
                      <w:jc w:val="both"/>
                    </w:pPr>
                  </w:pPrChange>
                </w:pPr>
                <w:del w:id="485" w:author="Stuart McLarnon (NESO)" w:date="2025-07-02T14:02:00Z" w16du:dateUtc="2025-07-02T13:02:00Z">
                  <w:r w:rsidRPr="00A74E76" w:rsidDel="00EE41C3">
                    <w:rPr>
                      <w:rFonts w:ascii="Poppins" w:eastAsia="Aptos" w:hAnsi="Poppins" w:cs="Poppins"/>
                    </w:rPr>
                    <w:delText xml:space="preserve">                     for 4 forecast grid conditions</w:delText>
                  </w:r>
                </w:del>
              </w:p>
              <w:p w14:paraId="0F2E1D69" w14:textId="6F2F4939" w:rsidR="00A74E76" w:rsidRPr="00A74E76" w:rsidDel="00EE41C3" w:rsidRDefault="00A74E76">
                <w:pPr>
                  <w:rPr>
                    <w:del w:id="486" w:author="Stuart McLarnon (NESO)" w:date="2025-07-02T14:02:00Z" w16du:dateUtc="2025-07-02T13:02:00Z"/>
                    <w:rFonts w:ascii="Poppins" w:eastAsia="Aptos" w:hAnsi="Poppins" w:cs="Poppins"/>
                  </w:rPr>
                  <w:pPrChange w:id="487" w:author="Stuart McLarnon (NESO)" w:date="2025-07-02T14:02:00Z" w16du:dateUtc="2025-07-02T13:02:00Z">
                    <w:pPr>
                      <w:spacing w:after="0"/>
                      <w:jc w:val="both"/>
                    </w:pPr>
                  </w:pPrChange>
                </w:pPr>
                <w:del w:id="488" w:author="Stuart McLarnon (NESO)" w:date="2025-07-02T14:02:00Z" w16du:dateUtc="2025-07-02T13:02:00Z">
                  <w:r w:rsidRPr="00A74E76" w:rsidDel="00EE41C3">
                    <w:rPr>
                      <w:rFonts w:ascii="Poppins" w:eastAsia="Aptos" w:hAnsi="Poppins" w:cs="Poppins"/>
                    </w:rPr>
                    <w:delText>Week 38: Winter Solved NETS PSMs</w:delText>
                  </w:r>
                </w:del>
              </w:p>
              <w:p w14:paraId="772B0701" w14:textId="50E5EAFE" w:rsidR="00A74E76" w:rsidRPr="00A74E76" w:rsidDel="00EE41C3" w:rsidRDefault="00A74E76">
                <w:pPr>
                  <w:rPr>
                    <w:del w:id="489" w:author="Stuart McLarnon (NESO)" w:date="2025-07-02T14:02:00Z" w16du:dateUtc="2025-07-02T13:02:00Z"/>
                    <w:rFonts w:ascii="Poppins" w:eastAsia="Aptos" w:hAnsi="Poppins" w:cs="Poppins"/>
                  </w:rPr>
                  <w:pPrChange w:id="490" w:author="Stuart McLarnon (NESO)" w:date="2025-07-02T14:02:00Z" w16du:dateUtc="2025-07-02T13:02:00Z">
                    <w:pPr>
                      <w:spacing w:after="0"/>
                      <w:jc w:val="both"/>
                    </w:pPr>
                  </w:pPrChange>
                </w:pPr>
                <w:del w:id="491" w:author="Stuart McLarnon (NESO)" w:date="2025-07-02T14:02:00Z" w16du:dateUtc="2025-07-02T13:02:00Z">
                  <w:r w:rsidRPr="00A74E76" w:rsidDel="00EE41C3">
                    <w:rPr>
                      <w:rFonts w:ascii="Poppins" w:eastAsia="Aptos" w:hAnsi="Poppins" w:cs="Poppins"/>
                    </w:rPr>
                    <w:delText xml:space="preserve">                     for 3 forecast grid conditions</w:delText>
                  </w:r>
                </w:del>
              </w:p>
            </w:tc>
            <w:tc>
              <w:tcPr>
                <w:tcW w:w="3067"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8B8A49A" w14:textId="668CA3EF" w:rsidR="00A74E76" w:rsidRPr="00A74E76" w:rsidDel="00EE41C3" w:rsidRDefault="00A74E76">
                <w:pPr>
                  <w:rPr>
                    <w:del w:id="492" w:author="Stuart McLarnon (NESO)" w:date="2025-07-02T14:02:00Z" w16du:dateUtc="2025-07-02T13:02:00Z"/>
                    <w:rFonts w:ascii="Poppins" w:eastAsia="Aptos" w:hAnsi="Poppins" w:cs="Poppins"/>
                  </w:rPr>
                  <w:pPrChange w:id="493" w:author="Stuart McLarnon (NESO)" w:date="2025-07-02T14:02:00Z" w16du:dateUtc="2025-07-02T13:02:00Z">
                    <w:pPr>
                      <w:spacing w:after="0"/>
                    </w:pPr>
                  </w:pPrChange>
                </w:pPr>
                <w:del w:id="494" w:author="Stuart McLarnon (NESO)" w:date="2025-07-02T14:02:00Z" w16du:dateUtc="2025-07-02T13:02:00Z">
                  <w:r w:rsidRPr="00A74E76" w:rsidDel="00EE41C3">
                    <w:rPr>
                      <w:rFonts w:ascii="Poppins" w:eastAsia="Aptos" w:hAnsi="Poppins" w:cs="Poppins"/>
                    </w:rPr>
                    <w:delText>Transmission Licensee-initiated</w:delText>
                  </w:r>
                </w:del>
              </w:p>
              <w:p w14:paraId="6E8F8FDE" w14:textId="2DD285E7" w:rsidR="00A74E76" w:rsidRPr="00A74E76" w:rsidDel="00EE41C3" w:rsidRDefault="00A74E76">
                <w:pPr>
                  <w:rPr>
                    <w:del w:id="495" w:author="Stuart McLarnon (NESO)" w:date="2025-07-02T14:02:00Z" w16du:dateUtc="2025-07-02T13:02:00Z"/>
                    <w:rFonts w:ascii="Poppins" w:eastAsia="Aptos" w:hAnsi="Poppins" w:cs="Poppins"/>
                  </w:rPr>
                  <w:pPrChange w:id="496" w:author="Stuart McLarnon (NESO)" w:date="2025-07-02T14:02:00Z" w16du:dateUtc="2025-07-02T13:02:00Z">
                    <w:pPr>
                      <w:spacing w:after="0"/>
                    </w:pPr>
                  </w:pPrChange>
                </w:pPr>
                <w:del w:id="497" w:author="Stuart McLarnon (NESO)" w:date="2025-07-02T14:02:00Z" w16du:dateUtc="2025-07-02T13:02:00Z">
                  <w:r w:rsidRPr="00A74E76" w:rsidDel="00EE41C3">
                    <w:rPr>
                      <w:rFonts w:ascii="Poppins" w:eastAsia="Aptos" w:hAnsi="Poppins" w:cs="Poppins"/>
                    </w:rPr>
                    <w:delText>modification:</w:delText>
                  </w:r>
                </w:del>
              </w:p>
              <w:p w14:paraId="148F3562" w14:textId="24911A10" w:rsidR="00A74E76" w:rsidRPr="00A74E76" w:rsidDel="00EE41C3" w:rsidRDefault="00A74E76">
                <w:pPr>
                  <w:rPr>
                    <w:del w:id="498" w:author="Stuart McLarnon (NESO)" w:date="2025-07-02T14:02:00Z" w16du:dateUtc="2025-07-02T13:02:00Z"/>
                    <w:rFonts w:ascii="Poppins" w:eastAsia="Aptos" w:hAnsi="Poppins" w:cs="Poppins"/>
                  </w:rPr>
                  <w:pPrChange w:id="499" w:author="Stuart McLarnon (NESO)" w:date="2025-07-02T14:02:00Z" w16du:dateUtc="2025-07-02T13:02:00Z">
                    <w:pPr>
                      <w:spacing w:after="0"/>
                    </w:pPr>
                  </w:pPrChange>
                </w:pPr>
                <w:del w:id="500" w:author="Stuart McLarnon (NESO)" w:date="2025-07-02T14:02:00Z" w16du:dateUtc="2025-07-02T13:02:00Z">
                  <w:r w:rsidRPr="00A74E76" w:rsidDel="00EE41C3">
                    <w:rPr>
                      <w:rFonts w:ascii="Poppins" w:eastAsia="Aptos" w:hAnsi="Poppins" w:cs="Poppins"/>
                    </w:rPr>
                    <w:delText>Planned connections/works and updated network development projects</w:delText>
                  </w:r>
                </w:del>
              </w:p>
            </w:tc>
          </w:tr>
          <w:tr w:rsidR="00A74E76" w:rsidRPr="008A3DAF" w:rsidDel="00EE41C3" w14:paraId="5F5C8E56" w14:textId="78D5773B">
            <w:trPr>
              <w:trHeight w:val="300"/>
              <w:jc w:val="center"/>
              <w:del w:id="501" w:author="Stuart McLarnon (NESO)" w:date="2025-07-02T14:02:00Z"/>
            </w:trPr>
            <w:tc>
              <w:tcPr>
                <w:tcW w:w="562" w:type="dxa"/>
                <w:vMerge/>
                <w:vAlign w:val="center"/>
              </w:tcPr>
              <w:p w14:paraId="6D1B7263" w14:textId="6A1E8DCB" w:rsidR="00A74E76" w:rsidRPr="00A74E76" w:rsidDel="00EE41C3" w:rsidRDefault="00A74E76" w:rsidP="006F0A14">
                <w:pPr>
                  <w:rPr>
                    <w:del w:id="502" w:author="Stuart McLarnon (NESO)" w:date="2025-07-02T14:02:00Z" w16du:dateUtc="2025-07-02T13:02:00Z"/>
                    <w:rFonts w:ascii="Poppins" w:hAnsi="Poppins" w:cs="Poppins"/>
                  </w:rPr>
                </w:pPr>
              </w:p>
            </w:tc>
            <w:tc>
              <w:tcPr>
                <w:tcW w:w="851" w:type="dxa"/>
                <w:tcBorders>
                  <w:top w:val="single" w:sz="8" w:space="0" w:color="auto"/>
                  <w:left w:val="nil"/>
                  <w:bottom w:val="single" w:sz="8" w:space="0" w:color="auto"/>
                  <w:right w:val="single" w:sz="8" w:space="0" w:color="auto"/>
                </w:tcBorders>
                <w:tcMar>
                  <w:top w:w="57" w:type="dxa"/>
                  <w:left w:w="57" w:type="dxa"/>
                  <w:bottom w:w="57" w:type="dxa"/>
                  <w:right w:w="57" w:type="dxa"/>
                </w:tcMar>
              </w:tcPr>
              <w:p w14:paraId="51001FF3" w14:textId="79BECBB2" w:rsidR="00A74E76" w:rsidRPr="00A74E76" w:rsidDel="00EE41C3" w:rsidRDefault="00A74E76">
                <w:pPr>
                  <w:rPr>
                    <w:del w:id="503" w:author="Stuart McLarnon (NESO)" w:date="2025-07-02T14:02:00Z" w16du:dateUtc="2025-07-02T13:02:00Z"/>
                    <w:rFonts w:ascii="Poppins" w:eastAsia="Aptos" w:hAnsi="Poppins" w:cs="Poppins"/>
                  </w:rPr>
                  <w:pPrChange w:id="504" w:author="Stuart McLarnon (NESO)" w:date="2025-07-02T14:02:00Z" w16du:dateUtc="2025-07-02T13:02:00Z">
                    <w:pPr>
                      <w:spacing w:after="0"/>
                      <w:jc w:val="both"/>
                    </w:pPr>
                  </w:pPrChange>
                </w:pPr>
                <w:del w:id="505" w:author="Stuart McLarnon (NESO)" w:date="2025-07-02T14:02:00Z" w16du:dateUtc="2025-07-02T13:02:00Z">
                  <w:r w:rsidRPr="00A74E76" w:rsidDel="00EE41C3">
                    <w:rPr>
                      <w:rFonts w:ascii="Poppins" w:eastAsia="Aptos" w:hAnsi="Poppins" w:cs="Poppins"/>
                    </w:rPr>
                    <w:delText>Narrative</w:delText>
                  </w:r>
                </w:del>
              </w:p>
            </w:tc>
            <w:tc>
              <w:tcPr>
                <w:tcW w:w="4535"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CD67AFB" w14:textId="41988EBE" w:rsidR="00A74E76" w:rsidRPr="008A3DAF" w:rsidDel="00EE41C3" w:rsidRDefault="00A74E76">
                <w:pPr>
                  <w:rPr>
                    <w:del w:id="506" w:author="Stuart McLarnon (NESO)" w:date="2025-07-02T14:02:00Z" w16du:dateUtc="2025-07-02T13:02:00Z"/>
                    <w:rFonts w:ascii="Poppins" w:eastAsia="Aptos" w:hAnsi="Poppins" w:cs="Poppins"/>
                    <w:lang w:val="it-IT"/>
                    <w:rPrChange w:id="507" w:author="Catia Gomes (NESO)" w:date="2025-06-25T11:40:00Z" w16du:dateUtc="2025-06-25T10:40:00Z">
                      <w:rPr>
                        <w:del w:id="508" w:author="Stuart McLarnon (NESO)" w:date="2025-07-02T14:02:00Z" w16du:dateUtc="2025-07-02T13:02:00Z"/>
                        <w:rFonts w:ascii="Poppins" w:eastAsia="Aptos" w:hAnsi="Poppins" w:cs="Poppins"/>
                      </w:rPr>
                    </w:rPrChange>
                  </w:rPr>
                  <w:pPrChange w:id="509" w:author="Stuart McLarnon (NESO)" w:date="2025-07-02T14:02:00Z" w16du:dateUtc="2025-07-02T13:02:00Z">
                    <w:pPr>
                      <w:spacing w:after="0"/>
                      <w:jc w:val="both"/>
                    </w:pPr>
                  </w:pPrChange>
                </w:pPr>
                <w:del w:id="510" w:author="Stuart McLarnon (NESO)" w:date="2025-07-02T14:02:00Z" w16du:dateUtc="2025-07-02T13:02:00Z">
                  <w:r w:rsidRPr="008A3DAF" w:rsidDel="00EE41C3">
                    <w:rPr>
                      <w:rFonts w:ascii="Poppins" w:eastAsia="Aptos" w:hAnsi="Poppins" w:cs="Poppins"/>
                      <w:lang w:val="it-IT"/>
                      <w:rPrChange w:id="511" w:author="Catia Gomes (NESO)" w:date="2025-06-25T11:40:00Z" w16du:dateUtc="2025-06-25T10:40:00Z">
                        <w:rPr>
                          <w:rFonts w:ascii="Poppins" w:eastAsia="Aptos" w:hAnsi="Poppins" w:cs="Poppins"/>
                        </w:rPr>
                      </w:rPrChange>
                    </w:rPr>
                    <w:delText>Week 12: PSM Scenario Document/PSM Change Document</w:delText>
                  </w:r>
                </w:del>
              </w:p>
              <w:p w14:paraId="1B38B086" w14:textId="3044C916" w:rsidR="00A74E76" w:rsidRPr="008A3DAF" w:rsidDel="00EE41C3" w:rsidRDefault="00A74E76">
                <w:pPr>
                  <w:rPr>
                    <w:del w:id="512" w:author="Stuart McLarnon (NESO)" w:date="2025-07-02T14:02:00Z" w16du:dateUtc="2025-07-02T13:02:00Z"/>
                    <w:rFonts w:ascii="Poppins" w:eastAsia="Aptos" w:hAnsi="Poppins" w:cs="Poppins"/>
                    <w:lang w:val="it-IT"/>
                    <w:rPrChange w:id="513" w:author="Catia Gomes (NESO)" w:date="2025-06-25T11:40:00Z" w16du:dateUtc="2025-06-25T10:40:00Z">
                      <w:rPr>
                        <w:del w:id="514" w:author="Stuart McLarnon (NESO)" w:date="2025-07-02T14:02:00Z" w16du:dateUtc="2025-07-02T13:02:00Z"/>
                        <w:rFonts w:ascii="Poppins" w:eastAsia="Aptos" w:hAnsi="Poppins" w:cs="Poppins"/>
                      </w:rPr>
                    </w:rPrChange>
                  </w:rPr>
                  <w:pPrChange w:id="515" w:author="Stuart McLarnon (NESO)" w:date="2025-07-02T14:02:00Z" w16du:dateUtc="2025-07-02T13:02:00Z">
                    <w:pPr>
                      <w:spacing w:after="0"/>
                      <w:jc w:val="both"/>
                    </w:pPr>
                  </w:pPrChange>
                </w:pPr>
                <w:del w:id="516" w:author="Stuart McLarnon (NESO)" w:date="2025-07-02T14:02:00Z" w16du:dateUtc="2025-07-02T13:02:00Z">
                  <w:r w:rsidRPr="008A3DAF" w:rsidDel="00EE41C3">
                    <w:rPr>
                      <w:rFonts w:ascii="Poppins" w:eastAsia="Aptos" w:hAnsi="Poppins" w:cs="Poppins"/>
                      <w:lang w:val="it-IT"/>
                      <w:rPrChange w:id="517" w:author="Catia Gomes (NESO)" w:date="2025-06-25T11:40:00Z" w16du:dateUtc="2025-06-25T10:40:00Z">
                        <w:rPr>
                          <w:rFonts w:ascii="Poppins" w:eastAsia="Aptos" w:hAnsi="Poppins" w:cs="Poppins"/>
                        </w:rPr>
                      </w:rPrChange>
                    </w:rPr>
                    <w:delText>Week 38: PSM Scenario Document/PSM Change Document</w:delText>
                  </w:r>
                </w:del>
              </w:p>
            </w:tc>
            <w:tc>
              <w:tcPr>
                <w:tcW w:w="3067"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8D8C724" w14:textId="59E31CD2" w:rsidR="00A74E76" w:rsidRPr="008A3DAF" w:rsidDel="00EE41C3" w:rsidRDefault="00A74E76">
                <w:pPr>
                  <w:rPr>
                    <w:del w:id="518" w:author="Stuart McLarnon (NESO)" w:date="2025-07-02T14:02:00Z" w16du:dateUtc="2025-07-02T13:02:00Z"/>
                    <w:rFonts w:ascii="Poppins" w:eastAsia="Aptos" w:hAnsi="Poppins" w:cs="Poppins"/>
                    <w:lang w:val="it-IT"/>
                    <w:rPrChange w:id="519" w:author="Catia Gomes (NESO)" w:date="2025-06-25T11:40:00Z" w16du:dateUtc="2025-06-25T10:40:00Z">
                      <w:rPr>
                        <w:del w:id="520" w:author="Stuart McLarnon (NESO)" w:date="2025-07-02T14:02:00Z" w16du:dateUtc="2025-07-02T13:02:00Z"/>
                        <w:rFonts w:ascii="Poppins" w:eastAsia="Aptos" w:hAnsi="Poppins" w:cs="Poppins"/>
                      </w:rPr>
                    </w:rPrChange>
                  </w:rPr>
                  <w:pPrChange w:id="521" w:author="Stuart McLarnon (NESO)" w:date="2025-07-02T14:02:00Z" w16du:dateUtc="2025-07-02T13:02:00Z">
                    <w:pPr>
                      <w:spacing w:after="0"/>
                    </w:pPr>
                  </w:pPrChange>
                </w:pPr>
              </w:p>
            </w:tc>
          </w:tr>
        </w:tbl>
        <w:p w14:paraId="7CCD6669" w14:textId="304C158F" w:rsidR="00A74E76" w:rsidRPr="008A3DAF" w:rsidDel="00EE41C3" w:rsidRDefault="00A74E76">
          <w:pPr>
            <w:rPr>
              <w:del w:id="522" w:author="Stuart McLarnon (NESO)" w:date="2025-07-02T14:02:00Z" w16du:dateUtc="2025-07-02T13:02:00Z"/>
              <w:rFonts w:ascii="Poppins" w:hAnsi="Poppins" w:cs="Poppins"/>
              <w:lang w:val="it-IT"/>
              <w:rPrChange w:id="523" w:author="Catia Gomes (NESO)" w:date="2025-06-25T11:40:00Z" w16du:dateUtc="2025-06-25T10:40:00Z">
                <w:rPr>
                  <w:del w:id="524" w:author="Stuart McLarnon (NESO)" w:date="2025-07-02T14:02:00Z" w16du:dateUtc="2025-07-02T13:02:00Z"/>
                  <w:rFonts w:ascii="Poppins" w:hAnsi="Poppins" w:cs="Poppins"/>
                </w:rPr>
              </w:rPrChange>
            </w:rPr>
            <w:pPrChange w:id="525" w:author="Stuart McLarnon (NESO)" w:date="2025-07-02T14:02:00Z" w16du:dateUtc="2025-07-02T13:02:00Z">
              <w:pPr>
                <w:jc w:val="center"/>
              </w:pPr>
            </w:pPrChange>
          </w:pPr>
        </w:p>
        <w:p w14:paraId="6EDEBCEF" w14:textId="4EAE6755" w:rsidR="00A74E76" w:rsidRPr="00A74E76" w:rsidDel="00EE41C3" w:rsidRDefault="00A74E76">
          <w:pPr>
            <w:rPr>
              <w:del w:id="526" w:author="Stuart McLarnon (NESO)" w:date="2025-07-02T14:02:00Z" w16du:dateUtc="2025-07-02T13:02:00Z"/>
              <w:rFonts w:ascii="Poppins" w:hAnsi="Poppins" w:cs="Poppins"/>
            </w:rPr>
            <w:pPrChange w:id="527" w:author="Stuart McLarnon (NESO)" w:date="2025-07-02T14:02:00Z" w16du:dateUtc="2025-07-02T13:02:00Z">
              <w:pPr>
                <w:jc w:val="center"/>
              </w:pPr>
            </w:pPrChange>
          </w:pPr>
          <w:del w:id="528" w:author="Stuart McLarnon (NESO)" w:date="2025-07-02T14:02:00Z" w16du:dateUtc="2025-07-02T13:02:00Z">
            <w:r w:rsidRPr="00A74E76" w:rsidDel="00EE41C3">
              <w:rPr>
                <w:rFonts w:ascii="Poppins" w:hAnsi="Poppins" w:cs="Poppins"/>
              </w:rPr>
              <w:delText>Table 1</w:delText>
            </w:r>
          </w:del>
        </w:p>
        <w:p w14:paraId="72030127" w14:textId="1DF4A8B7" w:rsidR="00A74E76" w:rsidRPr="00A74E76" w:rsidDel="00EE41C3" w:rsidRDefault="00A74E76">
          <w:pPr>
            <w:rPr>
              <w:del w:id="529" w:author="Stuart McLarnon (NESO)" w:date="2025-07-02T14:02:00Z" w16du:dateUtc="2025-07-02T13:02:00Z"/>
              <w:rFonts w:ascii="Poppins" w:hAnsi="Poppins" w:cs="Poppins"/>
            </w:rPr>
            <w:pPrChange w:id="530" w:author="Stuart McLarnon (NESO)" w:date="2025-07-02T14:02:00Z" w16du:dateUtc="2025-07-02T13:02:00Z">
              <w:pPr>
                <w:jc w:val="center"/>
              </w:pPr>
            </w:pPrChange>
          </w:pPr>
          <w:del w:id="531" w:author="Stuart McLarnon (NESO)" w:date="2025-07-02T14:02:00Z" w16du:dateUtc="2025-07-02T13:02:00Z">
            <w:r w:rsidRPr="00A74E76" w:rsidDel="00EE41C3">
              <w:rPr>
                <w:rFonts w:ascii="Poppins" w:hAnsi="Poppins" w:cs="Poppins"/>
                <w:noProof/>
              </w:rPr>
              <w:drawing>
                <wp:inline distT="0" distB="0" distL="0" distR="0" wp14:anchorId="49D81277" wp14:editId="014932A1">
                  <wp:extent cx="4933950" cy="3286125"/>
                  <wp:effectExtent l="0" t="0" r="0" b="9525"/>
                  <wp:docPr id="1162796534" name="Picture 1162796534" descr="C:\Users\terri.puddefoot\AppData\Local\Microsoft\Windows\INetCache\Content.MSO\5DF06F2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rri.puddefoot\AppData\Local\Microsoft\Windows\INetCache\Content.MSO\5DF06F2B.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33950" cy="3286125"/>
                          </a:xfrm>
                          <a:prstGeom prst="rect">
                            <a:avLst/>
                          </a:prstGeom>
                          <a:noFill/>
                          <a:ln>
                            <a:noFill/>
                          </a:ln>
                        </pic:spPr>
                      </pic:pic>
                    </a:graphicData>
                  </a:graphic>
                </wp:inline>
              </w:drawing>
            </w:r>
            <w:r w:rsidRPr="00A74E76" w:rsidDel="00EE41C3">
              <w:rPr>
                <w:rFonts w:ascii="Poppins" w:hAnsi="Poppins" w:cs="Poppins"/>
                <w:color w:val="000000"/>
                <w:shd w:val="clear" w:color="auto" w:fill="FFFFFF"/>
              </w:rPr>
              <w:br/>
            </w:r>
          </w:del>
        </w:p>
        <w:p w14:paraId="78501765" w14:textId="37385E24" w:rsidR="00A74E76" w:rsidRPr="00A74E76" w:rsidDel="00EE41C3" w:rsidRDefault="00A74E76">
          <w:pPr>
            <w:rPr>
              <w:del w:id="532" w:author="Stuart McLarnon (NESO)" w:date="2025-07-02T14:02:00Z" w16du:dateUtc="2025-07-02T13:02:00Z"/>
              <w:rFonts w:ascii="Poppins" w:hAnsi="Poppins" w:cs="Poppins"/>
            </w:rPr>
            <w:pPrChange w:id="533" w:author="Stuart McLarnon (NESO)" w:date="2025-07-02T14:02:00Z" w16du:dateUtc="2025-07-02T13:02:00Z">
              <w:pPr>
                <w:jc w:val="center"/>
              </w:pPr>
            </w:pPrChange>
          </w:pPr>
          <w:del w:id="534" w:author="Stuart McLarnon (NESO)" w:date="2025-07-02T14:02:00Z" w16du:dateUtc="2025-07-02T13:02:00Z">
            <w:r w:rsidRPr="00A74E76" w:rsidDel="00EE41C3">
              <w:rPr>
                <w:rFonts w:ascii="Poppins" w:hAnsi="Poppins" w:cs="Poppins"/>
              </w:rPr>
              <w:delText>Table 2</w:delText>
            </w:r>
          </w:del>
        </w:p>
        <w:p w14:paraId="339E82FD" w14:textId="77777777" w:rsidR="00A74E76" w:rsidRPr="009F3D41" w:rsidRDefault="00A74E76">
          <w:pPr>
            <w:pStyle w:val="ListParagraph"/>
            <w:numPr>
              <w:ilvl w:val="0"/>
              <w:numId w:val="32"/>
            </w:numPr>
            <w:rPr>
              <w:rFonts w:ascii="Poppins" w:hAnsi="Poppins" w:cs="Poppins"/>
              <w:rPrChange w:id="535" w:author="Stuart McLarnon (NESO)" w:date="2025-07-02T14:02:00Z" w16du:dateUtc="2025-07-02T13:02:00Z">
                <w:rPr/>
              </w:rPrChange>
            </w:rPr>
            <w:pPrChange w:id="536" w:author="Stuart McLarnon (NESO)" w:date="2025-07-02T14:02:00Z" w16du:dateUtc="2025-07-02T13:02:00Z">
              <w:pPr>
                <w:numPr>
                  <w:numId w:val="32"/>
                </w:numPr>
                <w:suppressAutoHyphens w:val="0"/>
                <w:autoSpaceDN/>
                <w:spacing w:before="120" w:after="120" w:line="300" w:lineRule="atLeast"/>
                <w:ind w:left="720" w:hanging="360"/>
                <w:textAlignment w:val="auto"/>
              </w:pPr>
            </w:pPrChange>
          </w:pPr>
          <w:r w:rsidRPr="009F3D41">
            <w:rPr>
              <w:rFonts w:ascii="Poppins" w:hAnsi="Poppins" w:cs="Poppins"/>
              <w:rPrChange w:id="537" w:author="Stuart McLarnon (NESO)" w:date="2025-07-02T14:02:00Z" w16du:dateUtc="2025-07-02T13:02:00Z">
                <w:rPr/>
              </w:rPrChange>
            </w:rPr>
            <w:t xml:space="preserve">To support the Evaluation of Transmission Impact (ETI) assessment process with the provision of </w:t>
          </w:r>
          <w:r w:rsidRPr="009F3D41">
            <w:rPr>
              <w:rFonts w:ascii="Poppins" w:hAnsi="Poppins" w:cs="Poppins"/>
              <w:lang w:val="en-IE"/>
              <w:rPrChange w:id="538" w:author="Stuart McLarnon (NESO)" w:date="2025-07-02T14:02:00Z" w16du:dateUtc="2025-07-02T13:02:00Z">
                <w:rPr>
                  <w:lang w:val="en-IE"/>
                </w:rPr>
              </w:rPrChange>
            </w:rPr>
            <w:t>updates of accepted-to-connect connections and their associated changes to the PSM. The submitted power system models will be suitable for use in the ETI analysis.</w:t>
          </w:r>
        </w:p>
        <w:p w14:paraId="63140324" w14:textId="77777777"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An enhanced level of planning data exchanged between Network Operators and NESO; the data exchanged to largely be in the CIM format.</w:t>
          </w:r>
        </w:p>
        <w:p w14:paraId="11C9771D" w14:textId="77777777"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Network Operators, at weeks 2 and 28, to provide NESO with a switch level PSM in CIM format detailing the sub-transmission network and equivalents representing networks at the boundary between the sub-transmission network and networks operating at a lower voltage.</w:t>
          </w:r>
        </w:p>
        <w:p w14:paraId="78EB50C0" w14:textId="77777777"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That the lower voltage distribution network equivalents shall detail total demand at the boundary and the generation at the boundary. The generation at the boundary shall be aggregated by Energy source with existing generation detailed separately from generation that is accepted to connect but not yet connected.</w:t>
          </w:r>
          <w:r w:rsidRPr="00A74E76" w:rsidDel="000A3945">
            <w:rPr>
              <w:rFonts w:ascii="Poppins" w:hAnsi="Poppins" w:cs="Poppins"/>
            </w:rPr>
            <w:t xml:space="preserve"> </w:t>
          </w:r>
        </w:p>
        <w:p w14:paraId="7685BEF2" w14:textId="77777777"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PSM in CIM format of the distribution network shall be provided for the following demand/generation scenarios:</w:t>
          </w:r>
        </w:p>
        <w:p w14:paraId="03FB4B05" w14:textId="4947EC8A" w:rsidR="00A74E76" w:rsidRPr="00A74E76" w:rsidRDefault="00A74E76" w:rsidP="00A74E76">
          <w:pPr>
            <w:numPr>
              <w:ilvl w:val="1"/>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NETS minimum Demand</w:t>
          </w:r>
          <w:ins w:id="539" w:author="Stuart McLarnon [NESO]" w:date="2025-07-09T15:22:00Z" w16du:dateUtc="2025-07-09T14:22:00Z">
            <w:r w:rsidR="00231200">
              <w:rPr>
                <w:rFonts w:ascii="Poppins" w:hAnsi="Poppins" w:cs="Poppins"/>
              </w:rPr>
              <w:t>s</w:t>
            </w:r>
          </w:ins>
          <w:r w:rsidRPr="00A74E76">
            <w:rPr>
              <w:rFonts w:ascii="Poppins" w:hAnsi="Poppins" w:cs="Poppins"/>
            </w:rPr>
            <w:t>; and</w:t>
          </w:r>
        </w:p>
        <w:p w14:paraId="5A79B118" w14:textId="27064B8B" w:rsidR="00A74E76" w:rsidRPr="00A74E76" w:rsidRDefault="00A74E76" w:rsidP="00A74E76">
          <w:pPr>
            <w:numPr>
              <w:ilvl w:val="1"/>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NETS Peak Demand</w:t>
          </w:r>
          <w:ins w:id="540" w:author="Stuart McLarnon [NESO]" w:date="2025-07-09T15:23:00Z" w16du:dateUtc="2025-07-09T14:23:00Z">
            <w:r w:rsidR="00231200">
              <w:rPr>
                <w:rFonts w:ascii="Poppins" w:hAnsi="Poppins" w:cs="Poppins"/>
              </w:rPr>
              <w:t>s</w:t>
            </w:r>
          </w:ins>
        </w:p>
        <w:p w14:paraId="098BBAFE" w14:textId="77777777"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NESO, at weeks 12 and 38, to provide Network Operators with PSMs in CIM format of a switch level, single boundary representation of the transmission system.</w:t>
          </w:r>
        </w:p>
        <w:p w14:paraId="50914A82" w14:textId="77777777"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The physical extent of the representation of the transmission system shall be bounded by boundary nodes agreed between NESO</w:t>
          </w:r>
          <w:r w:rsidRPr="00A74E76" w:rsidDel="00F64E70">
            <w:rPr>
              <w:rFonts w:ascii="Poppins" w:hAnsi="Poppins" w:cs="Poppins"/>
            </w:rPr>
            <w:t xml:space="preserve"> </w:t>
          </w:r>
          <w:r w:rsidRPr="00A74E76">
            <w:rPr>
              <w:rFonts w:ascii="Poppins" w:hAnsi="Poppins" w:cs="Poppins"/>
            </w:rPr>
            <w:t>and Network Operators.</w:t>
          </w:r>
        </w:p>
        <w:p w14:paraId="70E44BD1" w14:textId="0EBECE6B" w:rsidR="00A74E76" w:rsidRPr="00A74E76" w:rsidRDefault="00A74E76" w:rsidP="00A74E76">
          <w:pPr>
            <w:numPr>
              <w:ilvl w:val="0"/>
              <w:numId w:val="32"/>
            </w:numPr>
            <w:suppressAutoHyphens w:val="0"/>
            <w:autoSpaceDN/>
            <w:spacing w:before="120" w:after="120" w:line="300" w:lineRule="atLeast"/>
            <w:textAlignment w:val="auto"/>
            <w:rPr>
              <w:rFonts w:ascii="Poppins" w:hAnsi="Poppins" w:cs="Poppins"/>
            </w:rPr>
          </w:pPr>
          <w:r w:rsidRPr="00A74E76">
            <w:rPr>
              <w:rFonts w:ascii="Poppins" w:hAnsi="Poppins" w:cs="Poppins"/>
            </w:rPr>
            <w:t>PSMs</w:t>
          </w:r>
          <w:r w:rsidRPr="00A74E76" w:rsidDel="000A3945">
            <w:rPr>
              <w:rFonts w:ascii="Poppins" w:hAnsi="Poppins" w:cs="Poppins"/>
            </w:rPr>
            <w:t xml:space="preserve"> </w:t>
          </w:r>
          <w:r w:rsidRPr="00A74E76">
            <w:rPr>
              <w:rFonts w:ascii="Poppins" w:hAnsi="Poppins" w:cs="Poppins"/>
            </w:rPr>
            <w:t>of the transmission system shall be provided for a number of demand</w:t>
          </w:r>
          <w:ins w:id="541" w:author="Stuart McLarnon (NESO)" w:date="2025-06-16T14:51:00Z" w16du:dateUtc="2025-06-16T13:51:00Z">
            <w:r w:rsidR="0000442E">
              <w:rPr>
                <w:rFonts w:ascii="Poppins" w:hAnsi="Poppins" w:cs="Poppins"/>
              </w:rPr>
              <w:t xml:space="preserve"> and </w:t>
            </w:r>
          </w:ins>
          <w:del w:id="542" w:author="Stuart McLarnon (NESO)" w:date="2025-06-16T14:51:00Z" w16du:dateUtc="2025-06-16T13:51:00Z">
            <w:r w:rsidRPr="00A74E76" w:rsidDel="0000442E">
              <w:rPr>
                <w:rFonts w:ascii="Poppins" w:hAnsi="Poppins" w:cs="Poppins"/>
              </w:rPr>
              <w:delText>/</w:delText>
            </w:r>
          </w:del>
          <w:r w:rsidRPr="00A74E76">
            <w:rPr>
              <w:rFonts w:ascii="Poppins" w:hAnsi="Poppins" w:cs="Poppins"/>
            </w:rPr>
            <w:t>generation scenarios, as follows:</w:t>
          </w:r>
        </w:p>
        <w:p w14:paraId="013D9507" w14:textId="77777777" w:rsidR="00A74E76" w:rsidRPr="00A74E76" w:rsidRDefault="00A74E76" w:rsidP="00A74E76">
          <w:pPr>
            <w:pStyle w:val="BodyText"/>
            <w:numPr>
              <w:ilvl w:val="1"/>
              <w:numId w:val="32"/>
            </w:numPr>
            <w:suppressAutoHyphens w:val="0"/>
            <w:autoSpaceDN/>
            <w:spacing w:before="120" w:line="300" w:lineRule="atLeast"/>
            <w:textAlignment w:val="auto"/>
            <w:rPr>
              <w:rFonts w:ascii="Poppins" w:hAnsi="Poppins" w:cs="Poppins"/>
              <w:kern w:val="3"/>
              <w:sz w:val="22"/>
              <w:szCs w:val="22"/>
            </w:rPr>
          </w:pPr>
          <w:r w:rsidRPr="00A74E76">
            <w:rPr>
              <w:rFonts w:ascii="Poppins" w:hAnsi="Poppins" w:cs="Poppins"/>
              <w:kern w:val="3"/>
              <w:sz w:val="22"/>
              <w:szCs w:val="22"/>
            </w:rPr>
            <w:t>Maximum fault level;</w:t>
          </w:r>
        </w:p>
        <w:p w14:paraId="328AEA03" w14:textId="77777777" w:rsidR="00A74E76" w:rsidRPr="00A74E76" w:rsidRDefault="00A74E76" w:rsidP="00A74E76">
          <w:pPr>
            <w:pStyle w:val="BodyText"/>
            <w:numPr>
              <w:ilvl w:val="1"/>
              <w:numId w:val="32"/>
            </w:numPr>
            <w:suppressAutoHyphens w:val="0"/>
            <w:autoSpaceDN/>
            <w:spacing w:before="120" w:line="300" w:lineRule="atLeast"/>
            <w:textAlignment w:val="auto"/>
            <w:rPr>
              <w:rFonts w:ascii="Poppins" w:hAnsi="Poppins" w:cs="Poppins"/>
              <w:kern w:val="3"/>
              <w:sz w:val="22"/>
              <w:szCs w:val="22"/>
            </w:rPr>
          </w:pPr>
          <w:r w:rsidRPr="00A74E76">
            <w:rPr>
              <w:rFonts w:ascii="Poppins" w:hAnsi="Poppins" w:cs="Poppins"/>
              <w:kern w:val="3"/>
              <w:sz w:val="22"/>
              <w:szCs w:val="22"/>
            </w:rPr>
            <w:t>Peak demand;</w:t>
          </w:r>
        </w:p>
        <w:p w14:paraId="16403EF9" w14:textId="77777777" w:rsidR="00A74E76" w:rsidRPr="00A74E76" w:rsidRDefault="00A74E76" w:rsidP="00A74E76">
          <w:pPr>
            <w:pStyle w:val="BodyText"/>
            <w:numPr>
              <w:ilvl w:val="1"/>
              <w:numId w:val="32"/>
            </w:numPr>
            <w:suppressAutoHyphens w:val="0"/>
            <w:autoSpaceDN/>
            <w:spacing w:before="120" w:line="300" w:lineRule="atLeast"/>
            <w:textAlignment w:val="auto"/>
            <w:rPr>
              <w:rFonts w:ascii="Poppins" w:hAnsi="Poppins" w:cs="Poppins"/>
              <w:kern w:val="3"/>
              <w:sz w:val="22"/>
              <w:szCs w:val="22"/>
            </w:rPr>
          </w:pPr>
          <w:r w:rsidRPr="00A74E76">
            <w:rPr>
              <w:rFonts w:ascii="Poppins" w:hAnsi="Poppins" w:cs="Poppins"/>
              <w:kern w:val="3"/>
              <w:sz w:val="22"/>
              <w:szCs w:val="22"/>
            </w:rPr>
            <w:t>Summer minimum demand;</w:t>
          </w:r>
        </w:p>
        <w:p w14:paraId="39BC992E" w14:textId="77777777" w:rsidR="00A74E76" w:rsidRPr="00A74E76" w:rsidRDefault="00A74E76" w:rsidP="00A74E76">
          <w:pPr>
            <w:pStyle w:val="BodyText"/>
            <w:numPr>
              <w:ilvl w:val="1"/>
              <w:numId w:val="32"/>
            </w:numPr>
            <w:suppressAutoHyphens w:val="0"/>
            <w:autoSpaceDN/>
            <w:spacing w:before="120" w:line="300" w:lineRule="atLeast"/>
            <w:textAlignment w:val="auto"/>
            <w:rPr>
              <w:rFonts w:ascii="Poppins" w:hAnsi="Poppins" w:cs="Poppins"/>
              <w:kern w:val="3"/>
              <w:sz w:val="22"/>
              <w:szCs w:val="22"/>
            </w:rPr>
          </w:pPr>
          <w:r w:rsidRPr="00A74E76">
            <w:rPr>
              <w:rFonts w:ascii="Poppins" w:hAnsi="Poppins" w:cs="Poppins"/>
              <w:kern w:val="3"/>
              <w:sz w:val="22"/>
              <w:szCs w:val="22"/>
            </w:rPr>
            <w:t>Solar-peak/daytime-minimum demand;</w:t>
          </w:r>
        </w:p>
        <w:p w14:paraId="134D5D2E" w14:textId="77777777" w:rsidR="00A74E76" w:rsidRPr="00A74E76" w:rsidRDefault="00A74E76" w:rsidP="00A74E76">
          <w:pPr>
            <w:pStyle w:val="BodyText"/>
            <w:numPr>
              <w:ilvl w:val="1"/>
              <w:numId w:val="32"/>
            </w:numPr>
            <w:suppressAutoHyphens w:val="0"/>
            <w:autoSpaceDN/>
            <w:spacing w:before="120" w:line="300" w:lineRule="atLeast"/>
            <w:textAlignment w:val="auto"/>
            <w:rPr>
              <w:rFonts w:ascii="Poppins" w:hAnsi="Poppins" w:cs="Poppins"/>
              <w:kern w:val="3"/>
              <w:sz w:val="22"/>
              <w:szCs w:val="22"/>
            </w:rPr>
          </w:pPr>
          <w:r w:rsidRPr="00A74E76">
            <w:rPr>
              <w:rFonts w:ascii="Poppins" w:hAnsi="Poppins" w:cs="Poppins"/>
              <w:kern w:val="3"/>
              <w:sz w:val="22"/>
              <w:szCs w:val="22"/>
            </w:rPr>
            <w:t>National high-power transfer dispatch scenario, and;</w:t>
          </w:r>
        </w:p>
        <w:p w14:paraId="19FC793E" w14:textId="77777777" w:rsidR="00A74E76" w:rsidRPr="00A74E76" w:rsidRDefault="00A74E76" w:rsidP="00A74E76">
          <w:pPr>
            <w:pStyle w:val="BodyText"/>
            <w:numPr>
              <w:ilvl w:val="1"/>
              <w:numId w:val="32"/>
            </w:numPr>
            <w:suppressAutoHyphens w:val="0"/>
            <w:autoSpaceDN/>
            <w:spacing w:before="120" w:line="300" w:lineRule="atLeast"/>
            <w:textAlignment w:val="auto"/>
            <w:rPr>
              <w:rFonts w:ascii="Poppins" w:hAnsi="Poppins" w:cs="Poppins"/>
              <w:kern w:val="3"/>
              <w:sz w:val="22"/>
              <w:szCs w:val="22"/>
            </w:rPr>
          </w:pPr>
          <w:r w:rsidRPr="00A74E76">
            <w:rPr>
              <w:rFonts w:ascii="Poppins" w:hAnsi="Poppins" w:cs="Poppins"/>
              <w:kern w:val="3"/>
              <w:sz w:val="22"/>
              <w:szCs w:val="22"/>
            </w:rPr>
            <w:t>National low power transfer dispatch scenario.</w:t>
          </w:r>
        </w:p>
        <w:p w14:paraId="05C3F69A" w14:textId="65A50FFB" w:rsidR="00A74E76" w:rsidRPr="00A74E76" w:rsidRDefault="00A74E76" w:rsidP="00A74E76">
          <w:pPr>
            <w:numPr>
              <w:ilvl w:val="0"/>
              <w:numId w:val="32"/>
            </w:numPr>
            <w:suppressAutoHyphens w:val="0"/>
            <w:autoSpaceDN/>
            <w:spacing w:before="120" w:after="0" w:line="300" w:lineRule="atLeast"/>
            <w:textAlignment w:val="auto"/>
            <w:rPr>
              <w:rFonts w:ascii="Poppins" w:hAnsi="Poppins" w:cs="Poppins"/>
            </w:rPr>
          </w:pPr>
          <w:r w:rsidRPr="00A74E76">
            <w:rPr>
              <w:rFonts w:ascii="Poppins" w:hAnsi="Poppins" w:cs="Poppins"/>
            </w:rPr>
            <w:t>To align the data exchange requirements of the Weeks 2 and 28 data submissions with the those of an ETI.</w:t>
          </w:r>
        </w:p>
      </w:sdtContent>
    </w:sdt>
    <w:p w14:paraId="49C5CB16" w14:textId="77777777" w:rsidR="00231200" w:rsidRDefault="00231200" w:rsidP="00A742F5">
      <w:pPr>
        <w:rPr>
          <w:ins w:id="543" w:author="Stuart McLarnon [NESO]" w:date="2025-07-09T15:23:00Z" w16du:dateUtc="2025-07-09T14:23:00Z"/>
          <w:rFonts w:ascii="Poppins" w:hAnsi="Poppins" w:cs="Poppins"/>
          <w:b/>
          <w:bCs/>
          <w:color w:val="000000" w:themeColor="text1"/>
        </w:rPr>
      </w:pPr>
    </w:p>
    <w:p w14:paraId="1EA6D0CB" w14:textId="504A3450" w:rsidR="00A742F5" w:rsidRDefault="00243BE0" w:rsidP="00A742F5">
      <w:pPr>
        <w:rPr>
          <w:ins w:id="544" w:author="Stuart McLarnon (NESO)" w:date="2025-07-02T15:39:00Z" w16du:dateUtc="2025-07-02T14:39:00Z"/>
          <w:rFonts w:ascii="Poppins" w:hAnsi="Poppins" w:cs="Poppins"/>
          <w:color w:val="000000" w:themeColor="text1"/>
        </w:rPr>
      </w:pPr>
      <w:ins w:id="545" w:author="Stuart McLarnon (NESO)" w:date="2025-07-02T15:38:00Z" w16du:dateUtc="2025-07-02T14:38:00Z">
        <w:r>
          <w:rPr>
            <w:rFonts w:ascii="Poppins" w:hAnsi="Poppins" w:cs="Poppins"/>
            <w:b/>
            <w:bCs/>
            <w:color w:val="000000" w:themeColor="text1"/>
          </w:rPr>
          <w:t xml:space="preserve">An Overview of </w:t>
        </w:r>
      </w:ins>
      <w:ins w:id="546" w:author="Stuart McLarnon (NESO)" w:date="2025-07-02T15:39:00Z" w16du:dateUtc="2025-07-02T14:39:00Z">
        <w:r w:rsidR="000532D3">
          <w:rPr>
            <w:rFonts w:ascii="Poppins" w:hAnsi="Poppins" w:cs="Poppins"/>
            <w:b/>
            <w:bCs/>
            <w:color w:val="000000" w:themeColor="text1"/>
          </w:rPr>
          <w:t>New Schedules</w:t>
        </w:r>
      </w:ins>
    </w:p>
    <w:p w14:paraId="5AC07EBC" w14:textId="0A638ED9" w:rsidR="000532D3" w:rsidRDefault="000532D3" w:rsidP="00A742F5">
      <w:pPr>
        <w:rPr>
          <w:ins w:id="547" w:author="Stuart McLarnon [NESO]" w:date="2025-07-08T11:52:00Z" w16du:dateUtc="2025-07-08T10:52:00Z"/>
          <w:rFonts w:ascii="Poppins" w:hAnsi="Poppins" w:cs="Poppins"/>
          <w:color w:val="000000" w:themeColor="text1"/>
        </w:rPr>
      </w:pPr>
      <w:ins w:id="548" w:author="Stuart McLarnon (NESO)" w:date="2025-07-02T15:39:00Z" w16du:dateUtc="2025-07-02T14:39:00Z">
        <w:r>
          <w:rPr>
            <w:rFonts w:ascii="Poppins" w:hAnsi="Poppins" w:cs="Poppins"/>
            <w:color w:val="000000" w:themeColor="text1"/>
          </w:rPr>
          <w:t xml:space="preserve">The </w:t>
        </w:r>
      </w:ins>
      <w:ins w:id="549" w:author="Stuart McLarnon (NESO)" w:date="2025-07-02T16:00:00Z" w16du:dateUtc="2025-07-02T15:00:00Z">
        <w:r w:rsidR="00F851EC">
          <w:rPr>
            <w:rFonts w:ascii="Poppins" w:hAnsi="Poppins" w:cs="Poppins"/>
            <w:color w:val="000000" w:themeColor="text1"/>
          </w:rPr>
          <w:t xml:space="preserve">Subgroup </w:t>
        </w:r>
        <w:r w:rsidR="00942B61">
          <w:rPr>
            <w:rFonts w:ascii="Poppins" w:hAnsi="Poppins" w:cs="Poppins"/>
            <w:color w:val="000000" w:themeColor="text1"/>
          </w:rPr>
          <w:t xml:space="preserve">developed </w:t>
        </w:r>
      </w:ins>
      <w:ins w:id="550" w:author="Stuart McLarnon (NESO)" w:date="2025-07-02T15:39:00Z" w16du:dateUtc="2025-07-02T14:39:00Z">
        <w:r>
          <w:rPr>
            <w:rFonts w:ascii="Poppins" w:hAnsi="Poppins" w:cs="Poppins"/>
            <w:color w:val="000000" w:themeColor="text1"/>
          </w:rPr>
          <w:t>schedules within this modificatio</w:t>
        </w:r>
      </w:ins>
      <w:ins w:id="551" w:author="Stuart McLarnon (NESO)" w:date="2025-07-02T15:40:00Z" w16du:dateUtc="2025-07-02T14:40:00Z">
        <w:r w:rsidR="00FC26AC">
          <w:rPr>
            <w:rFonts w:ascii="Poppins" w:hAnsi="Poppins" w:cs="Poppins"/>
            <w:color w:val="000000" w:themeColor="text1"/>
          </w:rPr>
          <w:t xml:space="preserve">n </w:t>
        </w:r>
      </w:ins>
      <w:ins w:id="552" w:author="Stuart McLarnon (NESO)" w:date="2025-07-02T16:01:00Z" w16du:dateUtc="2025-07-02T15:01:00Z">
        <w:r w:rsidR="00942B61">
          <w:rPr>
            <w:rFonts w:ascii="Poppins" w:hAnsi="Poppins" w:cs="Poppins"/>
            <w:color w:val="000000" w:themeColor="text1"/>
          </w:rPr>
          <w:t xml:space="preserve">that </w:t>
        </w:r>
      </w:ins>
      <w:ins w:id="553" w:author="Stuart McLarnon (NESO)" w:date="2025-07-02T15:40:00Z" w16du:dateUtc="2025-07-02T14:40:00Z">
        <w:r w:rsidR="00FC26AC">
          <w:rPr>
            <w:rFonts w:ascii="Poppins" w:hAnsi="Poppins" w:cs="Poppins"/>
            <w:color w:val="000000" w:themeColor="text1"/>
          </w:rPr>
          <w:t xml:space="preserve">are either updated previous schedules or </w:t>
        </w:r>
        <w:r w:rsidR="00773824">
          <w:rPr>
            <w:rFonts w:ascii="Poppins" w:hAnsi="Poppins" w:cs="Poppins"/>
            <w:color w:val="000000" w:themeColor="text1"/>
          </w:rPr>
          <w:t>newly created ones.</w:t>
        </w:r>
      </w:ins>
      <w:ins w:id="554" w:author="Stuart McLarnon (NESO)" w:date="2025-07-02T15:48:00Z" w16du:dateUtc="2025-07-02T14:48:00Z">
        <w:r w:rsidR="00456618">
          <w:rPr>
            <w:rFonts w:ascii="Poppins" w:hAnsi="Poppins" w:cs="Poppins"/>
            <w:color w:val="000000" w:themeColor="text1"/>
          </w:rPr>
          <w:t xml:space="preserve"> To </w:t>
        </w:r>
        <w:r w:rsidR="00C03AFA">
          <w:rPr>
            <w:rFonts w:ascii="Poppins" w:hAnsi="Poppins" w:cs="Poppins"/>
            <w:color w:val="000000" w:themeColor="text1"/>
          </w:rPr>
          <w:t xml:space="preserve">allow for easier </w:t>
        </w:r>
      </w:ins>
      <w:ins w:id="555" w:author="Stuart McLarnon (NESO)" w:date="2025-07-02T15:49:00Z" w16du:dateUtc="2025-07-02T14:49:00Z">
        <w:r w:rsidR="00856424">
          <w:rPr>
            <w:rFonts w:ascii="Poppins" w:hAnsi="Poppins" w:cs="Poppins"/>
            <w:color w:val="000000" w:themeColor="text1"/>
          </w:rPr>
          <w:t>completion</w:t>
        </w:r>
      </w:ins>
      <w:ins w:id="556" w:author="Stuart McLarnon (NESO)" w:date="2025-07-02T15:48:00Z" w16du:dateUtc="2025-07-02T14:48:00Z">
        <w:r w:rsidR="00C03AFA">
          <w:rPr>
            <w:rFonts w:ascii="Poppins" w:hAnsi="Poppins" w:cs="Poppins"/>
            <w:color w:val="000000" w:themeColor="text1"/>
          </w:rPr>
          <w:t xml:space="preserve"> and submission of the new schedules</w:t>
        </w:r>
      </w:ins>
      <w:ins w:id="557" w:author="Stuart McLarnon (NESO)" w:date="2025-07-02T15:49:00Z" w16du:dateUtc="2025-07-02T14:49:00Z">
        <w:r w:rsidR="00C03AFA">
          <w:rPr>
            <w:rFonts w:ascii="Poppins" w:hAnsi="Poppins" w:cs="Poppins"/>
            <w:color w:val="000000" w:themeColor="text1"/>
          </w:rPr>
          <w:t xml:space="preserve">, they have been </w:t>
        </w:r>
      </w:ins>
      <w:ins w:id="558" w:author="Stuart McLarnon (NESO)" w:date="2025-07-02T15:50:00Z" w16du:dateUtc="2025-07-02T14:50:00Z">
        <w:r w:rsidR="00B413B6">
          <w:rPr>
            <w:rFonts w:ascii="Poppins" w:hAnsi="Poppins" w:cs="Poppins"/>
            <w:color w:val="000000" w:themeColor="text1"/>
          </w:rPr>
          <w:t>created as</w:t>
        </w:r>
      </w:ins>
      <w:ins w:id="559" w:author="Stuart McLarnon (NESO)" w:date="2025-07-02T15:49:00Z" w16du:dateUtc="2025-07-02T14:49:00Z">
        <w:r w:rsidR="00856424">
          <w:rPr>
            <w:rFonts w:ascii="Poppins" w:hAnsi="Poppins" w:cs="Poppins"/>
            <w:color w:val="000000" w:themeColor="text1"/>
          </w:rPr>
          <w:t xml:space="preserve"> </w:t>
        </w:r>
        <w:del w:id="560" w:author="Stuart McLarnon [NESO]" w:date="2025-07-09T15:23:00Z" w16du:dateUtc="2025-07-09T14:23:00Z">
          <w:r w:rsidR="00856424" w:rsidDel="00231200">
            <w:rPr>
              <w:rFonts w:ascii="Poppins" w:hAnsi="Poppins" w:cs="Poppins"/>
              <w:color w:val="000000" w:themeColor="text1"/>
            </w:rPr>
            <w:delText xml:space="preserve">in </w:delText>
          </w:r>
        </w:del>
        <w:r w:rsidR="00856424">
          <w:rPr>
            <w:rFonts w:ascii="Poppins" w:hAnsi="Poppins" w:cs="Poppins"/>
            <w:color w:val="000000" w:themeColor="text1"/>
          </w:rPr>
          <w:t xml:space="preserve">a single excel file split into </w:t>
        </w:r>
        <w:r w:rsidR="00A53FA2">
          <w:rPr>
            <w:rFonts w:ascii="Poppins" w:hAnsi="Poppins" w:cs="Poppins"/>
            <w:color w:val="000000" w:themeColor="text1"/>
          </w:rPr>
          <w:t>separate work</w:t>
        </w:r>
      </w:ins>
      <w:ins w:id="561" w:author="Stuart McLarnon (NESO)" w:date="2025-07-02T15:50:00Z" w16du:dateUtc="2025-07-02T14:50:00Z">
        <w:r w:rsidR="00A53FA2">
          <w:rPr>
            <w:rFonts w:ascii="Poppins" w:hAnsi="Poppins" w:cs="Poppins"/>
            <w:color w:val="000000" w:themeColor="text1"/>
          </w:rPr>
          <w:t>sheets for each tab</w:t>
        </w:r>
        <w:r w:rsidR="00B413B6">
          <w:rPr>
            <w:rFonts w:ascii="Poppins" w:hAnsi="Poppins" w:cs="Poppins"/>
            <w:color w:val="000000" w:themeColor="text1"/>
          </w:rPr>
          <w:t>le</w:t>
        </w:r>
      </w:ins>
      <w:ins w:id="562" w:author="Stuart McLarnon (NESO)" w:date="2025-07-02T16:01:00Z" w16du:dateUtc="2025-07-02T15:01:00Z">
        <w:r w:rsidR="00942B61">
          <w:rPr>
            <w:rFonts w:ascii="Poppins" w:hAnsi="Poppins" w:cs="Poppins"/>
            <w:color w:val="000000" w:themeColor="text1"/>
          </w:rPr>
          <w:t>.</w:t>
        </w:r>
      </w:ins>
      <w:ins w:id="563" w:author="Stuart McLarnon (NESO)" w:date="2025-07-03T09:47:00Z" w16du:dateUtc="2025-07-03T08:47:00Z">
        <w:r w:rsidR="00B57FE9">
          <w:rPr>
            <w:rFonts w:ascii="Poppins" w:hAnsi="Poppins" w:cs="Poppins"/>
            <w:color w:val="000000" w:themeColor="text1"/>
          </w:rPr>
          <w:t xml:space="preserve"> </w:t>
        </w:r>
      </w:ins>
      <w:ins w:id="564" w:author="Stuart McLarnon (NESO)" w:date="2025-07-03T09:48:00Z" w16du:dateUtc="2025-07-03T08:48:00Z">
        <w:r w:rsidR="002D665A">
          <w:rPr>
            <w:rFonts w:ascii="Poppins" w:hAnsi="Poppins" w:cs="Poppins"/>
            <w:color w:val="000000" w:themeColor="text1"/>
          </w:rPr>
          <w:t xml:space="preserve">This excel file allows for </w:t>
        </w:r>
        <w:r w:rsidR="00793832">
          <w:rPr>
            <w:rFonts w:ascii="Poppins" w:hAnsi="Poppins" w:cs="Poppins"/>
            <w:color w:val="000000" w:themeColor="text1"/>
          </w:rPr>
          <w:t xml:space="preserve">colour coding and drop downs to be added, </w:t>
        </w:r>
      </w:ins>
      <w:ins w:id="565" w:author="Stuart McLarnon (NESO)" w:date="2025-07-03T09:49:00Z" w16du:dateUtc="2025-07-03T08:49:00Z">
        <w:r w:rsidR="006B0A82">
          <w:rPr>
            <w:rFonts w:ascii="Poppins" w:hAnsi="Poppins" w:cs="Poppins"/>
            <w:color w:val="000000" w:themeColor="text1"/>
          </w:rPr>
          <w:t xml:space="preserve">contributing to easier </w:t>
        </w:r>
        <w:r w:rsidR="00360476">
          <w:rPr>
            <w:rFonts w:ascii="Poppins" w:hAnsi="Poppins" w:cs="Poppins"/>
            <w:color w:val="000000" w:themeColor="text1"/>
          </w:rPr>
          <w:t>submission of data.</w:t>
        </w:r>
      </w:ins>
      <w:ins w:id="566" w:author="Stuart McLarnon (NESO)" w:date="2025-07-03T10:21:00Z" w16du:dateUtc="2025-07-03T09:21:00Z">
        <w:r w:rsidR="00EA04D5">
          <w:rPr>
            <w:rFonts w:ascii="Poppins" w:hAnsi="Poppins" w:cs="Poppins"/>
            <w:color w:val="000000" w:themeColor="text1"/>
          </w:rPr>
          <w:t xml:space="preserve"> </w:t>
        </w:r>
      </w:ins>
      <w:ins w:id="567" w:author="Stuart McLarnon (NESO)" w:date="2025-07-03T10:22:00Z" w16du:dateUtc="2025-07-03T09:22:00Z">
        <w:r w:rsidR="009B4B33">
          <w:rPr>
            <w:rFonts w:ascii="Poppins" w:hAnsi="Poppins" w:cs="Poppins"/>
            <w:color w:val="000000" w:themeColor="text1"/>
          </w:rPr>
          <w:t>Schedules</w:t>
        </w:r>
        <w:r w:rsidR="00EA04D5">
          <w:rPr>
            <w:rFonts w:ascii="Poppins" w:hAnsi="Poppins" w:cs="Poppins"/>
            <w:color w:val="000000" w:themeColor="text1"/>
          </w:rPr>
          <w:t xml:space="preserve"> are submitted in</w:t>
        </w:r>
        <w:r w:rsidR="009B4B33">
          <w:rPr>
            <w:rFonts w:ascii="Poppins" w:hAnsi="Poppins" w:cs="Poppins"/>
            <w:color w:val="000000" w:themeColor="text1"/>
          </w:rPr>
          <w:t xml:space="preserve"> either week 2</w:t>
        </w:r>
      </w:ins>
      <w:ins w:id="568" w:author="Stuart McLarnon [NESO]" w:date="2025-07-08T13:50:00Z" w16du:dateUtc="2025-07-08T12:50:00Z">
        <w:r w:rsidR="00992459">
          <w:rPr>
            <w:rFonts w:ascii="Poppins" w:hAnsi="Poppins" w:cs="Poppins"/>
            <w:color w:val="000000" w:themeColor="text1"/>
          </w:rPr>
          <w:t xml:space="preserve"> or </w:t>
        </w:r>
      </w:ins>
      <w:ins w:id="569" w:author="Stuart McLarnon (NESO)" w:date="2025-07-03T10:22:00Z" w16du:dateUtc="2025-07-03T09:22:00Z">
        <w:del w:id="570" w:author="Stuart McLarnon [NESO]" w:date="2025-07-08T13:50:00Z" w16du:dateUtc="2025-07-08T12:50:00Z">
          <w:r w:rsidR="009B4B33" w:rsidDel="00992459">
            <w:rPr>
              <w:rFonts w:ascii="Poppins" w:hAnsi="Poppins" w:cs="Poppins"/>
              <w:color w:val="000000" w:themeColor="text1"/>
            </w:rPr>
            <w:delText xml:space="preserve">, </w:delText>
          </w:r>
        </w:del>
        <w:r w:rsidR="009B4B33">
          <w:rPr>
            <w:rFonts w:ascii="Poppins" w:hAnsi="Poppins" w:cs="Poppins"/>
            <w:color w:val="000000" w:themeColor="text1"/>
          </w:rPr>
          <w:t xml:space="preserve">28, or </w:t>
        </w:r>
      </w:ins>
      <w:ins w:id="571" w:author="Stuart McLarnon [NESO]" w:date="2025-07-08T13:15:00Z" w16du:dateUtc="2025-07-08T12:15:00Z">
        <w:r w:rsidR="005754C3">
          <w:rPr>
            <w:rFonts w:ascii="Poppins" w:hAnsi="Poppins" w:cs="Poppins"/>
            <w:color w:val="000000" w:themeColor="text1"/>
          </w:rPr>
          <w:t xml:space="preserve">in </w:t>
        </w:r>
      </w:ins>
      <w:ins w:id="572" w:author="Stuart McLarnon (NESO)" w:date="2025-07-03T10:22:00Z" w16du:dateUtc="2025-07-03T09:22:00Z">
        <w:r w:rsidR="009B4B33">
          <w:rPr>
            <w:rFonts w:ascii="Poppins" w:hAnsi="Poppins" w:cs="Poppins"/>
            <w:color w:val="000000" w:themeColor="text1"/>
          </w:rPr>
          <w:t>both.</w:t>
        </w:r>
      </w:ins>
    </w:p>
    <w:p w14:paraId="703C4D7B" w14:textId="61D436E4" w:rsidR="00E439E3" w:rsidRDefault="00CE0943" w:rsidP="00A742F5">
      <w:pPr>
        <w:rPr>
          <w:ins w:id="573" w:author="Stuart McLarnon [NESO]" w:date="2025-07-08T14:45:00Z" w16du:dateUtc="2025-07-08T13:45:00Z"/>
          <w:rFonts w:ascii="Poppins" w:hAnsi="Poppins" w:cs="Poppins"/>
          <w:color w:val="000000" w:themeColor="text1"/>
        </w:rPr>
      </w:pPr>
      <w:ins w:id="574" w:author="Stuart McLarnon [NESO]" w:date="2025-07-08T13:09:00Z" w16du:dateUtc="2025-07-08T12:09:00Z">
        <w:r>
          <w:rPr>
            <w:rFonts w:ascii="Poppins" w:hAnsi="Poppins" w:cs="Poppins"/>
            <w:color w:val="000000" w:themeColor="text1"/>
          </w:rPr>
          <w:t>T</w:t>
        </w:r>
      </w:ins>
      <w:ins w:id="575" w:author="Stuart McLarnon [NESO]" w:date="2025-07-08T13:08:00Z" w16du:dateUtc="2025-07-08T12:08:00Z">
        <w:r w:rsidR="00930A49">
          <w:rPr>
            <w:rFonts w:ascii="Poppins" w:hAnsi="Poppins" w:cs="Poppins"/>
            <w:color w:val="000000" w:themeColor="text1"/>
          </w:rPr>
          <w:t xml:space="preserve">he purpose of many of the new </w:t>
        </w:r>
      </w:ins>
      <w:ins w:id="576" w:author="Stuart McLarnon [NESO]" w:date="2025-07-08T13:09:00Z" w16du:dateUtc="2025-07-08T12:09:00Z">
        <w:r w:rsidR="00930A49">
          <w:rPr>
            <w:rFonts w:ascii="Poppins" w:hAnsi="Poppins" w:cs="Poppins"/>
            <w:color w:val="000000" w:themeColor="text1"/>
          </w:rPr>
          <w:t xml:space="preserve">schedules is to </w:t>
        </w:r>
      </w:ins>
      <w:ins w:id="577" w:author="Stuart McLarnon [NESO]" w:date="2025-07-08T13:10:00Z" w16du:dateUtc="2025-07-08T12:10:00Z">
        <w:r w:rsidR="00ED1654">
          <w:rPr>
            <w:rFonts w:ascii="Poppins" w:hAnsi="Poppins" w:cs="Poppins"/>
            <w:color w:val="000000" w:themeColor="text1"/>
          </w:rPr>
          <w:t xml:space="preserve">keep up with the changing nature of the electricity system. </w:t>
        </w:r>
        <w:r w:rsidR="0069012F">
          <w:rPr>
            <w:rFonts w:ascii="Poppins" w:hAnsi="Poppins" w:cs="Poppins"/>
            <w:color w:val="000000" w:themeColor="text1"/>
          </w:rPr>
          <w:t xml:space="preserve">The </w:t>
        </w:r>
      </w:ins>
      <w:ins w:id="578" w:author="Stuart McLarnon [NESO]" w:date="2025-07-08T13:14:00Z" w16du:dateUtc="2025-07-08T12:14:00Z">
        <w:r w:rsidR="00EB05AD">
          <w:rPr>
            <w:rFonts w:ascii="Poppins" w:hAnsi="Poppins" w:cs="Poppins"/>
            <w:color w:val="000000" w:themeColor="text1"/>
          </w:rPr>
          <w:t>amount</w:t>
        </w:r>
      </w:ins>
      <w:ins w:id="579" w:author="Stuart McLarnon [NESO]" w:date="2025-07-08T13:10:00Z" w16du:dateUtc="2025-07-08T12:10:00Z">
        <w:r w:rsidR="0069012F">
          <w:rPr>
            <w:rFonts w:ascii="Poppins" w:hAnsi="Poppins" w:cs="Poppins"/>
            <w:color w:val="000000" w:themeColor="text1"/>
          </w:rPr>
          <w:t xml:space="preserve"> of generation that is connected </w:t>
        </w:r>
      </w:ins>
      <w:ins w:id="580" w:author="Stuart McLarnon [NESO]" w:date="2025-07-18T12:21:00Z" w16du:dateUtc="2025-07-18T11:21:00Z">
        <w:r w:rsidR="00116E20">
          <w:rPr>
            <w:rFonts w:ascii="Poppins" w:hAnsi="Poppins" w:cs="Poppins"/>
            <w:color w:val="000000" w:themeColor="text1"/>
          </w:rPr>
          <w:t>to</w:t>
        </w:r>
      </w:ins>
      <w:ins w:id="581" w:author="Stuart McLarnon [NESO]" w:date="2025-07-08T13:11:00Z" w16du:dateUtc="2025-07-08T12:11:00Z">
        <w:r w:rsidR="0069012F">
          <w:rPr>
            <w:rFonts w:ascii="Poppins" w:hAnsi="Poppins" w:cs="Poppins"/>
            <w:color w:val="000000" w:themeColor="text1"/>
          </w:rPr>
          <w:t xml:space="preserve"> distributio</w:t>
        </w:r>
      </w:ins>
      <w:ins w:id="582" w:author="Stuart McLarnon [NESO]" w:date="2025-07-18T12:21:00Z" w16du:dateUtc="2025-07-18T11:21:00Z">
        <w:r w:rsidR="00116E20">
          <w:rPr>
            <w:rFonts w:ascii="Poppins" w:hAnsi="Poppins" w:cs="Poppins"/>
            <w:color w:val="000000" w:themeColor="text1"/>
          </w:rPr>
          <w:t>n networks</w:t>
        </w:r>
      </w:ins>
      <w:ins w:id="583" w:author="Stuart McLarnon [NESO]" w:date="2025-07-08T13:14:00Z" w16du:dateUtc="2025-07-08T12:14:00Z">
        <w:r w:rsidR="00EB05AD">
          <w:rPr>
            <w:rFonts w:ascii="Poppins" w:hAnsi="Poppins" w:cs="Poppins"/>
            <w:color w:val="000000" w:themeColor="text1"/>
          </w:rPr>
          <w:t xml:space="preserve"> is increasing, moving away from the traditional </w:t>
        </w:r>
      </w:ins>
      <w:ins w:id="584" w:author="Stuart McLarnon [NESO]" w:date="2025-07-18T12:21:00Z" w16du:dateUtc="2025-07-18T11:21:00Z">
        <w:r w:rsidR="00025E46">
          <w:rPr>
            <w:rFonts w:ascii="Poppins" w:hAnsi="Poppins" w:cs="Poppins"/>
            <w:color w:val="000000" w:themeColor="text1"/>
          </w:rPr>
          <w:t>approach where most o</w:t>
        </w:r>
      </w:ins>
      <w:ins w:id="585" w:author="Stuart McLarnon [NESO]" w:date="2025-07-18T12:22:00Z" w16du:dateUtc="2025-07-18T11:22:00Z">
        <w:r w:rsidR="00025E46">
          <w:rPr>
            <w:rFonts w:ascii="Poppins" w:hAnsi="Poppins" w:cs="Poppins"/>
            <w:color w:val="000000" w:themeColor="text1"/>
          </w:rPr>
          <w:t>f the generation was connected to the transmission system</w:t>
        </w:r>
      </w:ins>
      <w:ins w:id="586" w:author="Stuart McLarnon [NESO]" w:date="2025-07-08T13:15:00Z" w16du:dateUtc="2025-07-08T12:15:00Z">
        <w:r w:rsidR="005754C3">
          <w:rPr>
            <w:rFonts w:ascii="Poppins" w:hAnsi="Poppins" w:cs="Poppins"/>
            <w:color w:val="000000" w:themeColor="text1"/>
          </w:rPr>
          <w:t>.</w:t>
        </w:r>
      </w:ins>
      <w:ins w:id="587" w:author="Stuart McLarnon [NESO]" w:date="2025-07-08T13:16:00Z" w16du:dateUtc="2025-07-08T12:16:00Z">
        <w:r w:rsidR="00D713AD">
          <w:rPr>
            <w:rFonts w:ascii="Poppins" w:hAnsi="Poppins" w:cs="Poppins"/>
            <w:color w:val="000000" w:themeColor="text1"/>
          </w:rPr>
          <w:t xml:space="preserve"> To ensure that NESO has </w:t>
        </w:r>
        <w:r w:rsidR="0025398B">
          <w:rPr>
            <w:rFonts w:ascii="Poppins" w:hAnsi="Poppins" w:cs="Poppins"/>
            <w:color w:val="000000" w:themeColor="text1"/>
          </w:rPr>
          <w:t xml:space="preserve">a </w:t>
        </w:r>
      </w:ins>
      <w:ins w:id="588" w:author="Stuart McLarnon [NESO]" w:date="2025-07-18T12:22:00Z" w16du:dateUtc="2025-07-18T11:22:00Z">
        <w:r w:rsidR="00011CBD">
          <w:rPr>
            <w:rFonts w:ascii="Poppins" w:hAnsi="Poppins" w:cs="Poppins"/>
            <w:color w:val="000000" w:themeColor="text1"/>
          </w:rPr>
          <w:t>better</w:t>
        </w:r>
      </w:ins>
      <w:ins w:id="589" w:author="Stuart McLarnon [NESO]" w:date="2025-07-08T13:16:00Z" w16du:dateUtc="2025-07-08T12:16:00Z">
        <w:r w:rsidR="0025398B">
          <w:rPr>
            <w:rFonts w:ascii="Poppins" w:hAnsi="Poppins" w:cs="Poppins"/>
            <w:color w:val="000000" w:themeColor="text1"/>
          </w:rPr>
          <w:t xml:space="preserve"> understanding</w:t>
        </w:r>
      </w:ins>
      <w:ins w:id="590" w:author="Stuart McLarnon [NESO]" w:date="2025-07-08T13:17:00Z" w16du:dateUtc="2025-07-08T12:17:00Z">
        <w:r w:rsidR="00D9340A">
          <w:rPr>
            <w:rFonts w:ascii="Poppins" w:hAnsi="Poppins" w:cs="Poppins"/>
            <w:color w:val="000000" w:themeColor="text1"/>
          </w:rPr>
          <w:t xml:space="preserve"> of </w:t>
        </w:r>
      </w:ins>
      <w:ins w:id="591" w:author="Stuart McLarnon [NESO]" w:date="2025-07-18T12:23:00Z" w16du:dateUtc="2025-07-18T11:23:00Z">
        <w:r w:rsidR="00011CBD">
          <w:rPr>
            <w:rFonts w:ascii="Poppins" w:hAnsi="Poppins" w:cs="Poppins"/>
            <w:color w:val="000000" w:themeColor="text1"/>
          </w:rPr>
          <w:t>d</w:t>
        </w:r>
      </w:ins>
      <w:ins w:id="592" w:author="Stuart McLarnon [NESO]" w:date="2025-07-08T13:17:00Z" w16du:dateUtc="2025-07-08T12:17:00Z">
        <w:r w:rsidR="00D9340A">
          <w:rPr>
            <w:rFonts w:ascii="Poppins" w:hAnsi="Poppins" w:cs="Poppins"/>
            <w:color w:val="000000" w:themeColor="text1"/>
          </w:rPr>
          <w:t>is</w:t>
        </w:r>
        <w:r w:rsidR="000E754E">
          <w:rPr>
            <w:rFonts w:ascii="Poppins" w:hAnsi="Poppins" w:cs="Poppins"/>
            <w:color w:val="000000" w:themeColor="text1"/>
          </w:rPr>
          <w:t xml:space="preserve">tribution </w:t>
        </w:r>
      </w:ins>
      <w:ins w:id="593" w:author="Stuart McLarnon [NESO]" w:date="2025-07-18T12:22:00Z" w16du:dateUtc="2025-07-18T11:22:00Z">
        <w:r w:rsidR="00011CBD">
          <w:rPr>
            <w:rFonts w:ascii="Poppins" w:hAnsi="Poppins" w:cs="Poppins"/>
            <w:color w:val="000000" w:themeColor="text1"/>
          </w:rPr>
          <w:t>netw</w:t>
        </w:r>
      </w:ins>
      <w:ins w:id="594" w:author="Stuart McLarnon [NESO]" w:date="2025-07-18T12:23:00Z" w16du:dateUtc="2025-07-18T11:23:00Z">
        <w:r w:rsidR="007A48C3">
          <w:rPr>
            <w:rFonts w:ascii="Poppins" w:hAnsi="Poppins" w:cs="Poppins"/>
            <w:color w:val="000000" w:themeColor="text1"/>
          </w:rPr>
          <w:t>o</w:t>
        </w:r>
      </w:ins>
      <w:ins w:id="595" w:author="Stuart McLarnon [NESO]" w:date="2025-07-18T12:22:00Z" w16du:dateUtc="2025-07-18T11:22:00Z">
        <w:r w:rsidR="00011CBD">
          <w:rPr>
            <w:rFonts w:ascii="Poppins" w:hAnsi="Poppins" w:cs="Poppins"/>
            <w:color w:val="000000" w:themeColor="text1"/>
          </w:rPr>
          <w:t>rks</w:t>
        </w:r>
      </w:ins>
      <w:ins w:id="596" w:author="Stuart McLarnon [NESO]" w:date="2025-07-18T12:26:00Z" w16du:dateUtc="2025-07-18T11:26:00Z">
        <w:r w:rsidR="005524DC">
          <w:rPr>
            <w:rFonts w:ascii="Poppins" w:hAnsi="Poppins" w:cs="Poppins"/>
            <w:color w:val="000000" w:themeColor="text1"/>
          </w:rPr>
          <w:t xml:space="preserve"> in the context of network planning</w:t>
        </w:r>
      </w:ins>
      <w:ins w:id="597" w:author="Stuart McLarnon [NESO]" w:date="2025-07-08T13:18:00Z" w16du:dateUtc="2025-07-08T12:18:00Z">
        <w:r w:rsidR="000E754E">
          <w:rPr>
            <w:rFonts w:ascii="Poppins" w:hAnsi="Poppins" w:cs="Poppins"/>
            <w:color w:val="000000" w:themeColor="text1"/>
          </w:rPr>
          <w:t xml:space="preserve">, </w:t>
        </w:r>
      </w:ins>
      <w:ins w:id="598" w:author="Stuart McLarnon [NESO]" w:date="2025-07-08T13:19:00Z" w16du:dateUtc="2025-07-08T12:19:00Z">
        <w:r w:rsidR="0002662E">
          <w:rPr>
            <w:rFonts w:ascii="Poppins" w:hAnsi="Poppins" w:cs="Poppins"/>
            <w:color w:val="000000" w:themeColor="text1"/>
          </w:rPr>
          <w:t>a greater level of detail is require</w:t>
        </w:r>
        <w:r w:rsidR="001B543E">
          <w:rPr>
            <w:rFonts w:ascii="Poppins" w:hAnsi="Poppins" w:cs="Poppins"/>
            <w:color w:val="000000" w:themeColor="text1"/>
          </w:rPr>
          <w:t>d within Network Operator’s submissions</w:t>
        </w:r>
        <w:r w:rsidR="00921176">
          <w:rPr>
            <w:rFonts w:ascii="Poppins" w:hAnsi="Poppins" w:cs="Poppins"/>
            <w:color w:val="000000" w:themeColor="text1"/>
          </w:rPr>
          <w:t xml:space="preserve">. </w:t>
        </w:r>
      </w:ins>
      <w:ins w:id="599" w:author="Stuart McLarnon [NESO]" w:date="2025-07-08T14:44:00Z" w16du:dateUtc="2025-07-08T13:44:00Z">
        <w:r w:rsidR="008065EA">
          <w:rPr>
            <w:rFonts w:ascii="Poppins" w:hAnsi="Poppins" w:cs="Poppins"/>
            <w:color w:val="000000" w:themeColor="text1"/>
          </w:rPr>
          <w:t xml:space="preserve">Schedules which previously required seven years of forecasting have been altered to </w:t>
        </w:r>
        <w:r w:rsidR="004837AC">
          <w:rPr>
            <w:rFonts w:ascii="Poppins" w:hAnsi="Poppins" w:cs="Poppins"/>
            <w:color w:val="000000" w:themeColor="text1"/>
          </w:rPr>
          <w:t>ten years, to allow NESO to have a better understanding of upcoming changes to d</w:t>
        </w:r>
      </w:ins>
      <w:ins w:id="600" w:author="Stuart McLarnon [NESO]" w:date="2025-07-08T14:45:00Z" w16du:dateUtc="2025-07-08T13:45:00Z">
        <w:r w:rsidR="004837AC">
          <w:rPr>
            <w:rFonts w:ascii="Poppins" w:hAnsi="Poppins" w:cs="Poppins"/>
            <w:color w:val="000000" w:themeColor="text1"/>
          </w:rPr>
          <w:t>istribution networks.</w:t>
        </w:r>
      </w:ins>
    </w:p>
    <w:p w14:paraId="13168E62" w14:textId="6A9B8ED4" w:rsidR="0021593F" w:rsidRDefault="00921176" w:rsidP="00A742F5">
      <w:pPr>
        <w:rPr>
          <w:ins w:id="601" w:author="Stuart McLarnon (NESO)" w:date="2025-07-02T15:47:00Z" w16du:dateUtc="2025-07-02T14:47:00Z"/>
          <w:rFonts w:ascii="Poppins" w:hAnsi="Poppins" w:cs="Poppins"/>
          <w:color w:val="000000" w:themeColor="text1"/>
        </w:rPr>
      </w:pPr>
      <w:ins w:id="602" w:author="Stuart McLarnon [NESO]" w:date="2025-07-08T13:20:00Z" w16du:dateUtc="2025-07-08T12:20:00Z">
        <w:r>
          <w:rPr>
            <w:rFonts w:ascii="Poppins" w:hAnsi="Poppins" w:cs="Poppins"/>
            <w:color w:val="000000" w:themeColor="text1"/>
          </w:rPr>
          <w:t>One of the largest blind</w:t>
        </w:r>
        <w:r w:rsidR="00621FE1">
          <w:rPr>
            <w:rFonts w:ascii="Poppins" w:hAnsi="Poppins" w:cs="Poppins"/>
            <w:color w:val="000000" w:themeColor="text1"/>
          </w:rPr>
          <w:t xml:space="preserve"> spots for NESO was embedded </w:t>
        </w:r>
      </w:ins>
      <w:ins w:id="603" w:author="Stuart McLarnon [NESO]" w:date="2025-07-09T15:25:00Z" w16du:dateUtc="2025-07-09T14:25:00Z">
        <w:r w:rsidR="00231200">
          <w:rPr>
            <w:rFonts w:ascii="Poppins" w:hAnsi="Poppins" w:cs="Poppins"/>
            <w:color w:val="000000" w:themeColor="text1"/>
          </w:rPr>
          <w:t xml:space="preserve">electricity </w:t>
        </w:r>
      </w:ins>
      <w:ins w:id="604" w:author="Stuart McLarnon [NESO]" w:date="2025-07-08T13:20:00Z" w16du:dateUtc="2025-07-08T12:20:00Z">
        <w:r w:rsidR="00621FE1">
          <w:rPr>
            <w:rFonts w:ascii="Poppins" w:hAnsi="Poppins" w:cs="Poppins"/>
            <w:color w:val="000000" w:themeColor="text1"/>
          </w:rPr>
          <w:t>storage</w:t>
        </w:r>
      </w:ins>
      <w:ins w:id="605" w:author="Stuart McLarnon [NESO]" w:date="2025-07-08T13:26:00Z" w16du:dateUtc="2025-07-08T12:26:00Z">
        <w:r w:rsidR="00BD79BA">
          <w:rPr>
            <w:rFonts w:ascii="Poppins" w:hAnsi="Poppins" w:cs="Poppins"/>
            <w:color w:val="000000" w:themeColor="text1"/>
          </w:rPr>
          <w:t xml:space="preserve">. To combat this, many of the new schedules </w:t>
        </w:r>
      </w:ins>
      <w:ins w:id="606" w:author="Stuart McLarnon [NESO]" w:date="2025-07-08T13:27:00Z" w16du:dateUtc="2025-07-08T12:27:00Z">
        <w:r w:rsidR="00BD79BA">
          <w:rPr>
            <w:rFonts w:ascii="Poppins" w:hAnsi="Poppins" w:cs="Poppins"/>
            <w:color w:val="000000" w:themeColor="text1"/>
          </w:rPr>
          <w:t xml:space="preserve">make specific mention of embedded </w:t>
        </w:r>
      </w:ins>
      <w:ins w:id="607" w:author="Stuart McLarnon [NESO]" w:date="2025-07-09T15:25:00Z" w16du:dateUtc="2025-07-09T14:25:00Z">
        <w:r w:rsidR="00231200">
          <w:rPr>
            <w:rFonts w:ascii="Poppins" w:hAnsi="Poppins" w:cs="Poppins"/>
            <w:color w:val="000000" w:themeColor="text1"/>
          </w:rPr>
          <w:t xml:space="preserve">electricity </w:t>
        </w:r>
      </w:ins>
      <w:ins w:id="608" w:author="Stuart McLarnon [NESO]" w:date="2025-07-08T13:27:00Z" w16du:dateUtc="2025-07-08T12:27:00Z">
        <w:r w:rsidR="00BD79BA">
          <w:rPr>
            <w:rFonts w:ascii="Poppins" w:hAnsi="Poppins" w:cs="Poppins"/>
            <w:color w:val="000000" w:themeColor="text1"/>
          </w:rPr>
          <w:t>storage.</w:t>
        </w:r>
      </w:ins>
      <w:ins w:id="609" w:author="Stuart McLarnon [NESO]" w:date="2025-07-08T14:43:00Z" w16du:dateUtc="2025-07-08T13:43:00Z">
        <w:r w:rsidR="00FA4307">
          <w:rPr>
            <w:rFonts w:ascii="Poppins" w:hAnsi="Poppins" w:cs="Poppins"/>
            <w:color w:val="000000" w:themeColor="text1"/>
          </w:rPr>
          <w:t xml:space="preserve"> </w:t>
        </w:r>
      </w:ins>
    </w:p>
    <w:p w14:paraId="6AEDB750" w14:textId="108805BF" w:rsidR="0033271B" w:rsidRDefault="00491441" w:rsidP="00A742F5">
      <w:pPr>
        <w:rPr>
          <w:ins w:id="610" w:author="Stuart McLarnon (NESO)" w:date="2025-07-02T15:47:00Z" w16du:dateUtc="2025-07-02T14:47:00Z"/>
          <w:rFonts w:ascii="Poppins" w:hAnsi="Poppins" w:cs="Poppins"/>
          <w:color w:val="000000" w:themeColor="text1"/>
          <w:u w:val="single"/>
        </w:rPr>
      </w:pPr>
      <w:ins w:id="611" w:author="Stuart McLarnon (NESO)" w:date="2025-07-03T09:30:00Z" w16du:dateUtc="2025-07-03T08:30:00Z">
        <w:r>
          <w:rPr>
            <w:rFonts w:ascii="Poppins" w:hAnsi="Poppins" w:cs="Poppins"/>
            <w:color w:val="000000" w:themeColor="text1"/>
            <w:u w:val="single"/>
          </w:rPr>
          <w:t xml:space="preserve">DRC </w:t>
        </w:r>
      </w:ins>
      <w:ins w:id="612" w:author="Stuart McLarnon (NESO)" w:date="2025-07-02T15:47:00Z" w16du:dateUtc="2025-07-02T14:47:00Z">
        <w:r w:rsidR="00F836CD">
          <w:rPr>
            <w:rFonts w:ascii="Poppins" w:hAnsi="Poppins" w:cs="Poppins"/>
            <w:color w:val="000000" w:themeColor="text1"/>
            <w:u w:val="single"/>
          </w:rPr>
          <w:t>Schedule 21</w:t>
        </w:r>
      </w:ins>
      <w:ins w:id="613" w:author="Stuart McLarnon (NESO)" w:date="2025-07-02T15:50:00Z" w16du:dateUtc="2025-07-02T14:50:00Z">
        <w:r w:rsidR="00B413B6">
          <w:rPr>
            <w:rFonts w:ascii="Poppins" w:hAnsi="Poppins" w:cs="Poppins"/>
            <w:color w:val="000000" w:themeColor="text1"/>
            <w:u w:val="single"/>
          </w:rPr>
          <w:t>A-C</w:t>
        </w:r>
      </w:ins>
      <w:ins w:id="614" w:author="Stuart McLarnon (NESO)" w:date="2025-07-03T10:33:00Z" w16du:dateUtc="2025-07-03T09:33:00Z">
        <w:r w:rsidR="00552760">
          <w:rPr>
            <w:rFonts w:ascii="Poppins" w:hAnsi="Poppins" w:cs="Poppins"/>
            <w:color w:val="000000" w:themeColor="text1"/>
            <w:u w:val="single"/>
          </w:rPr>
          <w:t xml:space="preserve"> (week 2)</w:t>
        </w:r>
      </w:ins>
    </w:p>
    <w:p w14:paraId="75E535C2" w14:textId="731A1451" w:rsidR="00F836CD" w:rsidRDefault="003845FE" w:rsidP="00A742F5">
      <w:pPr>
        <w:rPr>
          <w:ins w:id="615" w:author="Stuart McLarnon (NESO)" w:date="2025-07-03T09:57:00Z" w16du:dateUtc="2025-07-03T08:57:00Z"/>
          <w:rFonts w:ascii="Poppins" w:hAnsi="Poppins" w:cs="Poppins"/>
          <w:color w:val="000000" w:themeColor="text1"/>
        </w:rPr>
      </w:pPr>
      <w:ins w:id="616" w:author="Stuart McLarnon (NESO)" w:date="2025-07-03T09:29:00Z" w16du:dateUtc="2025-07-03T08:29:00Z">
        <w:r>
          <w:rPr>
            <w:rFonts w:ascii="Poppins" w:hAnsi="Poppins" w:cs="Poppins"/>
            <w:color w:val="000000" w:themeColor="text1"/>
          </w:rPr>
          <w:t xml:space="preserve">The Subgroup </w:t>
        </w:r>
      </w:ins>
      <w:ins w:id="617" w:author="Stuart McLarnon (NESO)" w:date="2025-07-03T09:30:00Z" w16du:dateUtc="2025-07-03T08:30:00Z">
        <w:r w:rsidR="00491441">
          <w:rPr>
            <w:rFonts w:ascii="Poppins" w:hAnsi="Poppins" w:cs="Poppins"/>
            <w:color w:val="000000" w:themeColor="text1"/>
          </w:rPr>
          <w:t xml:space="preserve">used Schedule 11 as a </w:t>
        </w:r>
        <w:r w:rsidR="00B7069B">
          <w:rPr>
            <w:rFonts w:ascii="Poppins" w:hAnsi="Poppins" w:cs="Poppins"/>
            <w:color w:val="000000" w:themeColor="text1"/>
          </w:rPr>
          <w:t xml:space="preserve">starting point to create </w:t>
        </w:r>
      </w:ins>
      <w:ins w:id="618" w:author="Stuart McLarnon (NESO)" w:date="2025-07-03T09:29:00Z" w16du:dateUtc="2025-07-03T08:29:00Z">
        <w:r w:rsidR="00491441">
          <w:rPr>
            <w:rFonts w:ascii="Poppins" w:hAnsi="Poppins" w:cs="Poppins"/>
            <w:color w:val="000000" w:themeColor="text1"/>
          </w:rPr>
          <w:t>the new Schedule</w:t>
        </w:r>
      </w:ins>
      <w:ins w:id="619" w:author="Stuart McLarnon (NESO)" w:date="2025-07-03T09:32:00Z" w16du:dateUtc="2025-07-03T08:32:00Z">
        <w:r w:rsidR="00134E0E">
          <w:rPr>
            <w:rFonts w:ascii="Poppins" w:hAnsi="Poppins" w:cs="Poppins"/>
            <w:color w:val="000000" w:themeColor="text1"/>
          </w:rPr>
          <w:t>s</w:t>
        </w:r>
      </w:ins>
      <w:ins w:id="620" w:author="Stuart McLarnon (NESO)" w:date="2025-07-03T09:29:00Z" w16du:dateUtc="2025-07-03T08:29:00Z">
        <w:r w:rsidR="00491441">
          <w:rPr>
            <w:rFonts w:ascii="Poppins" w:hAnsi="Poppins" w:cs="Poppins"/>
            <w:color w:val="000000" w:themeColor="text1"/>
          </w:rPr>
          <w:t xml:space="preserve"> 21</w:t>
        </w:r>
      </w:ins>
      <w:ins w:id="621" w:author="Stuart McLarnon (NESO)" w:date="2025-07-03T09:32:00Z" w16du:dateUtc="2025-07-03T08:32:00Z">
        <w:r w:rsidR="00134E0E">
          <w:rPr>
            <w:rFonts w:ascii="Poppins" w:hAnsi="Poppins" w:cs="Poppins"/>
            <w:color w:val="000000" w:themeColor="text1"/>
          </w:rPr>
          <w:t xml:space="preserve"> and 23</w:t>
        </w:r>
      </w:ins>
      <w:ins w:id="622" w:author="Stuart McLarnon (NESO)" w:date="2025-07-03T09:33:00Z" w16du:dateUtc="2025-07-03T08:33:00Z">
        <w:r w:rsidR="00F7477A">
          <w:rPr>
            <w:rFonts w:ascii="Poppins" w:hAnsi="Poppins" w:cs="Poppins"/>
            <w:color w:val="000000" w:themeColor="text1"/>
          </w:rPr>
          <w:t xml:space="preserve">, </w:t>
        </w:r>
        <w:r w:rsidR="00C079C6">
          <w:rPr>
            <w:rFonts w:ascii="Poppins" w:hAnsi="Poppins" w:cs="Poppins"/>
            <w:color w:val="000000" w:themeColor="text1"/>
          </w:rPr>
          <w:t>with</w:t>
        </w:r>
      </w:ins>
      <w:ins w:id="623" w:author="Stuart McLarnon (NESO)" w:date="2025-07-03T09:34:00Z" w16du:dateUtc="2025-07-03T08:34:00Z">
        <w:r w:rsidR="00C079C6">
          <w:rPr>
            <w:rFonts w:ascii="Poppins" w:hAnsi="Poppins" w:cs="Poppins"/>
            <w:color w:val="000000" w:themeColor="text1"/>
          </w:rPr>
          <w:t xml:space="preserve"> 21 focused on summer minimums and 23 on </w:t>
        </w:r>
        <w:r w:rsidR="00C13DDA">
          <w:rPr>
            <w:rFonts w:ascii="Poppins" w:hAnsi="Poppins" w:cs="Poppins"/>
            <w:color w:val="000000" w:themeColor="text1"/>
          </w:rPr>
          <w:t>winter</w:t>
        </w:r>
      </w:ins>
      <w:ins w:id="624" w:author="Stuart McLarnon (NESO)" w:date="2025-07-03T09:35:00Z" w16du:dateUtc="2025-07-03T08:35:00Z">
        <w:r w:rsidR="00017B0F">
          <w:rPr>
            <w:rFonts w:ascii="Poppins" w:hAnsi="Poppins" w:cs="Poppins"/>
            <w:color w:val="000000" w:themeColor="text1"/>
          </w:rPr>
          <w:t xml:space="preserve"> peaks.</w:t>
        </w:r>
      </w:ins>
      <w:ins w:id="625" w:author="Stuart McLarnon (NESO)" w:date="2025-07-03T09:36:00Z" w16du:dateUtc="2025-07-03T08:36:00Z">
        <w:r w:rsidR="00C414F1">
          <w:rPr>
            <w:rFonts w:ascii="Poppins" w:hAnsi="Poppins" w:cs="Poppins"/>
            <w:color w:val="000000" w:themeColor="text1"/>
          </w:rPr>
          <w:t xml:space="preserve"> Schedule 21 is split into three sheets</w:t>
        </w:r>
      </w:ins>
      <w:ins w:id="626" w:author="Stuart McLarnon (NESO)" w:date="2025-07-03T09:45:00Z" w16du:dateUtc="2025-07-03T08:45:00Z">
        <w:r w:rsidR="00E01E1A">
          <w:rPr>
            <w:rFonts w:ascii="Poppins" w:hAnsi="Poppins" w:cs="Poppins"/>
            <w:color w:val="000000" w:themeColor="text1"/>
          </w:rPr>
          <w:t xml:space="preserve"> based on three different </w:t>
        </w:r>
        <w:r w:rsidR="00655485">
          <w:rPr>
            <w:rFonts w:ascii="Poppins" w:hAnsi="Poppins" w:cs="Poppins"/>
            <w:color w:val="000000" w:themeColor="text1"/>
          </w:rPr>
          <w:t>network conditions: NETS minimum demand,</w:t>
        </w:r>
      </w:ins>
      <w:ins w:id="627" w:author="Stuart McLarnon (NESO)" w:date="2025-07-03T09:46:00Z" w16du:dateUtc="2025-07-03T08:46:00Z">
        <w:r w:rsidR="00847591">
          <w:rPr>
            <w:rFonts w:ascii="Poppins" w:hAnsi="Poppins" w:cs="Poppins"/>
            <w:color w:val="000000" w:themeColor="text1"/>
          </w:rPr>
          <w:t xml:space="preserve"> Connection Point minimum demand, and</w:t>
        </w:r>
      </w:ins>
      <w:ins w:id="628" w:author="Stuart McLarnon (NESO)" w:date="2025-07-03T09:49:00Z" w16du:dateUtc="2025-07-03T08:49:00Z">
        <w:r w:rsidR="00360476">
          <w:rPr>
            <w:rFonts w:ascii="Poppins" w:hAnsi="Poppins" w:cs="Poppins"/>
            <w:color w:val="000000" w:themeColor="text1"/>
          </w:rPr>
          <w:t xml:space="preserve"> </w:t>
        </w:r>
      </w:ins>
      <w:ins w:id="629" w:author="Stuart McLarnon (NESO)" w:date="2025-07-03T09:53:00Z" w16du:dateUtc="2025-07-03T08:53:00Z">
        <w:r w:rsidR="00EF24DB">
          <w:rPr>
            <w:rFonts w:ascii="Poppins" w:hAnsi="Poppins" w:cs="Poppins"/>
            <w:color w:val="000000" w:themeColor="text1"/>
          </w:rPr>
          <w:t>summer daylight minimum</w:t>
        </w:r>
      </w:ins>
      <w:ins w:id="630" w:author="Stuart McLarnon (NESO)" w:date="2025-07-03T09:56:00Z" w16du:dateUtc="2025-07-03T08:56:00Z">
        <w:r w:rsidR="008A4ACA">
          <w:rPr>
            <w:rFonts w:ascii="Poppins" w:hAnsi="Poppins" w:cs="Poppins"/>
            <w:color w:val="000000" w:themeColor="text1"/>
          </w:rPr>
          <w:t>. The la</w:t>
        </w:r>
        <w:r w:rsidR="00317286">
          <w:rPr>
            <w:rFonts w:ascii="Poppins" w:hAnsi="Poppins" w:cs="Poppins"/>
            <w:color w:val="000000" w:themeColor="text1"/>
          </w:rPr>
          <w:t xml:space="preserve">tter was added due to the increase </w:t>
        </w:r>
      </w:ins>
      <w:ins w:id="631" w:author="Stuart McLarnon (NESO)" w:date="2025-07-03T09:57:00Z" w16du:dateUtc="2025-07-03T08:57:00Z">
        <w:r w:rsidR="00317286">
          <w:rPr>
            <w:rFonts w:ascii="Poppins" w:hAnsi="Poppins" w:cs="Poppins"/>
            <w:color w:val="000000" w:themeColor="text1"/>
          </w:rPr>
          <w:t xml:space="preserve">usage of solar on the GB </w:t>
        </w:r>
        <w:del w:id="632" w:author="Stuart McLarnon [NESO]" w:date="2025-07-09T15:26:00Z" w16du:dateUtc="2025-07-09T14:26:00Z">
          <w:r w:rsidR="00317286" w:rsidDel="00C225A4">
            <w:rPr>
              <w:rFonts w:ascii="Poppins" w:hAnsi="Poppins" w:cs="Poppins"/>
              <w:color w:val="000000" w:themeColor="text1"/>
            </w:rPr>
            <w:delText>net</w:delText>
          </w:r>
          <w:r w:rsidR="00664BBA" w:rsidDel="00C225A4">
            <w:rPr>
              <w:rFonts w:ascii="Poppins" w:hAnsi="Poppins" w:cs="Poppins"/>
              <w:color w:val="000000" w:themeColor="text1"/>
            </w:rPr>
            <w:delText>work</w:delText>
          </w:r>
        </w:del>
      </w:ins>
      <w:ins w:id="633" w:author="Stuart McLarnon [NESO]" w:date="2025-07-09T15:26:00Z" w16du:dateUtc="2025-07-09T14:26:00Z">
        <w:r w:rsidR="00C225A4">
          <w:rPr>
            <w:rFonts w:ascii="Poppins" w:hAnsi="Poppins" w:cs="Poppins"/>
            <w:color w:val="000000" w:themeColor="text1"/>
          </w:rPr>
          <w:t>system</w:t>
        </w:r>
      </w:ins>
      <w:ins w:id="634" w:author="Stuart McLarnon (NESO)" w:date="2025-07-03T09:57:00Z" w16du:dateUtc="2025-07-03T08:57:00Z">
        <w:r w:rsidR="00664BBA">
          <w:rPr>
            <w:rFonts w:ascii="Poppins" w:hAnsi="Poppins" w:cs="Poppins"/>
            <w:color w:val="000000" w:themeColor="text1"/>
          </w:rPr>
          <w:t>.</w:t>
        </w:r>
      </w:ins>
    </w:p>
    <w:p w14:paraId="3C812842" w14:textId="1416D252" w:rsidR="00664BBA" w:rsidRDefault="00664BBA" w:rsidP="00A742F5">
      <w:pPr>
        <w:rPr>
          <w:ins w:id="635" w:author="Stuart McLarnon (NESO)" w:date="2025-07-03T10:16:00Z" w16du:dateUtc="2025-07-03T09:16:00Z"/>
          <w:rFonts w:ascii="Poppins" w:hAnsi="Poppins" w:cs="Poppins"/>
          <w:color w:val="000000" w:themeColor="text1"/>
        </w:rPr>
      </w:pPr>
      <w:ins w:id="636" w:author="Stuart McLarnon (NESO)" w:date="2025-07-03T09:57:00Z" w16du:dateUtc="2025-07-03T08:57:00Z">
        <w:r>
          <w:rPr>
            <w:rFonts w:ascii="Poppins" w:hAnsi="Poppins" w:cs="Poppins"/>
            <w:color w:val="000000" w:themeColor="text1"/>
          </w:rPr>
          <w:t>Other changes in this schedule include</w:t>
        </w:r>
      </w:ins>
      <w:ins w:id="637" w:author="Stuart McLarnon (NESO)" w:date="2025-07-03T09:59:00Z" w16du:dateUtc="2025-07-03T08:59:00Z">
        <w:r w:rsidR="001B0F7E">
          <w:rPr>
            <w:rFonts w:ascii="Poppins" w:hAnsi="Poppins" w:cs="Poppins"/>
            <w:color w:val="000000" w:themeColor="text1"/>
          </w:rPr>
          <w:t xml:space="preserve"> the removal of reference</w:t>
        </w:r>
      </w:ins>
      <w:ins w:id="638" w:author="Stuart McLarnon [NESO]" w:date="2025-07-09T15:27:00Z" w16du:dateUtc="2025-07-09T14:27:00Z">
        <w:r w:rsidR="00DD3E2A">
          <w:rPr>
            <w:rFonts w:ascii="Poppins" w:hAnsi="Poppins" w:cs="Poppins"/>
            <w:color w:val="000000" w:themeColor="text1"/>
          </w:rPr>
          <w:t>s</w:t>
        </w:r>
      </w:ins>
      <w:ins w:id="639" w:author="Stuart McLarnon (NESO)" w:date="2025-07-03T09:59:00Z" w16du:dateUtc="2025-07-03T08:59:00Z">
        <w:r w:rsidR="001B0F7E">
          <w:rPr>
            <w:rFonts w:ascii="Poppins" w:hAnsi="Poppins" w:cs="Poppins"/>
            <w:color w:val="000000" w:themeColor="text1"/>
          </w:rPr>
          <w:t xml:space="preserve"> to the </w:t>
        </w:r>
      </w:ins>
      <w:ins w:id="640" w:author="Stuart McLarnon (NESO)" w:date="2025-07-03T10:00:00Z" w16du:dateUtc="2025-07-03T09:00:00Z">
        <w:r w:rsidR="001B0F7E">
          <w:rPr>
            <w:rFonts w:ascii="Poppins" w:hAnsi="Poppins" w:cs="Poppins"/>
            <w:color w:val="000000" w:themeColor="text1"/>
          </w:rPr>
          <w:t xml:space="preserve">Single Line Diagram, as this </w:t>
        </w:r>
        <w:r w:rsidR="004852AE">
          <w:rPr>
            <w:rFonts w:ascii="Poppins" w:hAnsi="Poppins" w:cs="Poppins"/>
            <w:color w:val="000000" w:themeColor="text1"/>
          </w:rPr>
          <w:t xml:space="preserve">is being replaced with the new CIM models, and </w:t>
        </w:r>
      </w:ins>
      <w:ins w:id="641" w:author="Stuart McLarnon (NESO)" w:date="2025-07-03T10:03:00Z" w16du:dateUtc="2025-07-03T09:03:00Z">
        <w:r w:rsidR="00BF5206">
          <w:rPr>
            <w:rFonts w:ascii="Poppins" w:hAnsi="Poppins" w:cs="Poppins"/>
            <w:color w:val="000000" w:themeColor="text1"/>
          </w:rPr>
          <w:t>the addition of</w:t>
        </w:r>
      </w:ins>
      <w:ins w:id="642" w:author="Stuart McLarnon (NESO)" w:date="2025-07-03T10:04:00Z" w16du:dateUtc="2025-07-03T09:04:00Z">
        <w:r w:rsidR="00BA6D7B">
          <w:rPr>
            <w:rFonts w:ascii="Poppins" w:hAnsi="Poppins" w:cs="Poppins"/>
            <w:color w:val="000000" w:themeColor="text1"/>
          </w:rPr>
          <w:t xml:space="preserve"> rows </w:t>
        </w:r>
      </w:ins>
      <w:ins w:id="643" w:author="Stuart McLarnon (NESO)" w:date="2025-07-03T10:05:00Z" w16du:dateUtc="2025-07-03T09:05:00Z">
        <w:r w:rsidR="00BA6D7B">
          <w:rPr>
            <w:rFonts w:ascii="Poppins" w:hAnsi="Poppins" w:cs="Poppins"/>
            <w:color w:val="000000" w:themeColor="text1"/>
          </w:rPr>
          <w:t xml:space="preserve">where export from </w:t>
        </w:r>
        <w:r w:rsidR="00ED25AC">
          <w:rPr>
            <w:rFonts w:ascii="Poppins" w:hAnsi="Poppins" w:cs="Poppins"/>
            <w:color w:val="000000" w:themeColor="text1"/>
          </w:rPr>
          <w:t xml:space="preserve">various Aggregated Energy Sources at </w:t>
        </w:r>
        <w:r w:rsidR="00E83112">
          <w:rPr>
            <w:rFonts w:ascii="Poppins" w:hAnsi="Poppins" w:cs="Poppins"/>
            <w:color w:val="000000" w:themeColor="text1"/>
          </w:rPr>
          <w:t xml:space="preserve">and below the Subtransmission voltage </w:t>
        </w:r>
      </w:ins>
      <w:ins w:id="644" w:author="Stuart McLarnon (NESO)" w:date="2025-07-03T10:06:00Z" w16du:dateUtc="2025-07-03T09:06:00Z">
        <w:r w:rsidR="008D6237">
          <w:rPr>
            <w:rFonts w:ascii="Poppins" w:hAnsi="Poppins" w:cs="Poppins"/>
            <w:color w:val="000000" w:themeColor="text1"/>
          </w:rPr>
          <w:t>are to be added. Forecasting has bee</w:t>
        </w:r>
        <w:r w:rsidR="00600CEE">
          <w:rPr>
            <w:rFonts w:ascii="Poppins" w:hAnsi="Poppins" w:cs="Poppins"/>
            <w:color w:val="000000" w:themeColor="text1"/>
          </w:rPr>
          <w:t xml:space="preserve">n increased from </w:t>
        </w:r>
      </w:ins>
      <w:ins w:id="645" w:author="Stuart McLarnon (NESO)" w:date="2025-07-03T10:12:00Z" w16du:dateUtc="2025-07-03T09:12:00Z">
        <w:del w:id="646" w:author="Stuart McLarnon [NESO]" w:date="2025-07-09T15:28:00Z" w16du:dateUtc="2025-07-09T14:28:00Z">
          <w:r w:rsidR="0094121C" w:rsidDel="00DD3E2A">
            <w:rPr>
              <w:rFonts w:ascii="Poppins" w:hAnsi="Poppins" w:cs="Poppins"/>
              <w:color w:val="000000" w:themeColor="text1"/>
            </w:rPr>
            <w:delText>ei</w:delText>
          </w:r>
          <w:r w:rsidR="003D0ACF" w:rsidDel="00DD3E2A">
            <w:rPr>
              <w:rFonts w:ascii="Poppins" w:hAnsi="Poppins" w:cs="Poppins"/>
              <w:color w:val="000000" w:themeColor="text1"/>
            </w:rPr>
            <w:delText>ght</w:delText>
          </w:r>
        </w:del>
      </w:ins>
      <w:ins w:id="647" w:author="Stuart McLarnon [NESO]" w:date="2025-07-09T15:28:00Z" w16du:dateUtc="2025-07-09T14:28:00Z">
        <w:r w:rsidR="00DD3E2A">
          <w:rPr>
            <w:rFonts w:ascii="Poppins" w:hAnsi="Poppins" w:cs="Poppins"/>
            <w:color w:val="000000" w:themeColor="text1"/>
          </w:rPr>
          <w:t>seven</w:t>
        </w:r>
      </w:ins>
      <w:ins w:id="648" w:author="Stuart McLarnon (NESO)" w:date="2025-07-03T10:12:00Z" w16du:dateUtc="2025-07-03T09:12:00Z">
        <w:r w:rsidR="003D0ACF">
          <w:rPr>
            <w:rFonts w:ascii="Poppins" w:hAnsi="Poppins" w:cs="Poppins"/>
            <w:color w:val="000000" w:themeColor="text1"/>
          </w:rPr>
          <w:t xml:space="preserve"> years to ten, to match the ETYS.</w:t>
        </w:r>
      </w:ins>
      <w:ins w:id="649" w:author="Stuart McLarnon (NESO)" w:date="2025-07-03T10:15:00Z" w16du:dateUtc="2025-07-03T09:15:00Z">
        <w:r w:rsidR="00702B0F">
          <w:rPr>
            <w:rFonts w:ascii="Poppins" w:hAnsi="Poppins" w:cs="Poppins"/>
            <w:color w:val="000000" w:themeColor="text1"/>
          </w:rPr>
          <w:t xml:space="preserve"> Import to </w:t>
        </w:r>
        <w:r w:rsidR="00F35917">
          <w:rPr>
            <w:rFonts w:ascii="Poppins" w:hAnsi="Poppins" w:cs="Poppins"/>
            <w:color w:val="000000" w:themeColor="text1"/>
          </w:rPr>
          <w:t xml:space="preserve">Electricity Storage has been added as </w:t>
        </w:r>
        <w:r w:rsidR="008137FD">
          <w:rPr>
            <w:rFonts w:ascii="Poppins" w:hAnsi="Poppins" w:cs="Poppins"/>
            <w:color w:val="000000" w:themeColor="text1"/>
          </w:rPr>
          <w:t xml:space="preserve">it becomes more </w:t>
        </w:r>
      </w:ins>
      <w:ins w:id="650" w:author="Stuart McLarnon (NESO)" w:date="2025-07-03T10:16:00Z" w16du:dateUtc="2025-07-03T09:16:00Z">
        <w:r w:rsidR="008137FD">
          <w:rPr>
            <w:rFonts w:ascii="Poppins" w:hAnsi="Poppins" w:cs="Poppins"/>
            <w:color w:val="000000" w:themeColor="text1"/>
          </w:rPr>
          <w:t>prevalent.</w:t>
        </w:r>
      </w:ins>
    </w:p>
    <w:p w14:paraId="775DF8BC" w14:textId="4BD03524" w:rsidR="00FB6387" w:rsidRDefault="00FB6387" w:rsidP="00FB6387">
      <w:pPr>
        <w:rPr>
          <w:ins w:id="651" w:author="Stuart McLarnon (NESO)" w:date="2025-07-03T10:16:00Z" w16du:dateUtc="2025-07-03T09:16:00Z"/>
          <w:rFonts w:ascii="Poppins" w:hAnsi="Poppins" w:cs="Poppins"/>
          <w:color w:val="000000" w:themeColor="text1"/>
          <w:u w:val="single"/>
        </w:rPr>
      </w:pPr>
      <w:ins w:id="652" w:author="Stuart McLarnon (NESO)" w:date="2025-07-03T10:16:00Z" w16du:dateUtc="2025-07-03T09:16:00Z">
        <w:r>
          <w:rPr>
            <w:rFonts w:ascii="Poppins" w:hAnsi="Poppins" w:cs="Poppins"/>
            <w:color w:val="000000" w:themeColor="text1"/>
            <w:u w:val="single"/>
          </w:rPr>
          <w:t>DRC Schedule 22</w:t>
        </w:r>
      </w:ins>
      <w:ins w:id="653" w:author="Stuart McLarnon (NESO)" w:date="2025-07-03T10:33:00Z" w16du:dateUtc="2025-07-03T09:33:00Z">
        <w:r w:rsidR="00552760">
          <w:rPr>
            <w:rFonts w:ascii="Poppins" w:hAnsi="Poppins" w:cs="Poppins"/>
            <w:color w:val="000000" w:themeColor="text1"/>
            <w:u w:val="single"/>
          </w:rPr>
          <w:t xml:space="preserve"> (week 2)</w:t>
        </w:r>
      </w:ins>
    </w:p>
    <w:p w14:paraId="203787E8" w14:textId="49A43A34" w:rsidR="00FB6387" w:rsidRDefault="001B4932" w:rsidP="00FB6387">
      <w:pPr>
        <w:rPr>
          <w:ins w:id="654" w:author="Stuart McLarnon (NESO)" w:date="2025-07-03T10:31:00Z" w16du:dateUtc="2025-07-03T09:31:00Z"/>
          <w:rFonts w:ascii="Poppins" w:hAnsi="Poppins" w:cs="Poppins"/>
          <w:color w:val="000000" w:themeColor="text1"/>
        </w:rPr>
      </w:pPr>
      <w:ins w:id="655" w:author="Stuart McLarnon (NESO)" w:date="2025-07-03T10:19:00Z" w16du:dateUtc="2025-07-03T09:19:00Z">
        <w:r w:rsidRPr="00E14333">
          <w:rPr>
            <w:rFonts w:ascii="Poppins" w:hAnsi="Poppins" w:cs="Poppins"/>
            <w:color w:val="000000" w:themeColor="text1"/>
            <w:rPrChange w:id="656" w:author="Stuart McLarnon (NESO)" w:date="2025-07-03T10:19:00Z" w16du:dateUtc="2025-07-03T09:19:00Z">
              <w:rPr>
                <w:rFonts w:ascii="Poppins" w:hAnsi="Poppins" w:cs="Poppins"/>
                <w:color w:val="000000" w:themeColor="text1"/>
                <w:u w:val="single"/>
              </w:rPr>
            </w:rPrChange>
          </w:rPr>
          <w:t xml:space="preserve">The Subgroup used Schedule 10 as a </w:t>
        </w:r>
        <w:r w:rsidR="00E14333" w:rsidRPr="00E14333">
          <w:rPr>
            <w:rFonts w:ascii="Poppins" w:hAnsi="Poppins" w:cs="Poppins"/>
            <w:color w:val="000000" w:themeColor="text1"/>
            <w:rPrChange w:id="657" w:author="Stuart McLarnon (NESO)" w:date="2025-07-03T10:19:00Z" w16du:dateUtc="2025-07-03T09:19:00Z">
              <w:rPr>
                <w:rFonts w:ascii="Poppins" w:hAnsi="Poppins" w:cs="Poppins"/>
                <w:color w:val="000000" w:themeColor="text1"/>
                <w:u w:val="single"/>
              </w:rPr>
            </w:rPrChange>
          </w:rPr>
          <w:t>starting point for Schedules 22 and 26</w:t>
        </w:r>
      </w:ins>
      <w:ins w:id="658" w:author="Stuart McLarnon (NESO)" w:date="2025-07-03T10:20:00Z" w16du:dateUtc="2025-07-03T09:20:00Z">
        <w:r w:rsidR="00E14333">
          <w:rPr>
            <w:rFonts w:ascii="Poppins" w:hAnsi="Poppins" w:cs="Poppins"/>
            <w:color w:val="000000" w:themeColor="text1"/>
          </w:rPr>
          <w:t>.</w:t>
        </w:r>
      </w:ins>
      <w:ins w:id="659" w:author="Stuart McLarnon (NESO)" w:date="2025-07-03T10:24:00Z" w16du:dateUtc="2025-07-03T09:24:00Z">
        <w:r w:rsidR="00D639FE">
          <w:rPr>
            <w:rFonts w:ascii="Poppins" w:hAnsi="Poppins" w:cs="Poppins"/>
            <w:color w:val="000000" w:themeColor="text1"/>
          </w:rPr>
          <w:t xml:space="preserve"> The</w:t>
        </w:r>
      </w:ins>
      <w:ins w:id="660" w:author="Stuart McLarnon (NESO)" w:date="2025-07-03T10:27:00Z" w16du:dateUtc="2025-07-03T09:27:00Z">
        <w:r w:rsidR="00C9144E">
          <w:rPr>
            <w:rFonts w:ascii="Poppins" w:hAnsi="Poppins" w:cs="Poppins"/>
            <w:color w:val="000000" w:themeColor="text1"/>
          </w:rPr>
          <w:t xml:space="preserve"> greatest change</w:t>
        </w:r>
      </w:ins>
      <w:ins w:id="661" w:author="Stuart McLarnon (NESO)" w:date="2025-07-03T10:30:00Z" w16du:dateUtc="2025-07-03T09:30:00Z">
        <w:r w:rsidR="00A67294">
          <w:rPr>
            <w:rFonts w:ascii="Poppins" w:hAnsi="Poppins" w:cs="Poppins"/>
            <w:color w:val="000000" w:themeColor="text1"/>
          </w:rPr>
          <w:t>s</w:t>
        </w:r>
      </w:ins>
      <w:ins w:id="662" w:author="Stuart McLarnon (NESO)" w:date="2025-07-03T10:27:00Z" w16du:dateUtc="2025-07-03T09:27:00Z">
        <w:r w:rsidR="00C9144E">
          <w:rPr>
            <w:rFonts w:ascii="Poppins" w:hAnsi="Poppins" w:cs="Poppins"/>
            <w:color w:val="000000" w:themeColor="text1"/>
          </w:rPr>
          <w:t xml:space="preserve"> from schedule 10 </w:t>
        </w:r>
      </w:ins>
      <w:ins w:id="663" w:author="Stuart McLarnon (NESO)" w:date="2025-07-03T10:30:00Z" w16du:dateUtc="2025-07-03T09:30:00Z">
        <w:r w:rsidR="00A67294">
          <w:rPr>
            <w:rFonts w:ascii="Poppins" w:hAnsi="Poppins" w:cs="Poppins"/>
            <w:color w:val="000000" w:themeColor="text1"/>
          </w:rPr>
          <w:t>are</w:t>
        </w:r>
      </w:ins>
      <w:ins w:id="664" w:author="Stuart McLarnon (NESO)" w:date="2025-07-03T10:27:00Z" w16du:dateUtc="2025-07-03T09:27:00Z">
        <w:r w:rsidR="00C9144E">
          <w:rPr>
            <w:rFonts w:ascii="Poppins" w:hAnsi="Poppins" w:cs="Poppins"/>
            <w:color w:val="000000" w:themeColor="text1"/>
          </w:rPr>
          <w:t xml:space="preserve"> an increase in the</w:t>
        </w:r>
      </w:ins>
      <w:ins w:id="665" w:author="Stuart McLarnon (NESO)" w:date="2025-07-03T10:24:00Z" w16du:dateUtc="2025-07-03T09:24:00Z">
        <w:r w:rsidR="00D639FE">
          <w:rPr>
            <w:rFonts w:ascii="Poppins" w:hAnsi="Poppins" w:cs="Poppins"/>
            <w:color w:val="000000" w:themeColor="text1"/>
          </w:rPr>
          <w:t xml:space="preserve"> fore</w:t>
        </w:r>
      </w:ins>
      <w:ins w:id="666" w:author="Stuart McLarnon (NESO)" w:date="2025-07-03T10:25:00Z" w16du:dateUtc="2025-07-03T09:25:00Z">
        <w:r w:rsidR="00D639FE">
          <w:rPr>
            <w:rFonts w:ascii="Poppins" w:hAnsi="Poppins" w:cs="Poppins"/>
            <w:color w:val="000000" w:themeColor="text1"/>
          </w:rPr>
          <w:t>cast</w:t>
        </w:r>
        <w:r w:rsidR="00E24368">
          <w:rPr>
            <w:rFonts w:ascii="Poppins" w:hAnsi="Poppins" w:cs="Poppins"/>
            <w:color w:val="000000" w:themeColor="text1"/>
          </w:rPr>
          <w:t xml:space="preserve"> to ten years</w:t>
        </w:r>
      </w:ins>
      <w:ins w:id="667" w:author="Stuart McLarnon (NESO)" w:date="2025-07-03T10:30:00Z" w16du:dateUtc="2025-07-03T09:30:00Z">
        <w:r w:rsidR="00A67294">
          <w:rPr>
            <w:rFonts w:ascii="Poppins" w:hAnsi="Poppins" w:cs="Poppins"/>
            <w:color w:val="000000" w:themeColor="text1"/>
          </w:rPr>
          <w:t xml:space="preserve">, and </w:t>
        </w:r>
        <w:r w:rsidR="000B45A8">
          <w:rPr>
            <w:rFonts w:ascii="Poppins" w:hAnsi="Poppins" w:cs="Poppins"/>
            <w:color w:val="000000" w:themeColor="text1"/>
          </w:rPr>
          <w:t>a new row for</w:t>
        </w:r>
      </w:ins>
      <w:ins w:id="668" w:author="Stuart McLarnon (NESO)" w:date="2025-07-03T10:31:00Z" w16du:dateUtc="2025-07-03T09:31:00Z">
        <w:r w:rsidR="002D16E6" w:rsidRPr="002D16E6">
          <w:t xml:space="preserve"> </w:t>
        </w:r>
        <w:r w:rsidR="002D16E6">
          <w:t>t</w:t>
        </w:r>
        <w:r w:rsidR="002D16E6" w:rsidRPr="002D16E6">
          <w:rPr>
            <w:rFonts w:ascii="Poppins" w:hAnsi="Poppins" w:cs="Poppins"/>
            <w:color w:val="000000" w:themeColor="text1"/>
          </w:rPr>
          <w:t>he aggregate export from all Embedded Power Stations at the forecast half-hourly NETS minimum demand</w:t>
        </w:r>
      </w:ins>
      <w:ins w:id="669" w:author="Stuart McLarnon (NESO)" w:date="2025-07-03T10:26:00Z" w16du:dateUtc="2025-07-03T09:26:00Z">
        <w:r w:rsidR="00A30B00">
          <w:rPr>
            <w:rFonts w:ascii="Poppins" w:hAnsi="Poppins" w:cs="Poppins"/>
            <w:color w:val="000000" w:themeColor="text1"/>
          </w:rPr>
          <w:t>.</w:t>
        </w:r>
      </w:ins>
      <w:ins w:id="670" w:author="Stuart McLarnon (NESO)" w:date="2025-07-03T10:32:00Z" w16du:dateUtc="2025-07-03T09:32:00Z">
        <w:r w:rsidR="003D0687">
          <w:rPr>
            <w:rFonts w:ascii="Poppins" w:hAnsi="Poppins" w:cs="Poppins"/>
            <w:color w:val="000000" w:themeColor="text1"/>
          </w:rPr>
          <w:t xml:space="preserve"> The time and date of the NETS minimum Demand will be provided by NESO.</w:t>
        </w:r>
      </w:ins>
    </w:p>
    <w:p w14:paraId="32EAB34F" w14:textId="4C7DD8CE" w:rsidR="0073311C" w:rsidRDefault="0073311C" w:rsidP="0073311C">
      <w:pPr>
        <w:rPr>
          <w:ins w:id="671" w:author="Stuart McLarnon (NESO)" w:date="2025-07-03T10:31:00Z" w16du:dateUtc="2025-07-03T09:31:00Z"/>
          <w:rFonts w:ascii="Poppins" w:hAnsi="Poppins" w:cs="Poppins"/>
          <w:color w:val="000000" w:themeColor="text1"/>
          <w:u w:val="single"/>
        </w:rPr>
      </w:pPr>
      <w:ins w:id="672" w:author="Stuart McLarnon (NESO)" w:date="2025-07-03T10:31:00Z" w16du:dateUtc="2025-07-03T09:31:00Z">
        <w:r>
          <w:rPr>
            <w:rFonts w:ascii="Poppins" w:hAnsi="Poppins" w:cs="Poppins"/>
            <w:color w:val="000000" w:themeColor="text1"/>
            <w:u w:val="single"/>
          </w:rPr>
          <w:t>DRC Schedule 23A-C</w:t>
        </w:r>
      </w:ins>
      <w:ins w:id="673" w:author="Stuart McLarnon (NESO)" w:date="2025-07-03T10:33:00Z" w16du:dateUtc="2025-07-03T09:33:00Z">
        <w:r w:rsidR="00552760">
          <w:rPr>
            <w:rFonts w:ascii="Poppins" w:hAnsi="Poppins" w:cs="Poppins"/>
            <w:color w:val="000000" w:themeColor="text1"/>
            <w:u w:val="single"/>
          </w:rPr>
          <w:t xml:space="preserve"> (week 28)</w:t>
        </w:r>
      </w:ins>
    </w:p>
    <w:p w14:paraId="61FBE810" w14:textId="77777777" w:rsidR="00193002" w:rsidRDefault="009471F6" w:rsidP="00FB6387">
      <w:pPr>
        <w:rPr>
          <w:ins w:id="674" w:author="Stuart McLarnon (NESO)" w:date="2025-07-03T10:54:00Z" w16du:dateUtc="2025-07-03T09:54:00Z"/>
          <w:rFonts w:ascii="Poppins" w:hAnsi="Poppins" w:cs="Poppins"/>
          <w:color w:val="000000" w:themeColor="text1"/>
        </w:rPr>
      </w:pPr>
      <w:ins w:id="675" w:author="Stuart McLarnon (NESO)" w:date="2025-07-03T10:41:00Z" w16du:dateUtc="2025-07-03T09:41:00Z">
        <w:r>
          <w:rPr>
            <w:rFonts w:ascii="Poppins" w:hAnsi="Poppins" w:cs="Poppins"/>
            <w:color w:val="000000" w:themeColor="text1"/>
          </w:rPr>
          <w:t>Schedule 23 i</w:t>
        </w:r>
        <w:r w:rsidR="00284398">
          <w:rPr>
            <w:rFonts w:ascii="Poppins" w:hAnsi="Poppins" w:cs="Poppins"/>
            <w:color w:val="000000" w:themeColor="text1"/>
          </w:rPr>
          <w:t>s again based on Schedule 11, following many of the same modernisations as Schedule 21</w:t>
        </w:r>
        <w:r w:rsidR="008C7ECB">
          <w:rPr>
            <w:rFonts w:ascii="Poppins" w:hAnsi="Poppins" w:cs="Poppins"/>
            <w:color w:val="000000" w:themeColor="text1"/>
          </w:rPr>
          <w:t>.</w:t>
        </w:r>
      </w:ins>
      <w:ins w:id="676" w:author="Stuart McLarnon (NESO)" w:date="2025-07-03T10:42:00Z" w16du:dateUtc="2025-07-03T09:42:00Z">
        <w:r w:rsidR="008C7ECB">
          <w:rPr>
            <w:rFonts w:ascii="Poppins" w:hAnsi="Poppins" w:cs="Poppins"/>
            <w:color w:val="000000" w:themeColor="text1"/>
          </w:rPr>
          <w:t xml:space="preserve"> The three sheets of 23 are </w:t>
        </w:r>
        <w:r w:rsidR="001F70BB">
          <w:rPr>
            <w:rFonts w:ascii="Poppins" w:hAnsi="Poppins" w:cs="Poppins"/>
            <w:color w:val="000000" w:themeColor="text1"/>
          </w:rPr>
          <w:t xml:space="preserve">NETS peak, Connection Point peak, and </w:t>
        </w:r>
      </w:ins>
      <w:ins w:id="677" w:author="Stuart McLarnon (NESO)" w:date="2025-07-03T10:46:00Z" w16du:dateUtc="2025-07-03T09:46:00Z">
        <w:r w:rsidR="00C20E7B">
          <w:rPr>
            <w:rFonts w:ascii="Poppins" w:hAnsi="Poppins" w:cs="Poppins"/>
            <w:color w:val="000000" w:themeColor="text1"/>
          </w:rPr>
          <w:t>Connection Point Access period peak</w:t>
        </w:r>
      </w:ins>
      <w:ins w:id="678" w:author="Stuart McLarnon (NESO)" w:date="2025-07-03T10:47:00Z" w16du:dateUtc="2025-07-03T09:47:00Z">
        <w:r w:rsidR="003D730B">
          <w:rPr>
            <w:rFonts w:ascii="Poppins" w:hAnsi="Poppins" w:cs="Poppins"/>
            <w:color w:val="000000" w:themeColor="text1"/>
          </w:rPr>
          <w:t xml:space="preserve">. </w:t>
        </w:r>
        <w:r w:rsidR="009A34A7">
          <w:rPr>
            <w:rFonts w:ascii="Poppins" w:hAnsi="Poppins" w:cs="Poppins"/>
            <w:color w:val="000000" w:themeColor="text1"/>
          </w:rPr>
          <w:t>Sheets A and B are broadly similar to 21 A and B, whereas 23C</w:t>
        </w:r>
      </w:ins>
      <w:ins w:id="679" w:author="Stuart McLarnon (NESO)" w:date="2025-07-03T10:48:00Z" w16du:dateUtc="2025-07-03T09:48:00Z">
        <w:r w:rsidR="00933E1B">
          <w:rPr>
            <w:rFonts w:ascii="Poppins" w:hAnsi="Poppins" w:cs="Poppins"/>
            <w:color w:val="000000" w:themeColor="text1"/>
          </w:rPr>
          <w:t xml:space="preserve"> is not</w:t>
        </w:r>
      </w:ins>
      <w:ins w:id="680" w:author="Stuart McLarnon (NESO)" w:date="2025-07-03T10:50:00Z" w16du:dateUtc="2025-07-03T09:50:00Z">
        <w:r w:rsidR="00317EED">
          <w:rPr>
            <w:rFonts w:ascii="Poppins" w:hAnsi="Poppins" w:cs="Poppins"/>
            <w:color w:val="000000" w:themeColor="text1"/>
          </w:rPr>
          <w:t xml:space="preserve">. </w:t>
        </w:r>
      </w:ins>
    </w:p>
    <w:p w14:paraId="27F34919" w14:textId="5551FBAA" w:rsidR="0073311C" w:rsidRDefault="00317EED" w:rsidP="00FB6387">
      <w:pPr>
        <w:rPr>
          <w:ins w:id="681" w:author="Stuart McLarnon (NESO)" w:date="2025-07-03T10:55:00Z" w16du:dateUtc="2025-07-03T09:55:00Z"/>
          <w:rFonts w:ascii="Poppins" w:hAnsi="Poppins" w:cs="Poppins"/>
          <w:color w:val="000000" w:themeColor="text1"/>
        </w:rPr>
      </w:pPr>
      <w:ins w:id="682" w:author="Stuart McLarnon (NESO)" w:date="2025-07-03T10:50:00Z" w16du:dateUtc="2025-07-03T09:50:00Z">
        <w:r>
          <w:rPr>
            <w:rFonts w:ascii="Poppins" w:hAnsi="Poppins" w:cs="Poppins"/>
            <w:color w:val="000000" w:themeColor="text1"/>
          </w:rPr>
          <w:t xml:space="preserve">23C contains rows which </w:t>
        </w:r>
      </w:ins>
      <w:ins w:id="683" w:author="Stuart McLarnon (NESO)" w:date="2025-07-03T10:53:00Z" w16du:dateUtc="2025-07-03T09:53:00Z">
        <w:r w:rsidR="00821DB9">
          <w:rPr>
            <w:rFonts w:ascii="Poppins" w:hAnsi="Poppins" w:cs="Poppins"/>
            <w:color w:val="000000" w:themeColor="text1"/>
          </w:rPr>
          <w:t>refer</w:t>
        </w:r>
        <w:r w:rsidR="00193002">
          <w:rPr>
            <w:rFonts w:ascii="Poppins" w:hAnsi="Poppins" w:cs="Poppins"/>
            <w:color w:val="000000" w:themeColor="text1"/>
          </w:rPr>
          <w:t xml:space="preserve"> to post-fault operational configurations and running </w:t>
        </w:r>
      </w:ins>
      <w:ins w:id="684" w:author="Stuart McLarnon (NESO)" w:date="2025-07-03T10:54:00Z" w16du:dateUtc="2025-07-03T09:54:00Z">
        <w:r w:rsidR="00193002">
          <w:rPr>
            <w:rFonts w:ascii="Poppins" w:hAnsi="Poppins" w:cs="Poppins"/>
            <w:color w:val="000000" w:themeColor="text1"/>
          </w:rPr>
          <w:t>arrangements</w:t>
        </w:r>
      </w:ins>
      <w:ins w:id="685" w:author="Stuart McLarnon (NESO)" w:date="2025-07-03T10:53:00Z" w16du:dateUtc="2025-07-03T09:53:00Z">
        <w:r w:rsidR="00193002">
          <w:rPr>
            <w:rFonts w:ascii="Poppins" w:hAnsi="Poppins" w:cs="Poppins"/>
            <w:color w:val="000000" w:themeColor="text1"/>
          </w:rPr>
          <w:t xml:space="preserve"> within the PSM Scenario Document</w:t>
        </w:r>
      </w:ins>
      <w:ins w:id="686" w:author="Stuart McLarnon (NESO)" w:date="2025-07-03T10:54:00Z" w16du:dateUtc="2025-07-03T09:54:00Z">
        <w:r w:rsidR="00193002">
          <w:rPr>
            <w:rFonts w:ascii="Poppins" w:hAnsi="Poppins" w:cs="Poppins"/>
            <w:color w:val="000000" w:themeColor="text1"/>
          </w:rPr>
          <w:t>.</w:t>
        </w:r>
        <w:r w:rsidR="0023221F">
          <w:rPr>
            <w:rFonts w:ascii="Poppins" w:hAnsi="Poppins" w:cs="Poppins"/>
            <w:color w:val="000000" w:themeColor="text1"/>
          </w:rPr>
          <w:t xml:space="preserve"> These rows should </w:t>
        </w:r>
      </w:ins>
      <w:ins w:id="687" w:author="Stuart McLarnon (NESO)" w:date="2025-07-03T10:55:00Z" w16du:dateUtc="2025-07-03T09:55:00Z">
        <w:r w:rsidR="00FA7542">
          <w:rPr>
            <w:rFonts w:ascii="Poppins" w:hAnsi="Poppins" w:cs="Poppins"/>
            <w:color w:val="000000" w:themeColor="text1"/>
          </w:rPr>
          <w:t>contain high level details, whilst the main information will be in</w:t>
        </w:r>
        <w:r w:rsidR="00A31EA4">
          <w:rPr>
            <w:rFonts w:ascii="Poppins" w:hAnsi="Poppins" w:cs="Poppins"/>
            <w:color w:val="000000" w:themeColor="text1"/>
          </w:rPr>
          <w:t>cluded in the PSM Scenario Document</w:t>
        </w:r>
      </w:ins>
    </w:p>
    <w:p w14:paraId="0524B00B" w14:textId="4E88ECDB" w:rsidR="00544954" w:rsidRDefault="00544954" w:rsidP="00544954">
      <w:pPr>
        <w:rPr>
          <w:ins w:id="688" w:author="Stuart McLarnon (NESO)" w:date="2025-07-03T10:56:00Z" w16du:dateUtc="2025-07-03T09:56:00Z"/>
          <w:rFonts w:ascii="Poppins" w:hAnsi="Poppins" w:cs="Poppins"/>
          <w:color w:val="000000" w:themeColor="text1"/>
          <w:u w:val="single"/>
        </w:rPr>
      </w:pPr>
      <w:ins w:id="689" w:author="Stuart McLarnon (NESO)" w:date="2025-07-03T10:56:00Z" w16du:dateUtc="2025-07-03T09:56:00Z">
        <w:r>
          <w:rPr>
            <w:rFonts w:ascii="Poppins" w:hAnsi="Poppins" w:cs="Poppins"/>
            <w:color w:val="000000" w:themeColor="text1"/>
            <w:u w:val="single"/>
          </w:rPr>
          <w:t>DRC Schedule 24 (week 28)</w:t>
        </w:r>
      </w:ins>
    </w:p>
    <w:p w14:paraId="26FA54EB" w14:textId="4BFFEE5A" w:rsidR="00A31EA4" w:rsidRDefault="006D2DB1" w:rsidP="00FB6387">
      <w:pPr>
        <w:rPr>
          <w:ins w:id="690" w:author="Stuart McLarnon (NESO)" w:date="2025-07-03T11:12:00Z" w16du:dateUtc="2025-07-03T10:12:00Z"/>
          <w:rFonts w:ascii="Poppins" w:hAnsi="Poppins" w:cs="Poppins"/>
          <w:color w:val="000000" w:themeColor="text1"/>
        </w:rPr>
      </w:pPr>
      <w:ins w:id="691" w:author="Stuart McLarnon (NESO)" w:date="2025-07-03T10:56:00Z" w16du:dateUtc="2025-07-03T09:56:00Z">
        <w:r>
          <w:rPr>
            <w:rFonts w:ascii="Poppins" w:hAnsi="Poppins" w:cs="Poppins"/>
            <w:color w:val="000000" w:themeColor="text1"/>
          </w:rPr>
          <w:t xml:space="preserve">Schedule 24 is based on Schedule </w:t>
        </w:r>
      </w:ins>
      <w:ins w:id="692" w:author="Stuart McLarnon (NESO)" w:date="2025-07-03T11:00:00Z" w16du:dateUtc="2025-07-03T10:00:00Z">
        <w:r w:rsidR="00CD142B">
          <w:rPr>
            <w:rFonts w:ascii="Poppins" w:hAnsi="Poppins" w:cs="Poppins"/>
            <w:color w:val="000000" w:themeColor="text1"/>
          </w:rPr>
          <w:t>17 and</w:t>
        </w:r>
      </w:ins>
      <w:ins w:id="693" w:author="Stuart McLarnon (NESO)" w:date="2025-07-03T10:56:00Z" w16du:dateUtc="2025-07-03T09:56:00Z">
        <w:r>
          <w:rPr>
            <w:rFonts w:ascii="Poppins" w:hAnsi="Poppins" w:cs="Poppins"/>
            <w:color w:val="000000" w:themeColor="text1"/>
          </w:rPr>
          <w:t xml:space="preserve"> </w:t>
        </w:r>
      </w:ins>
      <w:ins w:id="694" w:author="Stuart McLarnon (NESO)" w:date="2025-07-03T10:57:00Z" w16du:dateUtc="2025-07-03T09:57:00Z">
        <w:r w:rsidR="00782FBA">
          <w:rPr>
            <w:rFonts w:ascii="Poppins" w:hAnsi="Poppins" w:cs="Poppins"/>
            <w:color w:val="000000" w:themeColor="text1"/>
          </w:rPr>
          <w:t>formalises</w:t>
        </w:r>
        <w:r>
          <w:rPr>
            <w:rFonts w:ascii="Poppins" w:hAnsi="Poppins" w:cs="Poppins"/>
            <w:color w:val="000000" w:themeColor="text1"/>
          </w:rPr>
          <w:t xml:space="preserve"> </w:t>
        </w:r>
        <w:r w:rsidR="00782FBA">
          <w:rPr>
            <w:rFonts w:ascii="Poppins" w:hAnsi="Poppins" w:cs="Poppins"/>
            <w:color w:val="000000" w:themeColor="text1"/>
          </w:rPr>
          <w:t>much of the ad-hoc additions that have been made to schedule 17 since its introduction.</w:t>
        </w:r>
      </w:ins>
      <w:ins w:id="695" w:author="Stuart McLarnon (NESO)" w:date="2025-07-03T11:08:00Z" w16du:dateUtc="2025-07-03T10:08:00Z">
        <w:r w:rsidR="005B26A7">
          <w:rPr>
            <w:rFonts w:ascii="Poppins" w:hAnsi="Poppins" w:cs="Poppins"/>
            <w:color w:val="000000" w:themeColor="text1"/>
          </w:rPr>
          <w:t xml:space="preserve"> </w:t>
        </w:r>
      </w:ins>
      <w:ins w:id="696" w:author="Stuart McLarnon (NESO)" w:date="2025-07-03T11:10:00Z" w16du:dateUtc="2025-07-03T10:10:00Z">
        <w:r w:rsidR="005F3A76">
          <w:rPr>
            <w:rFonts w:ascii="Poppins" w:hAnsi="Poppins" w:cs="Poppins"/>
            <w:color w:val="000000" w:themeColor="text1"/>
          </w:rPr>
          <w:t xml:space="preserve"> NESO will fil</w:t>
        </w:r>
      </w:ins>
      <w:ins w:id="697" w:author="Stuart McLarnon [NESO]" w:date="2025-07-09T15:30:00Z" w16du:dateUtc="2025-07-09T14:30:00Z">
        <w:r w:rsidR="00DD3E2A">
          <w:rPr>
            <w:rFonts w:ascii="Poppins" w:hAnsi="Poppins" w:cs="Poppins"/>
            <w:color w:val="000000" w:themeColor="text1"/>
          </w:rPr>
          <w:t xml:space="preserve">l </w:t>
        </w:r>
      </w:ins>
      <w:ins w:id="698" w:author="Stuart McLarnon (NESO)" w:date="2025-07-03T11:10:00Z" w16du:dateUtc="2025-07-03T10:10:00Z">
        <w:del w:id="699" w:author="Stuart McLarnon [NESO]" w:date="2025-07-09T15:30:00Z" w16du:dateUtc="2025-07-09T14:30:00Z">
          <w:r w:rsidR="005F3A76" w:rsidDel="00DD3E2A">
            <w:rPr>
              <w:rFonts w:ascii="Poppins" w:hAnsi="Poppins" w:cs="Poppins"/>
              <w:color w:val="000000" w:themeColor="text1"/>
            </w:rPr>
            <w:delText xml:space="preserve">e </w:delText>
          </w:r>
        </w:del>
        <w:r w:rsidR="005F3A76">
          <w:rPr>
            <w:rFonts w:ascii="Poppins" w:hAnsi="Poppins" w:cs="Poppins"/>
            <w:color w:val="000000" w:themeColor="text1"/>
          </w:rPr>
          <w:t>out their planned out</w:t>
        </w:r>
      </w:ins>
      <w:ins w:id="700" w:author="Stuart McLarnon (NESO)" w:date="2025-07-03T11:11:00Z" w16du:dateUtc="2025-07-03T10:11:00Z">
        <w:r w:rsidR="00857AAC">
          <w:rPr>
            <w:rFonts w:ascii="Poppins" w:hAnsi="Poppins" w:cs="Poppins"/>
            <w:color w:val="000000" w:themeColor="text1"/>
          </w:rPr>
          <w:t>ages which will be reviewed by Network Operators</w:t>
        </w:r>
        <w:r w:rsidR="00083751">
          <w:rPr>
            <w:rFonts w:ascii="Poppins" w:hAnsi="Poppins" w:cs="Poppins"/>
            <w:color w:val="000000" w:themeColor="text1"/>
          </w:rPr>
          <w:t xml:space="preserve">. </w:t>
        </w:r>
      </w:ins>
      <w:ins w:id="701" w:author="Stuart McLarnon (NESO)" w:date="2025-07-03T11:08:00Z" w16du:dateUtc="2025-07-03T10:08:00Z">
        <w:r w:rsidR="005B26A7">
          <w:rPr>
            <w:rFonts w:ascii="Poppins" w:hAnsi="Poppins" w:cs="Poppins"/>
            <w:color w:val="000000" w:themeColor="text1"/>
          </w:rPr>
          <w:t>The acc</w:t>
        </w:r>
        <w:r w:rsidR="003F6301">
          <w:rPr>
            <w:rFonts w:ascii="Poppins" w:hAnsi="Poppins" w:cs="Poppins"/>
            <w:color w:val="000000" w:themeColor="text1"/>
          </w:rPr>
          <w:t xml:space="preserve">epted weeks have been increased to include </w:t>
        </w:r>
        <w:r w:rsidR="00C605C9">
          <w:rPr>
            <w:rFonts w:ascii="Poppins" w:hAnsi="Poppins" w:cs="Poppins"/>
            <w:color w:val="000000" w:themeColor="text1"/>
          </w:rPr>
          <w:t>weeks 10-43</w:t>
        </w:r>
      </w:ins>
      <w:ins w:id="702" w:author="Stuart McLarnon (NESO)" w:date="2025-07-03T11:09:00Z" w16du:dateUtc="2025-07-03T10:09:00Z">
        <w:r w:rsidR="007E73B4">
          <w:rPr>
            <w:rFonts w:ascii="Poppins" w:hAnsi="Poppins" w:cs="Poppins"/>
            <w:color w:val="000000" w:themeColor="text1"/>
          </w:rPr>
          <w:t>,</w:t>
        </w:r>
        <w:r w:rsidR="00870F02">
          <w:rPr>
            <w:rFonts w:ascii="Poppins" w:hAnsi="Poppins" w:cs="Poppins"/>
            <w:color w:val="000000" w:themeColor="text1"/>
          </w:rPr>
          <w:t xml:space="preserve"> and any potential outage clashes </w:t>
        </w:r>
      </w:ins>
      <w:ins w:id="703" w:author="Stuart McLarnon (NESO)" w:date="2025-07-03T11:10:00Z" w16du:dateUtc="2025-07-03T10:10:00Z">
        <w:r w:rsidR="00870F02">
          <w:rPr>
            <w:rFonts w:ascii="Poppins" w:hAnsi="Poppins" w:cs="Poppins"/>
            <w:color w:val="000000" w:themeColor="text1"/>
          </w:rPr>
          <w:t>are automatically highlighted.</w:t>
        </w:r>
      </w:ins>
    </w:p>
    <w:p w14:paraId="0A8764D9" w14:textId="774879FF" w:rsidR="00EF2D07" w:rsidRDefault="00EF2D07" w:rsidP="00FB6387">
      <w:pPr>
        <w:rPr>
          <w:ins w:id="704" w:author="Stuart McLarnon (NESO)" w:date="2025-07-03T11:12:00Z" w16du:dateUtc="2025-07-03T10:12:00Z"/>
          <w:rFonts w:ascii="Poppins" w:hAnsi="Poppins" w:cs="Poppins"/>
          <w:color w:val="000000" w:themeColor="text1"/>
          <w:u w:val="single"/>
        </w:rPr>
      </w:pPr>
      <w:ins w:id="705" w:author="Stuart McLarnon (NESO)" w:date="2025-07-03T11:12:00Z" w16du:dateUtc="2025-07-03T10:12:00Z">
        <w:r>
          <w:rPr>
            <w:rFonts w:ascii="Poppins" w:hAnsi="Poppins" w:cs="Poppins"/>
            <w:color w:val="000000" w:themeColor="text1"/>
            <w:u w:val="single"/>
          </w:rPr>
          <w:t>DRC Schedule 25A-C (week 28)</w:t>
        </w:r>
      </w:ins>
    </w:p>
    <w:p w14:paraId="61BCB06B" w14:textId="38BA39C0" w:rsidR="00EF2D07" w:rsidRDefault="002704B4" w:rsidP="00FB6387">
      <w:pPr>
        <w:rPr>
          <w:ins w:id="706" w:author="Stuart McLarnon (NESO)" w:date="2025-07-03T11:35:00Z" w16du:dateUtc="2025-07-03T10:35:00Z"/>
          <w:rFonts w:ascii="Poppins" w:hAnsi="Poppins" w:cs="Poppins"/>
          <w:color w:val="000000" w:themeColor="text1"/>
        </w:rPr>
      </w:pPr>
      <w:ins w:id="707" w:author="Stuart McLarnon (NESO)" w:date="2025-07-03T11:16:00Z" w16du:dateUtc="2025-07-03T10:16:00Z">
        <w:r>
          <w:rPr>
            <w:rFonts w:ascii="Poppins" w:hAnsi="Poppins" w:cs="Poppins"/>
            <w:color w:val="000000" w:themeColor="text1"/>
          </w:rPr>
          <w:t>Sch</w:t>
        </w:r>
        <w:r w:rsidR="00F33BD8">
          <w:rPr>
            <w:rFonts w:ascii="Poppins" w:hAnsi="Poppins" w:cs="Poppins"/>
            <w:color w:val="000000" w:themeColor="text1"/>
          </w:rPr>
          <w:t>edule 25</w:t>
        </w:r>
        <w:r>
          <w:rPr>
            <w:rFonts w:ascii="Poppins" w:hAnsi="Poppins" w:cs="Poppins"/>
            <w:color w:val="000000" w:themeColor="text1"/>
          </w:rPr>
          <w:t xml:space="preserve"> </w:t>
        </w:r>
        <w:r w:rsidR="00F33BD8">
          <w:rPr>
            <w:rFonts w:ascii="Poppins" w:hAnsi="Poppins" w:cs="Poppins"/>
            <w:color w:val="000000" w:themeColor="text1"/>
          </w:rPr>
          <w:t>is based upon sc</w:t>
        </w:r>
      </w:ins>
      <w:ins w:id="708" w:author="Stuart McLarnon (NESO)" w:date="2025-07-03T11:17:00Z" w16du:dateUtc="2025-07-03T10:17:00Z">
        <w:r w:rsidR="00F33BD8">
          <w:rPr>
            <w:rFonts w:ascii="Poppins" w:hAnsi="Poppins" w:cs="Poppins"/>
            <w:color w:val="000000" w:themeColor="text1"/>
          </w:rPr>
          <w:t>hedules 12A,</w:t>
        </w:r>
      </w:ins>
      <w:ins w:id="709" w:author="Stuart McLarnon (NESO)" w:date="2025-07-03T11:22:00Z" w16du:dateUtc="2025-07-03T10:22:00Z">
        <w:r w:rsidR="00E22397">
          <w:rPr>
            <w:rFonts w:ascii="Poppins" w:hAnsi="Poppins" w:cs="Poppins"/>
            <w:color w:val="000000" w:themeColor="text1"/>
          </w:rPr>
          <w:t xml:space="preserve"> and</w:t>
        </w:r>
      </w:ins>
      <w:ins w:id="710" w:author="Stuart McLarnon (NESO)" w:date="2025-07-03T11:17:00Z" w16du:dateUtc="2025-07-03T10:17:00Z">
        <w:r w:rsidR="00F33BD8">
          <w:rPr>
            <w:rFonts w:ascii="Poppins" w:hAnsi="Poppins" w:cs="Poppins"/>
            <w:color w:val="000000" w:themeColor="text1"/>
          </w:rPr>
          <w:t xml:space="preserve"> </w:t>
        </w:r>
      </w:ins>
      <w:ins w:id="711" w:author="Stuart McLarnon (NESO)" w:date="2025-07-03T11:19:00Z" w16du:dateUtc="2025-07-03T10:19:00Z">
        <w:r w:rsidR="005F7A32">
          <w:rPr>
            <w:rFonts w:ascii="Poppins" w:hAnsi="Poppins" w:cs="Poppins"/>
            <w:color w:val="000000" w:themeColor="text1"/>
          </w:rPr>
          <w:t>OC</w:t>
        </w:r>
        <w:r w:rsidR="004871CC">
          <w:rPr>
            <w:rFonts w:ascii="Poppins" w:hAnsi="Poppins" w:cs="Poppins"/>
            <w:color w:val="000000" w:themeColor="text1"/>
          </w:rPr>
          <w:t>6</w:t>
        </w:r>
      </w:ins>
      <w:ins w:id="712" w:author="Stuart McLarnon (NESO)" w:date="2025-07-03T11:34:00Z" w16du:dateUtc="2025-07-03T10:34:00Z">
        <w:r w:rsidR="0049355E">
          <w:rPr>
            <w:rFonts w:ascii="Poppins" w:hAnsi="Poppins" w:cs="Poppins"/>
            <w:color w:val="000000" w:themeColor="text1"/>
          </w:rPr>
          <w:t xml:space="preserve">, aiming to formalise the collection of data which has happened outside of the </w:t>
        </w:r>
      </w:ins>
      <w:ins w:id="713" w:author="Stuart McLarnon (NESO)" w:date="2025-07-03T11:35:00Z" w16du:dateUtc="2025-07-03T10:35:00Z">
        <w:r w:rsidR="0049355E">
          <w:rPr>
            <w:rFonts w:ascii="Poppins" w:hAnsi="Poppins" w:cs="Poppins"/>
            <w:color w:val="000000" w:themeColor="text1"/>
          </w:rPr>
          <w:t>DRC in the past</w:t>
        </w:r>
        <w:r w:rsidR="003E0DB4">
          <w:rPr>
            <w:rFonts w:ascii="Poppins" w:hAnsi="Poppins" w:cs="Poppins"/>
            <w:color w:val="000000" w:themeColor="text1"/>
          </w:rPr>
          <w:t xml:space="preserve">. This data is related to Demand Control and </w:t>
        </w:r>
        <w:r w:rsidR="00BA290F">
          <w:rPr>
            <w:rFonts w:ascii="Poppins" w:hAnsi="Poppins" w:cs="Poppins"/>
            <w:color w:val="000000" w:themeColor="text1"/>
          </w:rPr>
          <w:t>disconnection</w:t>
        </w:r>
      </w:ins>
      <w:ins w:id="714" w:author="Stuart McLarnon (NESO)" w:date="2025-07-03T11:42:00Z" w16du:dateUtc="2025-07-03T10:42:00Z">
        <w:r w:rsidR="00D76C4E">
          <w:rPr>
            <w:rFonts w:ascii="Poppins" w:hAnsi="Poppins" w:cs="Poppins"/>
            <w:color w:val="000000" w:themeColor="text1"/>
          </w:rPr>
          <w:t>.</w:t>
        </w:r>
      </w:ins>
    </w:p>
    <w:p w14:paraId="69229064" w14:textId="141E6C7E" w:rsidR="00BA290F" w:rsidRDefault="00BA290F" w:rsidP="00BA290F">
      <w:pPr>
        <w:rPr>
          <w:ins w:id="715" w:author="Stuart McLarnon (NESO)" w:date="2025-07-03T11:35:00Z" w16du:dateUtc="2025-07-03T10:35:00Z"/>
          <w:rFonts w:ascii="Poppins" w:hAnsi="Poppins" w:cs="Poppins"/>
          <w:color w:val="000000" w:themeColor="text1"/>
          <w:u w:val="single"/>
        </w:rPr>
      </w:pPr>
      <w:ins w:id="716" w:author="Stuart McLarnon (NESO)" w:date="2025-07-03T11:35:00Z" w16du:dateUtc="2025-07-03T10:35:00Z">
        <w:r>
          <w:rPr>
            <w:rFonts w:ascii="Poppins" w:hAnsi="Poppins" w:cs="Poppins"/>
            <w:color w:val="000000" w:themeColor="text1"/>
            <w:u w:val="single"/>
          </w:rPr>
          <w:t>DRC Schedule 26A-B (week 28)</w:t>
        </w:r>
      </w:ins>
    </w:p>
    <w:p w14:paraId="7FA65A65" w14:textId="4C298E5F" w:rsidR="00BA290F" w:rsidRDefault="005A1D0A" w:rsidP="00FB6387">
      <w:pPr>
        <w:rPr>
          <w:ins w:id="717" w:author="Stuart McLarnon (NESO)" w:date="2025-07-03T11:42:00Z" w16du:dateUtc="2025-07-03T10:42:00Z"/>
          <w:rFonts w:ascii="Poppins" w:hAnsi="Poppins" w:cs="Poppins"/>
          <w:color w:val="000000" w:themeColor="text1"/>
        </w:rPr>
      </w:pPr>
      <w:ins w:id="718" w:author="Stuart McLarnon (NESO)" w:date="2025-07-03T11:36:00Z" w16du:dateUtc="2025-07-03T10:36:00Z">
        <w:r>
          <w:rPr>
            <w:rFonts w:ascii="Poppins" w:hAnsi="Poppins" w:cs="Poppins"/>
            <w:color w:val="000000" w:themeColor="text1"/>
          </w:rPr>
          <w:t xml:space="preserve">This schedule is </w:t>
        </w:r>
        <w:r w:rsidR="00E93AFE">
          <w:rPr>
            <w:rFonts w:ascii="Poppins" w:hAnsi="Poppins" w:cs="Poppins"/>
            <w:color w:val="000000" w:themeColor="text1"/>
          </w:rPr>
          <w:t>based upon sched</w:t>
        </w:r>
      </w:ins>
      <w:ins w:id="719" w:author="Stuart McLarnon (NESO)" w:date="2025-07-03T11:37:00Z" w16du:dateUtc="2025-07-03T10:37:00Z">
        <w:r w:rsidR="00E93AFE">
          <w:rPr>
            <w:rFonts w:ascii="Poppins" w:hAnsi="Poppins" w:cs="Poppins"/>
            <w:color w:val="000000" w:themeColor="text1"/>
          </w:rPr>
          <w:t xml:space="preserve">ule </w:t>
        </w:r>
      </w:ins>
      <w:ins w:id="720" w:author="Stuart McLarnon (NESO)" w:date="2025-07-03T11:38:00Z" w16du:dateUtc="2025-07-03T10:38:00Z">
        <w:r w:rsidR="00443129">
          <w:rPr>
            <w:rFonts w:ascii="Poppins" w:hAnsi="Poppins" w:cs="Poppins"/>
            <w:color w:val="000000" w:themeColor="text1"/>
          </w:rPr>
          <w:t>10</w:t>
        </w:r>
        <w:r w:rsidR="005D2315">
          <w:rPr>
            <w:rFonts w:ascii="Poppins" w:hAnsi="Poppins" w:cs="Poppins"/>
            <w:color w:val="000000" w:themeColor="text1"/>
          </w:rPr>
          <w:t xml:space="preserve"> and</w:t>
        </w:r>
      </w:ins>
      <w:ins w:id="721" w:author="Stuart McLarnon (NESO)" w:date="2025-07-03T11:41:00Z" w16du:dateUtc="2025-07-03T10:41:00Z">
        <w:r w:rsidR="00C057B7">
          <w:rPr>
            <w:rFonts w:ascii="Poppins" w:hAnsi="Poppins" w:cs="Poppins"/>
            <w:color w:val="000000" w:themeColor="text1"/>
          </w:rPr>
          <w:t xml:space="preserve"> contains the same updates as Schedule 22. This Schedule</w:t>
        </w:r>
      </w:ins>
      <w:ins w:id="722" w:author="Stuart McLarnon (NESO)" w:date="2025-07-03T11:38:00Z" w16du:dateUtc="2025-07-03T10:38:00Z">
        <w:r w:rsidR="005D2315">
          <w:rPr>
            <w:rFonts w:ascii="Poppins" w:hAnsi="Poppins" w:cs="Poppins"/>
            <w:color w:val="000000" w:themeColor="text1"/>
          </w:rPr>
          <w:t xml:space="preserve"> </w:t>
        </w:r>
      </w:ins>
      <w:ins w:id="723" w:author="Stuart McLarnon (NESO)" w:date="2025-07-03T11:39:00Z" w16du:dateUtc="2025-07-03T10:39:00Z">
        <w:r w:rsidR="00100317">
          <w:rPr>
            <w:rFonts w:ascii="Poppins" w:hAnsi="Poppins" w:cs="Poppins"/>
            <w:color w:val="000000" w:themeColor="text1"/>
          </w:rPr>
          <w:t>is used to express the half hour measured demand</w:t>
        </w:r>
        <w:r w:rsidR="00B96BBD">
          <w:rPr>
            <w:rFonts w:ascii="Poppins" w:hAnsi="Poppins" w:cs="Poppins"/>
            <w:color w:val="000000" w:themeColor="text1"/>
          </w:rPr>
          <w:t xml:space="preserve"> at both the </w:t>
        </w:r>
      </w:ins>
      <w:ins w:id="724" w:author="Stuart McLarnon (NESO)" w:date="2025-07-03T11:40:00Z" w16du:dateUtc="2025-07-03T10:40:00Z">
        <w:r w:rsidR="00B96BBD">
          <w:rPr>
            <w:rFonts w:ascii="Poppins" w:hAnsi="Poppins" w:cs="Poppins"/>
            <w:color w:val="000000" w:themeColor="text1"/>
          </w:rPr>
          <w:t xml:space="preserve">Network Operator’s Peak and </w:t>
        </w:r>
      </w:ins>
      <w:ins w:id="725" w:author="Stuart McLarnon (NESO)" w:date="2025-07-03T11:39:00Z" w16du:dateUtc="2025-07-03T10:39:00Z">
        <w:r w:rsidR="00B96BBD">
          <w:rPr>
            <w:rFonts w:ascii="Poppins" w:hAnsi="Poppins" w:cs="Poppins"/>
            <w:color w:val="000000" w:themeColor="text1"/>
          </w:rPr>
          <w:t>NETS peak</w:t>
        </w:r>
      </w:ins>
      <w:ins w:id="726" w:author="Stuart McLarnon (NESO)" w:date="2025-07-03T11:41:00Z" w16du:dateUtc="2025-07-03T10:41:00Z">
        <w:r w:rsidR="00C15D52">
          <w:rPr>
            <w:rFonts w:ascii="Poppins" w:hAnsi="Poppins" w:cs="Poppins"/>
            <w:color w:val="000000" w:themeColor="text1"/>
          </w:rPr>
          <w:t>, which will be provided by NESO</w:t>
        </w:r>
      </w:ins>
      <w:ins w:id="727" w:author="Stuart McLarnon (NESO)" w:date="2025-07-03T11:42:00Z" w16du:dateUtc="2025-07-03T10:42:00Z">
        <w:r w:rsidR="00C15D52">
          <w:rPr>
            <w:rFonts w:ascii="Poppins" w:hAnsi="Poppins" w:cs="Poppins"/>
            <w:color w:val="000000" w:themeColor="text1"/>
          </w:rPr>
          <w:t>.</w:t>
        </w:r>
      </w:ins>
    </w:p>
    <w:p w14:paraId="4DF1E219" w14:textId="2FAC612F" w:rsidR="00D76C4E" w:rsidRDefault="00D76C4E" w:rsidP="00D76C4E">
      <w:pPr>
        <w:rPr>
          <w:ins w:id="728" w:author="Stuart McLarnon (NESO)" w:date="2025-07-03T11:42:00Z" w16du:dateUtc="2025-07-03T10:42:00Z"/>
          <w:rFonts w:ascii="Poppins" w:hAnsi="Poppins" w:cs="Poppins"/>
          <w:color w:val="000000" w:themeColor="text1"/>
          <w:u w:val="single"/>
        </w:rPr>
      </w:pPr>
      <w:ins w:id="729" w:author="Stuart McLarnon (NESO)" w:date="2025-07-03T11:42:00Z" w16du:dateUtc="2025-07-03T10:42:00Z">
        <w:r>
          <w:rPr>
            <w:rFonts w:ascii="Poppins" w:hAnsi="Poppins" w:cs="Poppins"/>
            <w:color w:val="000000" w:themeColor="text1"/>
            <w:u w:val="single"/>
          </w:rPr>
          <w:t>DRC Schedule 27 (week 28)</w:t>
        </w:r>
      </w:ins>
    </w:p>
    <w:p w14:paraId="605FA6A9" w14:textId="63B12483" w:rsidR="00C15D52" w:rsidRDefault="00001B39" w:rsidP="00FB6387">
      <w:pPr>
        <w:rPr>
          <w:ins w:id="730" w:author="Stuart McLarnon (NESO)" w:date="2025-07-03T11:57:00Z" w16du:dateUtc="2025-07-03T10:57:00Z"/>
          <w:rFonts w:ascii="Poppins" w:hAnsi="Poppins" w:cs="Poppins"/>
          <w:color w:val="000000" w:themeColor="text1"/>
        </w:rPr>
      </w:pPr>
      <w:ins w:id="731" w:author="Stuart McLarnon (NESO)" w:date="2025-07-03T11:43:00Z" w16du:dateUtc="2025-07-03T10:43:00Z">
        <w:r>
          <w:rPr>
            <w:rFonts w:ascii="Poppins" w:hAnsi="Poppins" w:cs="Poppins"/>
            <w:color w:val="000000" w:themeColor="text1"/>
          </w:rPr>
          <w:t xml:space="preserve">Schedule </w:t>
        </w:r>
        <w:r w:rsidR="00A25BF1">
          <w:rPr>
            <w:rFonts w:ascii="Poppins" w:hAnsi="Poppins" w:cs="Poppins"/>
            <w:color w:val="000000" w:themeColor="text1"/>
          </w:rPr>
          <w:t>2</w:t>
        </w:r>
        <w:r>
          <w:rPr>
            <w:rFonts w:ascii="Poppins" w:hAnsi="Poppins" w:cs="Poppins"/>
            <w:color w:val="000000" w:themeColor="text1"/>
          </w:rPr>
          <w:t xml:space="preserve">7 </w:t>
        </w:r>
        <w:r w:rsidR="00A25BF1">
          <w:rPr>
            <w:rFonts w:ascii="Poppins" w:hAnsi="Poppins" w:cs="Poppins"/>
            <w:color w:val="000000" w:themeColor="text1"/>
          </w:rPr>
          <w:t xml:space="preserve">is an updated version </w:t>
        </w:r>
      </w:ins>
      <w:ins w:id="732" w:author="Stuart McLarnon (NESO)" w:date="2025-07-03T11:44:00Z" w16du:dateUtc="2025-07-03T10:44:00Z">
        <w:r w:rsidR="00A25BF1">
          <w:rPr>
            <w:rFonts w:ascii="Poppins" w:hAnsi="Poppins" w:cs="Poppins"/>
            <w:color w:val="000000" w:themeColor="text1"/>
          </w:rPr>
          <w:t xml:space="preserve">of the </w:t>
        </w:r>
        <w:r w:rsidR="008A3A72">
          <w:rPr>
            <w:rFonts w:ascii="Poppins" w:hAnsi="Poppins" w:cs="Poppins"/>
            <w:color w:val="000000" w:themeColor="text1"/>
          </w:rPr>
          <w:t>second table in Schedule 10</w:t>
        </w:r>
      </w:ins>
      <w:ins w:id="733" w:author="Stuart McLarnon (NESO)" w:date="2025-07-03T11:55:00Z" w16du:dateUtc="2025-07-03T10:55:00Z">
        <w:r w:rsidR="009436F8">
          <w:rPr>
            <w:rFonts w:ascii="Poppins" w:hAnsi="Poppins" w:cs="Poppins"/>
            <w:color w:val="000000" w:themeColor="text1"/>
          </w:rPr>
          <w:t>.</w:t>
        </w:r>
        <w:r w:rsidR="00A11FA2">
          <w:rPr>
            <w:rFonts w:ascii="Poppins" w:hAnsi="Poppins" w:cs="Poppins"/>
            <w:color w:val="000000" w:themeColor="text1"/>
          </w:rPr>
          <w:t xml:space="preserve"> Some Subgroup members debated a</w:t>
        </w:r>
      </w:ins>
      <w:ins w:id="734" w:author="Stuart McLarnon (NESO)" w:date="2025-07-03T11:56:00Z" w16du:dateUtc="2025-07-03T10:56:00Z">
        <w:r w:rsidR="00EA5CE9">
          <w:rPr>
            <w:rFonts w:ascii="Poppins" w:hAnsi="Poppins" w:cs="Poppins"/>
            <w:color w:val="000000" w:themeColor="text1"/>
          </w:rPr>
          <w:t>s</w:t>
        </w:r>
      </w:ins>
      <w:ins w:id="735" w:author="Stuart McLarnon (NESO)" w:date="2025-07-03T11:55:00Z" w16du:dateUtc="2025-07-03T10:55:00Z">
        <w:r w:rsidR="00A11FA2">
          <w:rPr>
            <w:rFonts w:ascii="Poppins" w:hAnsi="Poppins" w:cs="Poppins"/>
            <w:color w:val="000000" w:themeColor="text1"/>
          </w:rPr>
          <w:t xml:space="preserve"> to </w:t>
        </w:r>
      </w:ins>
      <w:ins w:id="736" w:author="Stuart McLarnon (NESO)" w:date="2025-07-03T11:56:00Z" w16du:dateUtc="2025-07-03T10:56:00Z">
        <w:r w:rsidR="00A11FA2">
          <w:rPr>
            <w:rFonts w:ascii="Poppins" w:hAnsi="Poppins" w:cs="Poppins"/>
            <w:color w:val="000000" w:themeColor="text1"/>
          </w:rPr>
          <w:t xml:space="preserve">whether this information was still required by NESO. After some searching </w:t>
        </w:r>
        <w:r w:rsidR="00EA5CE9">
          <w:rPr>
            <w:rFonts w:ascii="Poppins" w:hAnsi="Poppins" w:cs="Poppins"/>
            <w:color w:val="000000" w:themeColor="text1"/>
          </w:rPr>
          <w:t>within NESO</w:t>
        </w:r>
        <w:r w:rsidR="00760651">
          <w:rPr>
            <w:rFonts w:ascii="Poppins" w:hAnsi="Poppins" w:cs="Poppins"/>
            <w:color w:val="000000" w:themeColor="text1"/>
          </w:rPr>
          <w:t>, teams were found which continue to use this data.</w:t>
        </w:r>
      </w:ins>
    </w:p>
    <w:p w14:paraId="32C94891" w14:textId="531F6E3D" w:rsidR="00760651" w:rsidRDefault="00760651" w:rsidP="00760651">
      <w:pPr>
        <w:rPr>
          <w:ins w:id="737" w:author="Stuart McLarnon (NESO)" w:date="2025-07-03T11:57:00Z" w16du:dateUtc="2025-07-03T10:57:00Z"/>
          <w:rFonts w:ascii="Poppins" w:hAnsi="Poppins" w:cs="Poppins"/>
          <w:color w:val="000000" w:themeColor="text1"/>
          <w:u w:val="single"/>
        </w:rPr>
      </w:pPr>
      <w:ins w:id="738" w:author="Stuart McLarnon (NESO)" w:date="2025-07-03T11:57:00Z" w16du:dateUtc="2025-07-03T10:57:00Z">
        <w:r>
          <w:rPr>
            <w:rFonts w:ascii="Poppins" w:hAnsi="Poppins" w:cs="Poppins"/>
            <w:color w:val="000000" w:themeColor="text1"/>
            <w:u w:val="single"/>
          </w:rPr>
          <w:t>DRC Schedule 2</w:t>
        </w:r>
        <w:r w:rsidR="00B418A8">
          <w:rPr>
            <w:rFonts w:ascii="Poppins" w:hAnsi="Poppins" w:cs="Poppins"/>
            <w:color w:val="000000" w:themeColor="text1"/>
            <w:u w:val="single"/>
          </w:rPr>
          <w:t>8</w:t>
        </w:r>
        <w:r>
          <w:rPr>
            <w:rFonts w:ascii="Poppins" w:hAnsi="Poppins" w:cs="Poppins"/>
            <w:color w:val="000000" w:themeColor="text1"/>
            <w:u w:val="single"/>
          </w:rPr>
          <w:t xml:space="preserve"> (week 28)</w:t>
        </w:r>
      </w:ins>
    </w:p>
    <w:p w14:paraId="11C41AEC" w14:textId="650DBAD8" w:rsidR="00760651" w:rsidRDefault="002C00BE" w:rsidP="00FB6387">
      <w:pPr>
        <w:rPr>
          <w:ins w:id="739" w:author="Stuart McLarnon (NESO)" w:date="2025-07-04T11:08:00Z" w16du:dateUtc="2025-07-04T10:08:00Z"/>
          <w:rFonts w:ascii="Poppins" w:hAnsi="Poppins" w:cs="Poppins"/>
          <w:color w:val="000000" w:themeColor="text1"/>
        </w:rPr>
      </w:pPr>
      <w:ins w:id="740" w:author="Stuart McLarnon (NESO)" w:date="2025-07-03T14:57:00Z" w16du:dateUtc="2025-07-03T13:57:00Z">
        <w:r>
          <w:rPr>
            <w:rFonts w:ascii="Poppins" w:hAnsi="Poppins" w:cs="Poppins"/>
            <w:color w:val="000000" w:themeColor="text1"/>
          </w:rPr>
          <w:t xml:space="preserve">This schedule originated as part of </w:t>
        </w:r>
      </w:ins>
      <w:ins w:id="741" w:author="Stuart McLarnon (NESO)" w:date="2025-07-03T14:59:00Z" w16du:dateUtc="2025-07-03T13:59:00Z">
        <w:r w:rsidR="00746EE8">
          <w:rPr>
            <w:rFonts w:ascii="Poppins" w:hAnsi="Poppins" w:cs="Poppins"/>
            <w:color w:val="000000" w:themeColor="text1"/>
          </w:rPr>
          <w:fldChar w:fldCharType="begin"/>
        </w:r>
        <w:r w:rsidR="00746EE8">
          <w:rPr>
            <w:rFonts w:ascii="Poppins" w:hAnsi="Poppins" w:cs="Poppins"/>
            <w:color w:val="000000" w:themeColor="text1"/>
          </w:rPr>
          <w:instrText>HYPERLINK "https://www.neso.energy/document/346896/download"</w:instrText>
        </w:r>
        <w:r w:rsidR="00746EE8">
          <w:rPr>
            <w:rFonts w:ascii="Poppins" w:hAnsi="Poppins" w:cs="Poppins"/>
            <w:color w:val="000000" w:themeColor="text1"/>
          </w:rPr>
        </w:r>
        <w:r w:rsidR="00746EE8">
          <w:rPr>
            <w:rFonts w:ascii="Poppins" w:hAnsi="Poppins" w:cs="Poppins"/>
            <w:color w:val="000000" w:themeColor="text1"/>
          </w:rPr>
          <w:fldChar w:fldCharType="separate"/>
        </w:r>
        <w:r w:rsidR="00746EE8" w:rsidRPr="00746EE8">
          <w:rPr>
            <w:rStyle w:val="Hyperlink"/>
            <w:rFonts w:ascii="Poppins" w:hAnsi="Poppins" w:cs="Poppins"/>
          </w:rPr>
          <w:t>CMP434 (Page 15)</w:t>
        </w:r>
        <w:r w:rsidR="00746EE8">
          <w:rPr>
            <w:rFonts w:ascii="Poppins" w:hAnsi="Poppins" w:cs="Poppins"/>
            <w:color w:val="000000" w:themeColor="text1"/>
          </w:rPr>
          <w:fldChar w:fldCharType="end"/>
        </w:r>
      </w:ins>
      <w:ins w:id="742" w:author="Stuart McLarnon (NESO)" w:date="2025-07-03T14:57:00Z" w16du:dateUtc="2025-07-03T13:57:00Z">
        <w:r>
          <w:rPr>
            <w:rFonts w:ascii="Poppins" w:hAnsi="Poppins" w:cs="Poppins"/>
            <w:color w:val="000000" w:themeColor="text1"/>
          </w:rPr>
          <w:t xml:space="preserve"> but was </w:t>
        </w:r>
      </w:ins>
      <w:ins w:id="743" w:author="Stuart McLarnon (NESO)" w:date="2025-07-03T14:58:00Z" w16du:dateUtc="2025-07-03T13:58:00Z">
        <w:r w:rsidR="00746EE8">
          <w:rPr>
            <w:rFonts w:ascii="Poppins" w:hAnsi="Poppins" w:cs="Poppins"/>
            <w:color w:val="000000" w:themeColor="text1"/>
          </w:rPr>
          <w:t>transferred to GC0139</w:t>
        </w:r>
      </w:ins>
      <w:ins w:id="744" w:author="Stuart McLarnon (NESO)" w:date="2025-07-03T15:18:00Z" w16du:dateUtc="2025-07-03T14:18:00Z">
        <w:r w:rsidR="004350A1">
          <w:rPr>
            <w:rFonts w:ascii="Poppins" w:hAnsi="Poppins" w:cs="Poppins"/>
            <w:color w:val="000000" w:themeColor="text1"/>
          </w:rPr>
          <w:t xml:space="preserve"> due to embedded </w:t>
        </w:r>
      </w:ins>
      <w:ins w:id="745" w:author="Stuart McLarnon (NESO)" w:date="2025-07-03T15:19:00Z" w16du:dateUtc="2025-07-03T14:19:00Z">
        <w:r w:rsidR="004350A1">
          <w:rPr>
            <w:rFonts w:ascii="Poppins" w:hAnsi="Poppins" w:cs="Poppins"/>
            <w:color w:val="000000" w:themeColor="text1"/>
          </w:rPr>
          <w:t xml:space="preserve">power stations </w:t>
        </w:r>
        <w:r w:rsidR="003722C8">
          <w:rPr>
            <w:rFonts w:ascii="Poppins" w:hAnsi="Poppins" w:cs="Poppins"/>
            <w:color w:val="000000" w:themeColor="text1"/>
          </w:rPr>
          <w:t>n</w:t>
        </w:r>
        <w:r w:rsidR="004350A1">
          <w:rPr>
            <w:rFonts w:ascii="Poppins" w:hAnsi="Poppins" w:cs="Poppins"/>
            <w:color w:val="000000" w:themeColor="text1"/>
          </w:rPr>
          <w:t xml:space="preserve">o longer being considered </w:t>
        </w:r>
        <w:r w:rsidR="003722C8">
          <w:rPr>
            <w:rFonts w:ascii="Poppins" w:hAnsi="Poppins" w:cs="Poppins"/>
            <w:color w:val="000000" w:themeColor="text1"/>
          </w:rPr>
          <w:t>in CMP434</w:t>
        </w:r>
      </w:ins>
      <w:ins w:id="746" w:author="Stuart McLarnon (NESO)" w:date="2025-07-03T11:57:00Z" w16du:dateUtc="2025-07-03T10:57:00Z">
        <w:r w:rsidR="00B418A8">
          <w:rPr>
            <w:rFonts w:ascii="Poppins" w:hAnsi="Poppins" w:cs="Poppins"/>
            <w:color w:val="000000" w:themeColor="text1"/>
          </w:rPr>
          <w:t>.</w:t>
        </w:r>
      </w:ins>
      <w:ins w:id="747" w:author="Stuart McLarnon (NESO)" w:date="2025-07-03T15:19:00Z" w16du:dateUtc="2025-07-03T14:19:00Z">
        <w:r w:rsidR="00705D9D">
          <w:rPr>
            <w:rFonts w:ascii="Poppins" w:hAnsi="Poppins" w:cs="Poppins"/>
            <w:color w:val="000000" w:themeColor="text1"/>
          </w:rPr>
          <w:t xml:space="preserve"> </w:t>
        </w:r>
      </w:ins>
      <w:ins w:id="748" w:author="Stuart McLarnon (NESO)" w:date="2025-07-03T15:22:00Z" w16du:dateUtc="2025-07-03T14:22:00Z">
        <w:r w:rsidR="007A6E45">
          <w:rPr>
            <w:rFonts w:ascii="Poppins" w:hAnsi="Poppins" w:cs="Poppins"/>
            <w:color w:val="000000" w:themeColor="text1"/>
          </w:rPr>
          <w:t>O</w:t>
        </w:r>
      </w:ins>
      <w:ins w:id="749" w:author="Stuart McLarnon (NESO)" w:date="2025-07-03T15:19:00Z" w16du:dateUtc="2025-07-03T14:19:00Z">
        <w:r w:rsidR="00705D9D">
          <w:rPr>
            <w:rFonts w:ascii="Poppins" w:hAnsi="Poppins" w:cs="Poppins"/>
            <w:color w:val="000000" w:themeColor="text1"/>
          </w:rPr>
          <w:t>riginally</w:t>
        </w:r>
      </w:ins>
      <w:ins w:id="750" w:author="Stuart McLarnon (NESO)" w:date="2025-07-03T15:22:00Z" w16du:dateUtc="2025-07-03T14:22:00Z">
        <w:r w:rsidR="007A6E45">
          <w:rPr>
            <w:rFonts w:ascii="Poppins" w:hAnsi="Poppins" w:cs="Poppins"/>
            <w:color w:val="000000" w:themeColor="text1"/>
          </w:rPr>
          <w:t xml:space="preserve"> this schedule</w:t>
        </w:r>
      </w:ins>
      <w:ins w:id="751" w:author="Stuart McLarnon (NESO)" w:date="2025-07-03T15:19:00Z" w16du:dateUtc="2025-07-03T14:19:00Z">
        <w:r w:rsidR="00705D9D">
          <w:rPr>
            <w:rFonts w:ascii="Poppins" w:hAnsi="Poppins" w:cs="Poppins"/>
            <w:color w:val="000000" w:themeColor="text1"/>
          </w:rPr>
          <w:t xml:space="preserve"> </w:t>
        </w:r>
      </w:ins>
      <w:ins w:id="752" w:author="Stuart McLarnon (NESO)" w:date="2025-07-03T15:20:00Z" w16du:dateUtc="2025-07-03T14:20:00Z">
        <w:r w:rsidR="00705D9D">
          <w:rPr>
            <w:rFonts w:ascii="Poppins" w:hAnsi="Poppins" w:cs="Poppins"/>
            <w:color w:val="000000" w:themeColor="text1"/>
          </w:rPr>
          <w:t>separated Power Stations and Plant by technology types, but this was altered to Aggregated Energy Sources</w:t>
        </w:r>
      </w:ins>
      <w:ins w:id="753" w:author="Stuart McLarnon (NESO)" w:date="2025-07-03T15:21:00Z" w16du:dateUtc="2025-07-03T14:21:00Z">
        <w:r w:rsidR="00683A00">
          <w:rPr>
            <w:rFonts w:ascii="Poppins" w:hAnsi="Poppins" w:cs="Poppins"/>
            <w:color w:val="000000" w:themeColor="text1"/>
          </w:rPr>
          <w:t xml:space="preserve"> to better fit with the</w:t>
        </w:r>
        <w:r w:rsidR="00094AEB">
          <w:rPr>
            <w:rFonts w:ascii="Poppins" w:hAnsi="Poppins" w:cs="Poppins"/>
            <w:color w:val="000000" w:themeColor="text1"/>
          </w:rPr>
          <w:t xml:space="preserve"> rest of the new schedules.</w:t>
        </w:r>
      </w:ins>
      <w:ins w:id="754" w:author="Stuart McLarnon (NESO)" w:date="2025-07-03T15:22:00Z" w16du:dateUtc="2025-07-03T14:22:00Z">
        <w:r w:rsidR="00A35338">
          <w:rPr>
            <w:rFonts w:ascii="Poppins" w:hAnsi="Poppins" w:cs="Poppins"/>
            <w:color w:val="000000" w:themeColor="text1"/>
          </w:rPr>
          <w:t xml:space="preserve"> Network Operators will fill in </w:t>
        </w:r>
      </w:ins>
      <w:ins w:id="755" w:author="Stuart McLarnon (NESO)" w:date="2025-07-03T15:23:00Z" w16du:dateUtc="2025-07-03T14:23:00Z">
        <w:r w:rsidR="00317CA2">
          <w:rPr>
            <w:rFonts w:ascii="Poppins" w:hAnsi="Poppins" w:cs="Poppins"/>
            <w:color w:val="000000" w:themeColor="text1"/>
          </w:rPr>
          <w:t xml:space="preserve">forecast aggregated Registered Capacities for </w:t>
        </w:r>
        <w:r w:rsidR="00907DC5">
          <w:rPr>
            <w:rFonts w:ascii="Poppins" w:hAnsi="Poppins" w:cs="Poppins"/>
            <w:color w:val="000000" w:themeColor="text1"/>
          </w:rPr>
          <w:t xml:space="preserve">each Connection Point </w:t>
        </w:r>
      </w:ins>
      <w:ins w:id="756" w:author="Stuart McLarnon (NESO)" w:date="2025-07-03T15:24:00Z" w16du:dateUtc="2025-07-03T14:24:00Z">
        <w:r w:rsidR="00907DC5">
          <w:rPr>
            <w:rFonts w:ascii="Poppins" w:hAnsi="Poppins" w:cs="Poppins"/>
            <w:color w:val="000000" w:themeColor="text1"/>
          </w:rPr>
          <w:t>for the next ten years.</w:t>
        </w:r>
      </w:ins>
    </w:p>
    <w:p w14:paraId="5703BB5F" w14:textId="46E52AE3" w:rsidR="007000BA" w:rsidRDefault="007000BA" w:rsidP="00FB6387">
      <w:pPr>
        <w:rPr>
          <w:ins w:id="757" w:author="Stuart McLarnon (NESO)" w:date="2025-07-03T15:27:00Z" w16du:dateUtc="2025-07-03T14:27:00Z"/>
          <w:rFonts w:ascii="Poppins" w:hAnsi="Poppins" w:cs="Poppins"/>
          <w:color w:val="000000" w:themeColor="text1"/>
        </w:rPr>
      </w:pPr>
      <w:ins w:id="758" w:author="Stuart McLarnon (NESO)" w:date="2025-07-04T11:08:00Z" w16du:dateUtc="2025-07-04T10:08:00Z">
        <w:r>
          <w:rPr>
            <w:rFonts w:ascii="Poppins" w:hAnsi="Poppins" w:cs="Poppins"/>
            <w:color w:val="000000" w:themeColor="text1"/>
          </w:rPr>
          <w:t xml:space="preserve">The first part of </w:t>
        </w:r>
        <w:r w:rsidR="00C84E43">
          <w:rPr>
            <w:rFonts w:ascii="Poppins" w:hAnsi="Poppins" w:cs="Poppins"/>
            <w:color w:val="000000" w:themeColor="text1"/>
          </w:rPr>
          <w:t>s</w:t>
        </w:r>
        <w:r>
          <w:rPr>
            <w:rFonts w:ascii="Poppins" w:hAnsi="Poppins" w:cs="Poppins"/>
            <w:color w:val="000000" w:themeColor="text1"/>
          </w:rPr>
          <w:t>ched</w:t>
        </w:r>
        <w:r w:rsidR="00C84E43">
          <w:rPr>
            <w:rFonts w:ascii="Poppins" w:hAnsi="Poppins" w:cs="Poppins"/>
            <w:color w:val="000000" w:themeColor="text1"/>
          </w:rPr>
          <w:t>ul</w:t>
        </w:r>
        <w:r>
          <w:rPr>
            <w:rFonts w:ascii="Poppins" w:hAnsi="Poppins" w:cs="Poppins"/>
            <w:color w:val="000000" w:themeColor="text1"/>
          </w:rPr>
          <w:t xml:space="preserve">e 11 table b is </w:t>
        </w:r>
        <w:r w:rsidR="00C84E43">
          <w:rPr>
            <w:rFonts w:ascii="Poppins" w:hAnsi="Poppins" w:cs="Poppins"/>
            <w:color w:val="000000" w:themeColor="text1"/>
          </w:rPr>
          <w:t>similar to schedule 28, but with much less detail</w:t>
        </w:r>
      </w:ins>
      <w:ins w:id="759" w:author="Stuart McLarnon (NESO)" w:date="2025-07-04T11:09:00Z" w16du:dateUtc="2025-07-04T10:09:00Z">
        <w:r w:rsidR="00C84E43">
          <w:rPr>
            <w:rFonts w:ascii="Poppins" w:hAnsi="Poppins" w:cs="Poppins"/>
            <w:color w:val="000000" w:themeColor="text1"/>
          </w:rPr>
          <w:t>.</w:t>
        </w:r>
      </w:ins>
    </w:p>
    <w:p w14:paraId="5F57A9B8" w14:textId="647D04FE" w:rsidR="00FB4753" w:rsidRDefault="00FB4753" w:rsidP="00FB6387">
      <w:pPr>
        <w:rPr>
          <w:ins w:id="760" w:author="Stuart McLarnon (NESO)" w:date="2025-07-03T15:27:00Z" w16du:dateUtc="2025-07-03T14:27:00Z"/>
          <w:rFonts w:ascii="Poppins" w:hAnsi="Poppins" w:cs="Poppins"/>
          <w:color w:val="000000" w:themeColor="text1"/>
          <w:u w:val="single"/>
        </w:rPr>
      </w:pPr>
      <w:ins w:id="761" w:author="Stuart McLarnon (NESO)" w:date="2025-07-03T15:27:00Z" w16du:dateUtc="2025-07-03T14:27:00Z">
        <w:r>
          <w:rPr>
            <w:rFonts w:ascii="Poppins" w:hAnsi="Poppins" w:cs="Poppins"/>
            <w:color w:val="000000" w:themeColor="text1"/>
            <w:u w:val="single"/>
          </w:rPr>
          <w:t>DRC Schedule 29</w:t>
        </w:r>
      </w:ins>
      <w:ins w:id="762" w:author="Stuart McLarnon (NESO)" w:date="2025-07-03T16:00:00Z" w16du:dateUtc="2025-07-03T15:00:00Z">
        <w:r w:rsidR="00E92FF1">
          <w:rPr>
            <w:rFonts w:ascii="Poppins" w:hAnsi="Poppins" w:cs="Poppins"/>
            <w:color w:val="000000" w:themeColor="text1"/>
            <w:u w:val="single"/>
          </w:rPr>
          <w:t>A-B</w:t>
        </w:r>
      </w:ins>
      <w:ins w:id="763" w:author="Stuart McLarnon (NESO)" w:date="2025-07-03T15:27:00Z" w16du:dateUtc="2025-07-03T14:27:00Z">
        <w:r>
          <w:rPr>
            <w:rFonts w:ascii="Poppins" w:hAnsi="Poppins" w:cs="Poppins"/>
            <w:color w:val="000000" w:themeColor="text1"/>
            <w:u w:val="single"/>
          </w:rPr>
          <w:t xml:space="preserve"> (week 2 </w:t>
        </w:r>
        <w:r w:rsidR="00271917">
          <w:rPr>
            <w:rFonts w:ascii="Poppins" w:hAnsi="Poppins" w:cs="Poppins"/>
            <w:color w:val="000000" w:themeColor="text1"/>
            <w:u w:val="single"/>
          </w:rPr>
          <w:t xml:space="preserve">&amp; </w:t>
        </w:r>
        <w:r>
          <w:rPr>
            <w:rFonts w:ascii="Poppins" w:hAnsi="Poppins" w:cs="Poppins"/>
            <w:color w:val="000000" w:themeColor="text1"/>
            <w:u w:val="single"/>
          </w:rPr>
          <w:t>28)</w:t>
        </w:r>
      </w:ins>
    </w:p>
    <w:p w14:paraId="66826B79" w14:textId="4DA25524" w:rsidR="00271917" w:rsidRDefault="000906D0" w:rsidP="00FB6387">
      <w:pPr>
        <w:rPr>
          <w:ins w:id="764" w:author="Stuart McLarnon (NESO)" w:date="2025-07-03T15:53:00Z" w16du:dateUtc="2025-07-03T14:53:00Z"/>
          <w:rFonts w:ascii="Poppins" w:hAnsi="Poppins" w:cs="Poppins"/>
          <w:color w:val="000000" w:themeColor="text1"/>
        </w:rPr>
      </w:pPr>
      <w:ins w:id="765" w:author="Stuart McLarnon (NESO)" w:date="2025-07-03T15:31:00Z" w16du:dateUtc="2025-07-03T14:31:00Z">
        <w:r>
          <w:rPr>
            <w:rFonts w:ascii="Poppins" w:hAnsi="Poppins" w:cs="Poppins"/>
            <w:color w:val="000000" w:themeColor="text1"/>
          </w:rPr>
          <w:t>Schedule 29 is based upon schedule</w:t>
        </w:r>
        <w:r w:rsidR="00916025">
          <w:rPr>
            <w:rFonts w:ascii="Poppins" w:hAnsi="Poppins" w:cs="Poppins"/>
            <w:color w:val="000000" w:themeColor="text1"/>
          </w:rPr>
          <w:t xml:space="preserve"> 11 table</w:t>
        </w:r>
      </w:ins>
      <w:ins w:id="766" w:author="Stuart McLarnon (NESO)" w:date="2025-07-03T15:56:00Z" w16du:dateUtc="2025-07-03T14:56:00Z">
        <w:r w:rsidR="0010323E">
          <w:rPr>
            <w:rFonts w:ascii="Poppins" w:hAnsi="Poppins" w:cs="Poppins"/>
            <w:color w:val="000000" w:themeColor="text1"/>
          </w:rPr>
          <w:t>s c and</w:t>
        </w:r>
      </w:ins>
      <w:ins w:id="767" w:author="Stuart McLarnon (NESO)" w:date="2025-07-03T15:31:00Z" w16du:dateUtc="2025-07-03T14:31:00Z">
        <w:r w:rsidR="00916025">
          <w:rPr>
            <w:rFonts w:ascii="Poppins" w:hAnsi="Poppins" w:cs="Poppins"/>
            <w:color w:val="000000" w:themeColor="text1"/>
          </w:rPr>
          <w:t xml:space="preserve"> d</w:t>
        </w:r>
      </w:ins>
      <w:ins w:id="768" w:author="Stuart McLarnon (NESO)" w:date="2025-07-03T15:37:00Z" w16du:dateUtc="2025-07-03T14:37:00Z">
        <w:r w:rsidR="00613EA5">
          <w:rPr>
            <w:rFonts w:ascii="Poppins" w:hAnsi="Poppins" w:cs="Poppins"/>
            <w:color w:val="000000" w:themeColor="text1"/>
          </w:rPr>
          <w:t xml:space="preserve">. </w:t>
        </w:r>
      </w:ins>
      <w:ins w:id="769" w:author="Stuart McLarnon (NESO)" w:date="2025-07-03T15:45:00Z" w16du:dateUtc="2025-07-03T14:45:00Z">
        <w:r w:rsidR="001576A7">
          <w:rPr>
            <w:rFonts w:ascii="Poppins" w:hAnsi="Poppins" w:cs="Poppins"/>
            <w:color w:val="000000" w:themeColor="text1"/>
          </w:rPr>
          <w:t>One</w:t>
        </w:r>
      </w:ins>
      <w:ins w:id="770" w:author="Stuart McLarnon (NESO)" w:date="2025-07-03T15:40:00Z" w16du:dateUtc="2025-07-03T14:40:00Z">
        <w:r w:rsidR="004F7327">
          <w:rPr>
            <w:rFonts w:ascii="Poppins" w:hAnsi="Poppins" w:cs="Poppins"/>
            <w:color w:val="000000" w:themeColor="text1"/>
          </w:rPr>
          <w:t xml:space="preserve"> difference is that </w:t>
        </w:r>
      </w:ins>
      <w:ins w:id="771" w:author="Stuart McLarnon (NESO)" w:date="2025-07-03T15:41:00Z" w16du:dateUtc="2025-07-03T14:41:00Z">
        <w:r w:rsidR="00FC65A1">
          <w:rPr>
            <w:rFonts w:ascii="Poppins" w:hAnsi="Poppins" w:cs="Poppins"/>
            <w:color w:val="000000" w:themeColor="text1"/>
          </w:rPr>
          <w:t>the Sub</w:t>
        </w:r>
      </w:ins>
      <w:ins w:id="772" w:author="Stuart McLarnon (NESO)" w:date="2025-07-03T15:46:00Z" w16du:dateUtc="2025-07-03T14:46:00Z">
        <w:r w:rsidR="00265D48">
          <w:rPr>
            <w:rFonts w:ascii="Poppins" w:hAnsi="Poppins" w:cs="Poppins"/>
            <w:color w:val="000000" w:themeColor="text1"/>
          </w:rPr>
          <w:t xml:space="preserve"> 1</w:t>
        </w:r>
      </w:ins>
      <w:ins w:id="773" w:author="Stuart McLarnon (NESO)" w:date="2025-07-03T15:41:00Z" w16du:dateUtc="2025-07-03T14:41:00Z">
        <w:r w:rsidR="00FC65A1">
          <w:rPr>
            <w:rFonts w:ascii="Poppins" w:hAnsi="Poppins" w:cs="Poppins"/>
            <w:color w:val="000000" w:themeColor="text1"/>
          </w:rPr>
          <w:t xml:space="preserve"> MW </w:t>
        </w:r>
        <w:r w:rsidR="00FC65A1" w:rsidRPr="00FC65A1">
          <w:rPr>
            <w:rFonts w:ascii="Poppins" w:hAnsi="Poppins" w:cs="Poppins"/>
            <w:color w:val="000000" w:themeColor="text1"/>
          </w:rPr>
          <w:t xml:space="preserve">Embedded Power Stations </w:t>
        </w:r>
        <w:r w:rsidR="006C5B8D">
          <w:rPr>
            <w:rFonts w:ascii="Poppins" w:hAnsi="Poppins" w:cs="Poppins"/>
            <w:color w:val="000000" w:themeColor="text1"/>
          </w:rPr>
          <w:t xml:space="preserve">data is </w:t>
        </w:r>
      </w:ins>
      <w:ins w:id="774" w:author="Stuart McLarnon (NESO)" w:date="2025-07-03T15:43:00Z" w16du:dateUtc="2025-07-03T14:43:00Z">
        <w:r w:rsidR="008B1C26">
          <w:rPr>
            <w:rFonts w:ascii="Poppins" w:hAnsi="Poppins" w:cs="Poppins"/>
            <w:color w:val="000000" w:themeColor="text1"/>
          </w:rPr>
          <w:t xml:space="preserve">collected alongside </w:t>
        </w:r>
      </w:ins>
      <w:ins w:id="775" w:author="Stuart McLarnon (NESO)" w:date="2025-07-03T15:44:00Z" w16du:dateUtc="2025-07-03T14:44:00Z">
        <w:r w:rsidR="00B15840">
          <w:rPr>
            <w:rFonts w:ascii="Poppins" w:hAnsi="Poppins" w:cs="Poppins"/>
            <w:color w:val="000000" w:themeColor="text1"/>
          </w:rPr>
          <w:t>a unique object R</w:t>
        </w:r>
        <w:r w:rsidR="006B0043">
          <w:rPr>
            <w:rFonts w:ascii="Poppins" w:hAnsi="Poppins" w:cs="Poppins"/>
            <w:color w:val="000000" w:themeColor="text1"/>
          </w:rPr>
          <w:t xml:space="preserve">DF </w:t>
        </w:r>
        <w:r w:rsidR="00B15840">
          <w:rPr>
            <w:rFonts w:ascii="Poppins" w:hAnsi="Poppins" w:cs="Poppins"/>
            <w:color w:val="000000" w:themeColor="text1"/>
          </w:rPr>
          <w:t>ID</w:t>
        </w:r>
      </w:ins>
      <w:ins w:id="776" w:author="Stuart McLarnon (NESO)" w:date="2025-07-03T15:41:00Z" w16du:dateUtc="2025-07-03T14:41:00Z">
        <w:r w:rsidR="006C5B8D">
          <w:rPr>
            <w:rFonts w:ascii="Poppins" w:hAnsi="Poppins" w:cs="Poppins"/>
            <w:color w:val="000000" w:themeColor="text1"/>
          </w:rPr>
          <w:t xml:space="preserve"> </w:t>
        </w:r>
      </w:ins>
      <w:ins w:id="777" w:author="Stuart McLarnon (NESO)" w:date="2025-07-03T15:46:00Z" w16du:dateUtc="2025-07-03T14:46:00Z">
        <w:r w:rsidR="00386D04">
          <w:rPr>
            <w:rFonts w:ascii="Poppins" w:hAnsi="Poppins" w:cs="Poppins"/>
            <w:color w:val="000000" w:themeColor="text1"/>
          </w:rPr>
          <w:t xml:space="preserve">contained within the Solved PSM. The list of fuel types </w:t>
        </w:r>
        <w:del w:id="778" w:author="Stuart McLarnon [NESO]" w:date="2025-07-08T09:54:00Z" w16du:dateUtc="2025-07-08T08:54:00Z">
          <w:r w:rsidR="00386D04" w:rsidDel="004426F3">
            <w:rPr>
              <w:rFonts w:ascii="Poppins" w:hAnsi="Poppins" w:cs="Poppins"/>
              <w:color w:val="000000" w:themeColor="text1"/>
            </w:rPr>
            <w:delText>have</w:delText>
          </w:r>
        </w:del>
      </w:ins>
      <w:ins w:id="779" w:author="Stuart McLarnon [NESO]" w:date="2025-07-08T09:54:00Z" w16du:dateUtc="2025-07-08T08:54:00Z">
        <w:r w:rsidR="004426F3">
          <w:rPr>
            <w:rFonts w:ascii="Poppins" w:hAnsi="Poppins" w:cs="Poppins"/>
            <w:color w:val="000000" w:themeColor="text1"/>
          </w:rPr>
          <w:t>has</w:t>
        </w:r>
      </w:ins>
      <w:ins w:id="780" w:author="Stuart McLarnon (NESO)" w:date="2025-07-03T15:46:00Z" w16du:dateUtc="2025-07-03T14:46:00Z">
        <w:r w:rsidR="00386D04">
          <w:rPr>
            <w:rFonts w:ascii="Poppins" w:hAnsi="Poppins" w:cs="Poppins"/>
            <w:color w:val="000000" w:themeColor="text1"/>
          </w:rPr>
          <w:t xml:space="preserve"> been replaced with Aggregated Energy Sourc</w:t>
        </w:r>
      </w:ins>
      <w:ins w:id="781" w:author="Stuart McLarnon (NESO)" w:date="2025-07-03T15:47:00Z" w16du:dateUtc="2025-07-03T14:47:00Z">
        <w:r w:rsidR="00386D04">
          <w:rPr>
            <w:rFonts w:ascii="Poppins" w:hAnsi="Poppins" w:cs="Poppins"/>
            <w:color w:val="000000" w:themeColor="text1"/>
          </w:rPr>
          <w:t>e</w:t>
        </w:r>
        <w:r w:rsidR="006B0956">
          <w:rPr>
            <w:rFonts w:ascii="Poppins" w:hAnsi="Poppins" w:cs="Poppins"/>
            <w:color w:val="000000" w:themeColor="text1"/>
          </w:rPr>
          <w:t>s.</w:t>
        </w:r>
        <w:r w:rsidR="00194C8A">
          <w:rPr>
            <w:rFonts w:ascii="Poppins" w:hAnsi="Poppins" w:cs="Poppins"/>
            <w:color w:val="000000" w:themeColor="text1"/>
          </w:rPr>
          <w:t xml:space="preserve"> Instead of using </w:t>
        </w:r>
      </w:ins>
      <w:ins w:id="782" w:author="Stuart McLarnon (NESO)" w:date="2025-07-03T15:48:00Z" w16du:dateUtc="2025-07-03T14:48:00Z">
        <w:r w:rsidR="00194C8A">
          <w:rPr>
            <w:rFonts w:ascii="Poppins" w:hAnsi="Poppins" w:cs="Poppins"/>
            <w:color w:val="000000" w:themeColor="text1"/>
          </w:rPr>
          <w:t xml:space="preserve">Large, Medium, and Small </w:t>
        </w:r>
      </w:ins>
      <w:ins w:id="783" w:author="Stuart McLarnon (NESO)" w:date="2025-07-03T15:51:00Z" w16du:dateUtc="2025-07-03T14:51:00Z">
        <w:r w:rsidR="00606B9C">
          <w:rPr>
            <w:rFonts w:ascii="Poppins" w:hAnsi="Poppins" w:cs="Poppins"/>
            <w:color w:val="000000" w:themeColor="text1"/>
          </w:rPr>
          <w:t>w</w:t>
        </w:r>
        <w:r w:rsidR="005E4F5D">
          <w:rPr>
            <w:rFonts w:ascii="Poppins" w:hAnsi="Poppins" w:cs="Poppins"/>
            <w:color w:val="000000" w:themeColor="text1"/>
          </w:rPr>
          <w:t xml:space="preserve">hen talking about Embedded Power Stations, below and above </w:t>
        </w:r>
        <w:r w:rsidR="0060566C">
          <w:rPr>
            <w:rFonts w:ascii="Poppins" w:hAnsi="Poppins" w:cs="Poppins"/>
            <w:color w:val="000000" w:themeColor="text1"/>
          </w:rPr>
          <w:t>1 MW w</w:t>
        </w:r>
      </w:ins>
      <w:ins w:id="784" w:author="Stuart McLarnon (NESO)" w:date="2025-07-03T15:52:00Z" w16du:dateUtc="2025-07-03T14:52:00Z">
        <w:r w:rsidR="0060566C">
          <w:rPr>
            <w:rFonts w:ascii="Poppins" w:hAnsi="Poppins" w:cs="Poppins"/>
            <w:color w:val="000000" w:themeColor="text1"/>
          </w:rPr>
          <w:t>as selected so that the outcome of GC0117 would not affect this modification.</w:t>
        </w:r>
      </w:ins>
    </w:p>
    <w:p w14:paraId="66D8ED73" w14:textId="36DFA18C" w:rsidR="0067330A" w:rsidRPr="00E92FF1" w:rsidRDefault="00E92FF1" w:rsidP="00FB6387">
      <w:pPr>
        <w:rPr>
          <w:ins w:id="785" w:author="Stuart McLarnon (NESO)" w:date="2025-07-03T15:27:00Z" w16du:dateUtc="2025-07-03T14:27:00Z"/>
          <w:rFonts w:ascii="Poppins" w:hAnsi="Poppins" w:cs="Poppins"/>
          <w:color w:val="000000" w:themeColor="text1"/>
          <w:rPrChange w:id="786" w:author="Stuart McLarnon (NESO)" w:date="2025-07-03T15:59:00Z" w16du:dateUtc="2025-07-03T14:59:00Z">
            <w:rPr>
              <w:ins w:id="787" w:author="Stuart McLarnon (NESO)" w:date="2025-07-03T15:27:00Z" w16du:dateUtc="2025-07-03T14:27:00Z"/>
              <w:rFonts w:ascii="Poppins" w:hAnsi="Poppins" w:cs="Poppins"/>
              <w:color w:val="000000" w:themeColor="text1"/>
              <w:u w:val="single"/>
            </w:rPr>
          </w:rPrChange>
        </w:rPr>
      </w:pPr>
      <w:ins w:id="788" w:author="Stuart McLarnon (NESO)" w:date="2025-07-03T16:00:00Z" w16du:dateUtc="2025-07-03T15:00:00Z">
        <w:r>
          <w:rPr>
            <w:rFonts w:ascii="Poppins" w:hAnsi="Poppins" w:cs="Poppins"/>
            <w:color w:val="000000" w:themeColor="text1"/>
          </w:rPr>
          <w:t>T</w:t>
        </w:r>
      </w:ins>
      <w:ins w:id="789" w:author="Stuart McLarnon (NESO)" w:date="2025-07-03T15:59:00Z" w16du:dateUtc="2025-07-03T14:59:00Z">
        <w:r>
          <w:rPr>
            <w:rFonts w:ascii="Poppins" w:hAnsi="Poppins" w:cs="Poppins"/>
            <w:color w:val="000000" w:themeColor="text1"/>
          </w:rPr>
          <w:t xml:space="preserve">he </w:t>
        </w:r>
      </w:ins>
      <w:ins w:id="790" w:author="Stuart McLarnon (NESO)" w:date="2025-07-03T16:00:00Z" w16du:dateUtc="2025-07-03T15:00:00Z">
        <w:r>
          <w:rPr>
            <w:rFonts w:ascii="Poppins" w:hAnsi="Poppins" w:cs="Poppins"/>
            <w:color w:val="000000" w:themeColor="text1"/>
          </w:rPr>
          <w:t xml:space="preserve">Embedded Power Stations </w:t>
        </w:r>
        <w:r w:rsidR="00394A5B">
          <w:rPr>
            <w:rFonts w:ascii="Poppins" w:hAnsi="Poppins" w:cs="Poppins"/>
            <w:color w:val="000000" w:themeColor="text1"/>
          </w:rPr>
          <w:t>at or above 1 MW Schedule has been expanded</w:t>
        </w:r>
      </w:ins>
      <w:ins w:id="791" w:author="Stuart McLarnon (NESO)" w:date="2025-07-03T16:01:00Z" w16du:dateUtc="2025-07-03T15:01:00Z">
        <w:r w:rsidR="00D31199">
          <w:rPr>
            <w:rFonts w:ascii="Poppins" w:hAnsi="Poppins" w:cs="Poppins"/>
            <w:color w:val="000000" w:themeColor="text1"/>
          </w:rPr>
          <w:t xml:space="preserve"> to include </w:t>
        </w:r>
        <w:r w:rsidR="009C53CD">
          <w:rPr>
            <w:rFonts w:ascii="Poppins" w:hAnsi="Poppins" w:cs="Poppins"/>
            <w:color w:val="000000" w:themeColor="text1"/>
          </w:rPr>
          <w:t xml:space="preserve">location of solar and </w:t>
        </w:r>
      </w:ins>
      <w:ins w:id="792" w:author="Stuart McLarnon (NESO)" w:date="2025-07-03T16:02:00Z" w16du:dateUtc="2025-07-03T15:02:00Z">
        <w:r w:rsidR="009C53CD">
          <w:rPr>
            <w:rFonts w:ascii="Poppins" w:hAnsi="Poppins" w:cs="Poppins"/>
            <w:color w:val="000000" w:themeColor="text1"/>
          </w:rPr>
          <w:t>w</w:t>
        </w:r>
      </w:ins>
      <w:ins w:id="793" w:author="Stuart McLarnon (NESO)" w:date="2025-07-03T16:01:00Z" w16du:dateUtc="2025-07-03T15:01:00Z">
        <w:r w:rsidR="009C53CD">
          <w:rPr>
            <w:rFonts w:ascii="Poppins" w:hAnsi="Poppins" w:cs="Poppins"/>
            <w:color w:val="000000" w:themeColor="text1"/>
          </w:rPr>
          <w:t>ind</w:t>
        </w:r>
      </w:ins>
      <w:ins w:id="794" w:author="Stuart McLarnon (NESO)" w:date="2025-07-03T16:02:00Z" w16du:dateUtc="2025-07-03T15:02:00Z">
        <w:r w:rsidR="009C53CD">
          <w:rPr>
            <w:rFonts w:ascii="Poppins" w:hAnsi="Poppins" w:cs="Poppins"/>
            <w:color w:val="000000" w:themeColor="text1"/>
          </w:rPr>
          <w:t xml:space="preserve"> </w:t>
        </w:r>
        <w:r w:rsidR="00235066">
          <w:rPr>
            <w:rFonts w:ascii="Poppins" w:hAnsi="Poppins" w:cs="Poppins"/>
            <w:color w:val="000000" w:themeColor="text1"/>
          </w:rPr>
          <w:t>fa</w:t>
        </w:r>
      </w:ins>
      <w:ins w:id="795" w:author="Stuart McLarnon (NESO)" w:date="2025-07-03T16:03:00Z" w16du:dateUtc="2025-07-03T15:03:00Z">
        <w:r w:rsidR="00235066">
          <w:rPr>
            <w:rFonts w:ascii="Poppins" w:hAnsi="Poppins" w:cs="Poppins"/>
            <w:color w:val="000000" w:themeColor="text1"/>
          </w:rPr>
          <w:t>rms</w:t>
        </w:r>
        <w:r w:rsidR="004F25F0">
          <w:rPr>
            <w:rFonts w:ascii="Poppins" w:hAnsi="Poppins" w:cs="Poppins"/>
            <w:color w:val="000000" w:themeColor="text1"/>
          </w:rPr>
          <w:t>. Rather than ask for Technology</w:t>
        </w:r>
        <w:r w:rsidR="00DC45DB">
          <w:rPr>
            <w:rFonts w:ascii="Poppins" w:hAnsi="Poppins" w:cs="Poppins"/>
            <w:color w:val="000000" w:themeColor="text1"/>
          </w:rPr>
          <w:t xml:space="preserve"> and Production</w:t>
        </w:r>
        <w:r w:rsidR="004F25F0">
          <w:rPr>
            <w:rFonts w:ascii="Poppins" w:hAnsi="Poppins" w:cs="Poppins"/>
            <w:color w:val="000000" w:themeColor="text1"/>
          </w:rPr>
          <w:t xml:space="preserve"> Type</w:t>
        </w:r>
        <w:r w:rsidR="00DC45DB">
          <w:rPr>
            <w:rFonts w:ascii="Poppins" w:hAnsi="Poppins" w:cs="Poppins"/>
            <w:color w:val="000000" w:themeColor="text1"/>
          </w:rPr>
          <w:t>, Schedule 29 ask</w:t>
        </w:r>
      </w:ins>
      <w:ins w:id="796" w:author="Stuart McLarnon (NESO)" w:date="2025-07-03T16:04:00Z" w16du:dateUtc="2025-07-03T15:04:00Z">
        <w:r w:rsidR="00DC45DB">
          <w:rPr>
            <w:rFonts w:ascii="Poppins" w:hAnsi="Poppins" w:cs="Poppins"/>
            <w:color w:val="000000" w:themeColor="text1"/>
          </w:rPr>
          <w:t>s for Energy source and Energy Conversion Technology</w:t>
        </w:r>
      </w:ins>
      <w:ins w:id="797" w:author="Stuart McLarnon (NESO)" w:date="2025-07-03T16:05:00Z" w16du:dateUtc="2025-07-03T15:05:00Z">
        <w:r w:rsidR="003D341E">
          <w:rPr>
            <w:rFonts w:ascii="Poppins" w:hAnsi="Poppins" w:cs="Poppins"/>
            <w:color w:val="000000" w:themeColor="text1"/>
          </w:rPr>
          <w:t xml:space="preserve"> using drop downs.</w:t>
        </w:r>
      </w:ins>
      <w:ins w:id="798" w:author="Stuart McLarnon (NESO)" w:date="2025-07-03T16:07:00Z" w16du:dateUtc="2025-07-03T15:07:00Z">
        <w:r w:rsidR="00227BDF">
          <w:rPr>
            <w:rFonts w:ascii="Poppins" w:hAnsi="Poppins" w:cs="Poppins"/>
            <w:color w:val="000000" w:themeColor="text1"/>
          </w:rPr>
          <w:t xml:space="preserve"> The details surrounding </w:t>
        </w:r>
        <w:r w:rsidR="0033359B">
          <w:rPr>
            <w:rFonts w:ascii="Poppins" w:hAnsi="Poppins" w:cs="Poppins"/>
            <w:color w:val="000000" w:themeColor="text1"/>
          </w:rPr>
          <w:t xml:space="preserve">voltage control mode have been </w:t>
        </w:r>
      </w:ins>
      <w:ins w:id="799" w:author="Stuart McLarnon (NESO)" w:date="2025-07-03T16:08:00Z" w16du:dateUtc="2025-07-03T15:08:00Z">
        <w:r w:rsidR="00C172AD">
          <w:rPr>
            <w:rFonts w:ascii="Poppins" w:hAnsi="Poppins" w:cs="Poppins"/>
            <w:color w:val="000000" w:themeColor="text1"/>
          </w:rPr>
          <w:t>increased</w:t>
        </w:r>
      </w:ins>
      <w:ins w:id="800" w:author="Stuart McLarnon (NESO)" w:date="2025-07-03T16:07:00Z" w16du:dateUtc="2025-07-03T15:07:00Z">
        <w:r w:rsidR="0033359B">
          <w:rPr>
            <w:rFonts w:ascii="Poppins" w:hAnsi="Poppins" w:cs="Poppins"/>
            <w:color w:val="000000" w:themeColor="text1"/>
          </w:rPr>
          <w:t xml:space="preserve"> to include</w:t>
        </w:r>
        <w:r w:rsidR="00C172AD">
          <w:rPr>
            <w:rFonts w:ascii="Poppins" w:hAnsi="Poppins" w:cs="Poppins"/>
            <w:color w:val="000000" w:themeColor="text1"/>
          </w:rPr>
          <w:t xml:space="preserve"> </w:t>
        </w:r>
      </w:ins>
      <w:ins w:id="801" w:author="Stuart McLarnon (NESO)" w:date="2025-07-03T16:08:00Z" w16du:dateUtc="2025-07-03T15:08:00Z">
        <w:r w:rsidR="00C172AD">
          <w:rPr>
            <w:rFonts w:ascii="Poppins" w:hAnsi="Poppins" w:cs="Poppins"/>
            <w:color w:val="000000" w:themeColor="text1"/>
          </w:rPr>
          <w:t>m</w:t>
        </w:r>
      </w:ins>
      <w:ins w:id="802" w:author="Stuart McLarnon (NESO)" w:date="2025-07-03T16:07:00Z" w16du:dateUtc="2025-07-03T15:07:00Z">
        <w:r w:rsidR="00C172AD">
          <w:rPr>
            <w:rFonts w:ascii="Poppins" w:hAnsi="Poppins" w:cs="Poppins"/>
            <w:color w:val="000000" w:themeColor="text1"/>
          </w:rPr>
          <w:t xml:space="preserve">aximum and </w:t>
        </w:r>
      </w:ins>
      <w:ins w:id="803" w:author="Stuart McLarnon (NESO)" w:date="2025-07-03T16:08:00Z" w16du:dateUtc="2025-07-03T15:08:00Z">
        <w:r w:rsidR="00C172AD">
          <w:rPr>
            <w:rFonts w:ascii="Poppins" w:hAnsi="Poppins" w:cs="Poppins"/>
            <w:color w:val="000000" w:themeColor="text1"/>
          </w:rPr>
          <w:t>minimum Reactive Capability.</w:t>
        </w:r>
        <w:r w:rsidR="00C5103F">
          <w:rPr>
            <w:rFonts w:ascii="Poppins" w:hAnsi="Poppins" w:cs="Poppins"/>
            <w:color w:val="000000" w:themeColor="text1"/>
          </w:rPr>
          <w:t xml:space="preserve"> The last additions are a box to highlight wh</w:t>
        </w:r>
      </w:ins>
      <w:ins w:id="804" w:author="Stuart McLarnon (NESO)" w:date="2025-07-03T16:09:00Z" w16du:dateUtc="2025-07-03T15:09:00Z">
        <w:r w:rsidR="005758BA">
          <w:rPr>
            <w:rFonts w:ascii="Poppins" w:hAnsi="Poppins" w:cs="Poppins"/>
            <w:color w:val="000000" w:themeColor="text1"/>
          </w:rPr>
          <w:t>ether</w:t>
        </w:r>
      </w:ins>
      <w:ins w:id="805" w:author="Stuart McLarnon (NESO)" w:date="2025-07-03T16:08:00Z" w16du:dateUtc="2025-07-03T15:08:00Z">
        <w:r w:rsidR="00C5103F">
          <w:rPr>
            <w:rFonts w:ascii="Poppins" w:hAnsi="Poppins" w:cs="Poppins"/>
            <w:color w:val="000000" w:themeColor="text1"/>
          </w:rPr>
          <w:t xml:space="preserve"> the </w:t>
        </w:r>
        <w:r w:rsidR="00352716">
          <w:rPr>
            <w:rFonts w:ascii="Poppins" w:hAnsi="Poppins" w:cs="Poppins"/>
            <w:color w:val="000000" w:themeColor="text1"/>
          </w:rPr>
          <w:t>plant has bee</w:t>
        </w:r>
      </w:ins>
      <w:ins w:id="806" w:author="Stuart McLarnon (NESO)" w:date="2025-07-03T16:09:00Z" w16du:dateUtc="2025-07-03T15:09:00Z">
        <w:r w:rsidR="00352716">
          <w:rPr>
            <w:rFonts w:ascii="Poppins" w:hAnsi="Poppins" w:cs="Poppins"/>
            <w:color w:val="000000" w:themeColor="text1"/>
          </w:rPr>
          <w:t>n connected yet and a box for any extra comments the Network Operator may want to add.</w:t>
        </w:r>
      </w:ins>
    </w:p>
    <w:p w14:paraId="4EA5D805" w14:textId="50667667" w:rsidR="00271917" w:rsidRPr="00101046" w:rsidRDefault="00271917" w:rsidP="00271917">
      <w:pPr>
        <w:rPr>
          <w:ins w:id="807" w:author="Stuart McLarnon (NESO)" w:date="2025-07-03T15:27:00Z" w16du:dateUtc="2025-07-03T14:27:00Z"/>
          <w:rFonts w:ascii="Poppins" w:hAnsi="Poppins" w:cs="Poppins"/>
          <w:color w:val="000000" w:themeColor="text1"/>
        </w:rPr>
      </w:pPr>
      <w:ins w:id="808" w:author="Stuart McLarnon (NESO)" w:date="2025-07-03T15:27:00Z" w16du:dateUtc="2025-07-03T14:27:00Z">
        <w:r w:rsidRPr="008C777E">
          <w:rPr>
            <w:rFonts w:ascii="Poppins" w:hAnsi="Poppins" w:cs="Poppins"/>
            <w:color w:val="000000" w:themeColor="text1"/>
            <w:u w:val="single"/>
          </w:rPr>
          <w:t>DRC Schedule 30 (week 2 &amp; 28)</w:t>
        </w:r>
      </w:ins>
    </w:p>
    <w:p w14:paraId="682EB3E1" w14:textId="6C710806" w:rsidR="00271917" w:rsidRPr="00EF2D07" w:rsidRDefault="007828E0" w:rsidP="00FB6387">
      <w:pPr>
        <w:rPr>
          <w:ins w:id="809" w:author="Stuart McLarnon (NESO)" w:date="2025-07-03T10:16:00Z" w16du:dateUtc="2025-07-03T09:16:00Z"/>
          <w:rFonts w:ascii="Poppins" w:hAnsi="Poppins" w:cs="Poppins"/>
          <w:color w:val="000000" w:themeColor="text1"/>
          <w:rPrChange w:id="810" w:author="Stuart McLarnon (NESO)" w:date="2025-07-03T11:12:00Z" w16du:dateUtc="2025-07-03T10:12:00Z">
            <w:rPr>
              <w:ins w:id="811" w:author="Stuart McLarnon (NESO)" w:date="2025-07-03T10:16:00Z" w16du:dateUtc="2025-07-03T09:16:00Z"/>
              <w:rFonts w:ascii="Poppins" w:hAnsi="Poppins" w:cs="Poppins"/>
              <w:color w:val="000000" w:themeColor="text1"/>
              <w:u w:val="single"/>
            </w:rPr>
          </w:rPrChange>
        </w:rPr>
      </w:pPr>
      <w:ins w:id="812" w:author="Stuart McLarnon (NESO)" w:date="2025-07-04T11:01:00Z" w16du:dateUtc="2025-07-04T10:01:00Z">
        <w:r>
          <w:rPr>
            <w:rFonts w:ascii="Poppins" w:hAnsi="Poppins" w:cs="Poppins"/>
            <w:color w:val="000000" w:themeColor="text1"/>
          </w:rPr>
          <w:t>This schedule is based upon table b in schedule 11</w:t>
        </w:r>
      </w:ins>
      <w:ins w:id="813" w:author="Stuart McLarnon (NESO)" w:date="2025-07-04T11:06:00Z" w16du:dateUtc="2025-07-04T10:06:00Z">
        <w:r w:rsidR="00F85CC4">
          <w:rPr>
            <w:rFonts w:ascii="Poppins" w:hAnsi="Poppins" w:cs="Poppins"/>
            <w:color w:val="000000" w:themeColor="text1"/>
          </w:rPr>
          <w:t xml:space="preserve">, being </w:t>
        </w:r>
      </w:ins>
      <w:ins w:id="814" w:author="Stuart McLarnon (NESO)" w:date="2025-07-04T11:07:00Z" w16du:dateUtc="2025-07-04T10:07:00Z">
        <w:r w:rsidR="00F85CC4">
          <w:rPr>
            <w:rFonts w:ascii="Poppins" w:hAnsi="Poppins" w:cs="Poppins"/>
            <w:color w:val="000000" w:themeColor="text1"/>
          </w:rPr>
          <w:t>expanded to take ten years of forecast data rather than seven.</w:t>
        </w:r>
      </w:ins>
      <w:ins w:id="815" w:author="Stuart McLarnon (NESO)" w:date="2025-07-04T11:09:00Z" w16du:dateUtc="2025-07-04T10:09:00Z">
        <w:r w:rsidR="00805ADB">
          <w:rPr>
            <w:rFonts w:ascii="Poppins" w:hAnsi="Poppins" w:cs="Poppins"/>
            <w:color w:val="000000" w:themeColor="text1"/>
          </w:rPr>
          <w:t xml:space="preserve"> The first part of schedule 11 table b is not required in schedule 30 as it has been covered by</w:t>
        </w:r>
        <w:r w:rsidR="008C777E">
          <w:rPr>
            <w:rFonts w:ascii="Poppins" w:hAnsi="Poppins" w:cs="Poppins"/>
            <w:color w:val="000000" w:themeColor="text1"/>
          </w:rPr>
          <w:t xml:space="preserve"> schedule 28.</w:t>
        </w:r>
      </w:ins>
    </w:p>
    <w:p w14:paraId="0542170F" w14:textId="6B161C99" w:rsidR="004D56D3" w:rsidRDefault="00D242F2" w:rsidP="00A742F5">
      <w:pPr>
        <w:rPr>
          <w:ins w:id="816" w:author="Stuart McLarnon (NESO)" w:date="2025-07-04T11:28:00Z" w16du:dateUtc="2025-07-04T10:28:00Z"/>
          <w:rFonts w:ascii="Poppins" w:hAnsi="Poppins" w:cs="Poppins"/>
          <w:b/>
          <w:bCs/>
          <w:color w:val="000000" w:themeColor="text1"/>
        </w:rPr>
      </w:pPr>
      <w:ins w:id="817" w:author="Stuart McLarnon (NESO)" w:date="2025-07-02T15:46:00Z" w16du:dateUtc="2025-07-02T14:46:00Z">
        <w:r>
          <w:rPr>
            <w:rFonts w:ascii="Poppins" w:hAnsi="Poppins" w:cs="Poppins"/>
            <w:b/>
            <w:bCs/>
            <w:color w:val="000000" w:themeColor="text1"/>
          </w:rPr>
          <w:t xml:space="preserve">PSM Documents </w:t>
        </w:r>
      </w:ins>
    </w:p>
    <w:p w14:paraId="1DCDEDE4" w14:textId="01D1E1D4" w:rsidR="007D3BBD" w:rsidRDefault="00445008" w:rsidP="00A742F5">
      <w:pPr>
        <w:rPr>
          <w:ins w:id="818" w:author="Stuart McLarnon (NESO)" w:date="2025-07-04T11:34:00Z" w16du:dateUtc="2025-07-04T10:34:00Z"/>
          <w:rFonts w:ascii="Poppins" w:hAnsi="Poppins" w:cs="Poppins"/>
          <w:color w:val="000000" w:themeColor="text1"/>
          <w:u w:val="single"/>
        </w:rPr>
      </w:pPr>
      <w:ins w:id="819" w:author="Stuart McLarnon (NESO)" w:date="2025-07-04T11:33:00Z" w16du:dateUtc="2025-07-04T10:33:00Z">
        <w:r w:rsidRPr="003665CF">
          <w:rPr>
            <w:rFonts w:ascii="Poppins" w:hAnsi="Poppins" w:cs="Poppins"/>
            <w:color w:val="000000" w:themeColor="text1"/>
            <w:u w:val="single"/>
            <w:rPrChange w:id="820" w:author="Stuart McLarnon (NESO)" w:date="2025-07-04T11:33:00Z" w16du:dateUtc="2025-07-04T10:33:00Z">
              <w:rPr>
                <w:rFonts w:ascii="Poppins" w:hAnsi="Poppins" w:cs="Poppins"/>
                <w:b/>
                <w:bCs/>
                <w:color w:val="000000" w:themeColor="text1"/>
              </w:rPr>
            </w:rPrChange>
          </w:rPr>
          <w:t>Types of data in a PSM</w:t>
        </w:r>
      </w:ins>
    </w:p>
    <w:p w14:paraId="5413FC15" w14:textId="2FED5EF7" w:rsidR="00F12993" w:rsidRDefault="00F12993" w:rsidP="00A742F5">
      <w:pPr>
        <w:rPr>
          <w:ins w:id="821" w:author="Stuart McLarnon (NESO)" w:date="2025-07-04T13:25:00Z" w16du:dateUtc="2025-07-04T12:25:00Z"/>
          <w:rFonts w:ascii="Poppins" w:hAnsi="Poppins" w:cs="Poppins"/>
          <w:color w:val="000000" w:themeColor="text1"/>
        </w:rPr>
      </w:pPr>
      <w:ins w:id="822" w:author="Stuart McLarnon (NESO)" w:date="2025-07-04T11:34:00Z" w16du:dateUtc="2025-07-04T10:34:00Z">
        <w:r>
          <w:rPr>
            <w:rFonts w:ascii="Poppins" w:hAnsi="Poppins" w:cs="Poppins"/>
            <w:color w:val="000000" w:themeColor="text1"/>
          </w:rPr>
          <w:t xml:space="preserve">There are </w:t>
        </w:r>
      </w:ins>
      <w:ins w:id="823" w:author="Stuart McLarnon (NESO)" w:date="2025-07-04T13:20:00Z" w16du:dateUtc="2025-07-04T12:20:00Z">
        <w:r w:rsidR="007D58FD">
          <w:rPr>
            <w:rFonts w:ascii="Poppins" w:hAnsi="Poppins" w:cs="Poppins"/>
            <w:color w:val="000000" w:themeColor="text1"/>
          </w:rPr>
          <w:t>four</w:t>
        </w:r>
      </w:ins>
      <w:ins w:id="824" w:author="Stuart McLarnon (NESO)" w:date="2025-07-04T11:34:00Z" w16du:dateUtc="2025-07-04T10:34:00Z">
        <w:r>
          <w:rPr>
            <w:rFonts w:ascii="Poppins" w:hAnsi="Poppins" w:cs="Poppins"/>
            <w:color w:val="000000" w:themeColor="text1"/>
          </w:rPr>
          <w:t xml:space="preserve"> types of data in a PSM, Structural,</w:t>
        </w:r>
      </w:ins>
      <w:ins w:id="825" w:author="Stuart McLarnon (NESO)" w:date="2025-07-04T13:20:00Z" w16du:dateUtc="2025-07-04T12:20:00Z">
        <w:r w:rsidR="007D58FD">
          <w:rPr>
            <w:rFonts w:ascii="Poppins" w:hAnsi="Poppins" w:cs="Poppins"/>
            <w:color w:val="000000" w:themeColor="text1"/>
          </w:rPr>
          <w:t xml:space="preserve"> Diagram,</w:t>
        </w:r>
      </w:ins>
      <w:ins w:id="826" w:author="Stuart McLarnon (NESO)" w:date="2025-07-04T11:34:00Z" w16du:dateUtc="2025-07-04T10:34:00Z">
        <w:r>
          <w:rPr>
            <w:rFonts w:ascii="Poppins" w:hAnsi="Poppins" w:cs="Poppins"/>
            <w:color w:val="000000" w:themeColor="text1"/>
          </w:rPr>
          <w:t xml:space="preserve"> </w:t>
        </w:r>
        <w:r w:rsidR="00970278">
          <w:rPr>
            <w:rFonts w:ascii="Poppins" w:hAnsi="Poppins" w:cs="Poppins"/>
            <w:color w:val="000000" w:themeColor="text1"/>
          </w:rPr>
          <w:t>Situational, and</w:t>
        </w:r>
      </w:ins>
      <w:ins w:id="827" w:author="Stuart McLarnon (NESO)" w:date="2025-07-04T11:35:00Z" w16du:dateUtc="2025-07-04T10:35:00Z">
        <w:r w:rsidR="00970278">
          <w:rPr>
            <w:rFonts w:ascii="Poppins" w:hAnsi="Poppins" w:cs="Poppins"/>
            <w:color w:val="000000" w:themeColor="text1"/>
          </w:rPr>
          <w:t xml:space="preserve"> Solution. </w:t>
        </w:r>
      </w:ins>
      <w:ins w:id="828" w:author="Stuart McLarnon (NESO)" w:date="2025-07-04T11:36:00Z" w16du:dateUtc="2025-07-04T10:36:00Z">
        <w:r w:rsidR="00995E9E">
          <w:rPr>
            <w:rFonts w:ascii="Poppins" w:hAnsi="Poppins" w:cs="Poppins"/>
            <w:color w:val="000000" w:themeColor="text1"/>
          </w:rPr>
          <w:t>Structural</w:t>
        </w:r>
      </w:ins>
      <w:ins w:id="829" w:author="Stuart McLarnon (NESO)" w:date="2025-07-04T11:35:00Z" w16du:dateUtc="2025-07-04T10:35:00Z">
        <w:r w:rsidR="00970278">
          <w:rPr>
            <w:rFonts w:ascii="Poppins" w:hAnsi="Poppins" w:cs="Poppins"/>
            <w:color w:val="000000" w:themeColor="text1"/>
          </w:rPr>
          <w:t xml:space="preserve"> Data </w:t>
        </w:r>
      </w:ins>
      <w:ins w:id="830" w:author="Stuart McLarnon (NESO)" w:date="2025-07-04T11:36:00Z" w16du:dateUtc="2025-07-04T10:36:00Z">
        <w:r w:rsidR="005C1FE2">
          <w:rPr>
            <w:rFonts w:ascii="Poppins" w:hAnsi="Poppins" w:cs="Poppins"/>
            <w:color w:val="000000" w:themeColor="text1"/>
          </w:rPr>
          <w:t>contain</w:t>
        </w:r>
      </w:ins>
      <w:ins w:id="831" w:author="Stuart McLarnon (NESO)" w:date="2025-07-04T11:44:00Z" w16du:dateUtc="2025-07-04T10:44:00Z">
        <w:r w:rsidR="00FE7089">
          <w:rPr>
            <w:rFonts w:ascii="Poppins" w:hAnsi="Poppins" w:cs="Poppins"/>
            <w:color w:val="000000" w:themeColor="text1"/>
          </w:rPr>
          <w:t xml:space="preserve">s </w:t>
        </w:r>
        <w:r w:rsidR="00911FAA">
          <w:rPr>
            <w:rFonts w:ascii="Poppins" w:hAnsi="Poppins" w:cs="Poppins"/>
            <w:color w:val="000000" w:themeColor="text1"/>
          </w:rPr>
          <w:t xml:space="preserve">system </w:t>
        </w:r>
      </w:ins>
      <w:ins w:id="832" w:author="Stuart McLarnon (NESO)" w:date="2025-07-04T13:31:00Z" w16du:dateUtc="2025-07-04T12:31:00Z">
        <w:r w:rsidR="004D1CA0">
          <w:rPr>
            <w:rFonts w:ascii="Poppins" w:hAnsi="Poppins" w:cs="Poppins"/>
            <w:color w:val="000000" w:themeColor="text1"/>
          </w:rPr>
          <w:t>components</w:t>
        </w:r>
      </w:ins>
      <w:ins w:id="833" w:author="Stuart McLarnon (NESO)" w:date="2025-07-04T13:30:00Z" w16du:dateUtc="2025-07-04T12:30:00Z">
        <w:r w:rsidR="004D1CA0">
          <w:rPr>
            <w:rFonts w:ascii="Poppins" w:hAnsi="Poppins" w:cs="Poppins"/>
            <w:color w:val="000000" w:themeColor="text1"/>
          </w:rPr>
          <w:t xml:space="preserve"> and their characteristics</w:t>
        </w:r>
      </w:ins>
      <w:ins w:id="834" w:author="Stuart McLarnon (NESO)" w:date="2025-07-04T11:44:00Z" w16du:dateUtc="2025-07-04T10:44:00Z">
        <w:r w:rsidR="00911FAA">
          <w:rPr>
            <w:rFonts w:ascii="Poppins" w:hAnsi="Poppins" w:cs="Poppins"/>
            <w:color w:val="000000" w:themeColor="text1"/>
          </w:rPr>
          <w:t xml:space="preserve"> such as</w:t>
        </w:r>
      </w:ins>
      <w:ins w:id="835" w:author="Stuart McLarnon (NESO)" w:date="2025-07-04T11:51:00Z" w16du:dateUtc="2025-07-04T10:51:00Z">
        <w:r w:rsidR="00B86553">
          <w:rPr>
            <w:rFonts w:ascii="Poppins" w:hAnsi="Poppins" w:cs="Poppins"/>
            <w:color w:val="000000" w:themeColor="text1"/>
          </w:rPr>
          <w:t xml:space="preserve"> Energy Source</w:t>
        </w:r>
      </w:ins>
      <w:ins w:id="836" w:author="Stuart McLarnon (NESO)" w:date="2025-07-04T11:46:00Z" w16du:dateUtc="2025-07-04T10:46:00Z">
        <w:r w:rsidR="00B71F57">
          <w:rPr>
            <w:rFonts w:ascii="Poppins" w:hAnsi="Poppins" w:cs="Poppins"/>
            <w:color w:val="000000" w:themeColor="text1"/>
          </w:rPr>
          <w:t xml:space="preserve"> or </w:t>
        </w:r>
      </w:ins>
      <w:ins w:id="837" w:author="Stuart McLarnon (NESO)" w:date="2025-07-04T11:45:00Z" w16du:dateUtc="2025-07-04T10:45:00Z">
        <w:r w:rsidR="00FB72C2">
          <w:rPr>
            <w:rFonts w:ascii="Poppins" w:hAnsi="Poppins" w:cs="Poppins"/>
            <w:color w:val="000000" w:themeColor="text1"/>
          </w:rPr>
          <w:t>voltage limits</w:t>
        </w:r>
      </w:ins>
      <w:ins w:id="838" w:author="Stuart McLarnon (NESO)" w:date="2025-07-04T11:46:00Z" w16du:dateUtc="2025-07-04T10:46:00Z">
        <w:r w:rsidR="00186CB6">
          <w:rPr>
            <w:rFonts w:ascii="Poppins" w:hAnsi="Poppins" w:cs="Poppins"/>
            <w:color w:val="000000" w:themeColor="text1"/>
          </w:rPr>
          <w:t xml:space="preserve">. </w:t>
        </w:r>
      </w:ins>
      <w:ins w:id="839" w:author="Stuart McLarnon (NESO)" w:date="2025-07-04T13:21:00Z" w16du:dateUtc="2025-07-04T12:21:00Z">
        <w:r w:rsidR="005C3EFE">
          <w:rPr>
            <w:rFonts w:ascii="Poppins" w:hAnsi="Poppins" w:cs="Poppins"/>
            <w:color w:val="000000" w:themeColor="text1"/>
          </w:rPr>
          <w:t xml:space="preserve">Diagram Data is a visual representation of Structural Data. </w:t>
        </w:r>
      </w:ins>
      <w:ins w:id="840" w:author="Stuart McLarnon (NESO)" w:date="2025-07-04T11:46:00Z" w16du:dateUtc="2025-07-04T10:46:00Z">
        <w:r w:rsidR="00186CB6">
          <w:rPr>
            <w:rFonts w:ascii="Poppins" w:hAnsi="Poppins" w:cs="Poppins"/>
            <w:color w:val="000000" w:themeColor="text1"/>
          </w:rPr>
          <w:t xml:space="preserve">Situation Data is </w:t>
        </w:r>
      </w:ins>
      <w:ins w:id="841" w:author="Stuart McLarnon (NESO)" w:date="2025-07-04T11:47:00Z" w16du:dateUtc="2025-07-04T10:47:00Z">
        <w:r w:rsidR="0002314A">
          <w:rPr>
            <w:rFonts w:ascii="Poppins" w:hAnsi="Poppins" w:cs="Poppins"/>
            <w:color w:val="000000" w:themeColor="text1"/>
          </w:rPr>
          <w:t>information on</w:t>
        </w:r>
        <w:r w:rsidR="002205D4">
          <w:rPr>
            <w:rFonts w:ascii="Poppins" w:hAnsi="Poppins" w:cs="Poppins"/>
            <w:color w:val="000000" w:themeColor="text1"/>
          </w:rPr>
          <w:t xml:space="preserve"> the status of system plan</w:t>
        </w:r>
      </w:ins>
      <w:ins w:id="842" w:author="Stuart McLarnon (NESO)" w:date="2025-07-04T11:48:00Z" w16du:dateUtc="2025-07-04T10:48:00Z">
        <w:r w:rsidR="002205D4">
          <w:rPr>
            <w:rFonts w:ascii="Poppins" w:hAnsi="Poppins" w:cs="Poppins"/>
            <w:color w:val="000000" w:themeColor="text1"/>
          </w:rPr>
          <w:t xml:space="preserve">t and assets, such as </w:t>
        </w:r>
      </w:ins>
      <w:ins w:id="843" w:author="Stuart McLarnon (NESO)" w:date="2025-07-04T11:52:00Z" w16du:dateUtc="2025-07-04T10:52:00Z">
        <w:r w:rsidR="004D727E">
          <w:rPr>
            <w:rFonts w:ascii="Poppins" w:hAnsi="Poppins" w:cs="Poppins"/>
            <w:color w:val="000000" w:themeColor="text1"/>
          </w:rPr>
          <w:t xml:space="preserve">stored energy or </w:t>
        </w:r>
        <w:r w:rsidR="00EF11BC">
          <w:rPr>
            <w:rFonts w:ascii="Poppins" w:hAnsi="Poppins" w:cs="Poppins"/>
            <w:color w:val="000000" w:themeColor="text1"/>
          </w:rPr>
          <w:t>regulating status</w:t>
        </w:r>
        <w:r w:rsidR="00DA664B">
          <w:rPr>
            <w:rFonts w:ascii="Poppins" w:hAnsi="Poppins" w:cs="Poppins"/>
            <w:color w:val="000000" w:themeColor="text1"/>
          </w:rPr>
          <w:t>. So</w:t>
        </w:r>
      </w:ins>
      <w:ins w:id="844" w:author="Stuart McLarnon (NESO)" w:date="2025-07-04T11:53:00Z" w16du:dateUtc="2025-07-04T10:53:00Z">
        <w:r w:rsidR="00DA664B">
          <w:rPr>
            <w:rFonts w:ascii="Poppins" w:hAnsi="Poppins" w:cs="Poppins"/>
            <w:color w:val="000000" w:themeColor="text1"/>
          </w:rPr>
          <w:t xml:space="preserve">lution Data is </w:t>
        </w:r>
      </w:ins>
      <w:ins w:id="845" w:author="Stuart McLarnon (NESO)" w:date="2025-07-04T12:05:00Z" w16du:dateUtc="2025-07-04T11:05:00Z">
        <w:r w:rsidR="00BB3035">
          <w:rPr>
            <w:rFonts w:ascii="Poppins" w:hAnsi="Poppins" w:cs="Poppins"/>
            <w:color w:val="000000" w:themeColor="text1"/>
          </w:rPr>
          <w:t>t</w:t>
        </w:r>
      </w:ins>
      <w:ins w:id="846" w:author="Stuart McLarnon (NESO)" w:date="2025-07-04T11:53:00Z">
        <w:r w:rsidR="00DA664B" w:rsidRPr="00DA664B">
          <w:rPr>
            <w:rFonts w:ascii="Poppins" w:hAnsi="Poppins" w:cs="Poppins"/>
            <w:color w:val="000000" w:themeColor="text1"/>
          </w:rPr>
          <w:t>he results of relevant power system analysis</w:t>
        </w:r>
      </w:ins>
      <w:ins w:id="847" w:author="Stuart McLarnon (NESO)" w:date="2025-07-04T11:53:00Z" w16du:dateUtc="2025-07-04T10:53:00Z">
        <w:r w:rsidR="00DA664B">
          <w:rPr>
            <w:rFonts w:ascii="Poppins" w:hAnsi="Poppins" w:cs="Poppins"/>
            <w:color w:val="000000" w:themeColor="text1"/>
          </w:rPr>
          <w:t>, such as the</w:t>
        </w:r>
      </w:ins>
      <w:ins w:id="848" w:author="Stuart McLarnon [NESO]" w:date="2025-07-09T15:40:00Z" w16du:dateUtc="2025-07-09T14:40:00Z">
        <w:r w:rsidR="004F4E12">
          <w:rPr>
            <w:rFonts w:ascii="Poppins" w:hAnsi="Poppins" w:cs="Poppins"/>
            <w:color w:val="000000" w:themeColor="text1"/>
          </w:rPr>
          <w:t xml:space="preserve"> calculated</w:t>
        </w:r>
      </w:ins>
      <w:ins w:id="849" w:author="Stuart McLarnon (NESO)" w:date="2025-07-04T11:53:00Z" w16du:dateUtc="2025-07-04T10:53:00Z">
        <w:r w:rsidR="00DA664B">
          <w:rPr>
            <w:rFonts w:ascii="Poppins" w:hAnsi="Poppins" w:cs="Poppins"/>
            <w:color w:val="000000" w:themeColor="text1"/>
          </w:rPr>
          <w:t xml:space="preserve"> Active and Reactive power output.</w:t>
        </w:r>
      </w:ins>
      <w:ins w:id="850" w:author="Stuart McLarnon (NESO)" w:date="2025-07-04T13:24:00Z" w16du:dateUtc="2025-07-04T12:24:00Z">
        <w:r w:rsidR="006042FC">
          <w:rPr>
            <w:rFonts w:ascii="Poppins" w:hAnsi="Poppins" w:cs="Poppins"/>
            <w:color w:val="000000" w:themeColor="text1"/>
          </w:rPr>
          <w:t xml:space="preserve"> These types of data are combined into a Solved PSM and sent between parties at agreed dates.</w:t>
        </w:r>
      </w:ins>
    </w:p>
    <w:p w14:paraId="204E6B74" w14:textId="0E18C60C" w:rsidR="0042225A" w:rsidRDefault="0042225A" w:rsidP="00A742F5">
      <w:pPr>
        <w:rPr>
          <w:ins w:id="851" w:author="Stuart McLarnon [NESO]" w:date="2025-07-08T14:30:00Z" w16du:dateUtc="2025-07-08T13:30:00Z"/>
          <w:rFonts w:ascii="Poppins" w:hAnsi="Poppins" w:cs="Poppins"/>
          <w:color w:val="000000" w:themeColor="text1"/>
        </w:rPr>
      </w:pPr>
      <w:ins w:id="852" w:author="Stuart McLarnon (NESO)" w:date="2025-07-04T13:25:00Z" w16du:dateUtc="2025-07-04T12:25:00Z">
        <w:r>
          <w:rPr>
            <w:rFonts w:ascii="Poppins" w:hAnsi="Poppins" w:cs="Poppins"/>
            <w:color w:val="000000" w:themeColor="text1"/>
          </w:rPr>
          <w:t xml:space="preserve">Solved PSMs are </w:t>
        </w:r>
        <w:r w:rsidR="00EB05E7">
          <w:rPr>
            <w:rFonts w:ascii="Poppins" w:hAnsi="Poppins" w:cs="Poppins"/>
            <w:color w:val="000000" w:themeColor="text1"/>
          </w:rPr>
          <w:t xml:space="preserve">based on </w:t>
        </w:r>
      </w:ins>
      <w:ins w:id="853" w:author="Stuart McLarnon (NESO)" w:date="2025-07-04T13:26:00Z" w16du:dateUtc="2025-07-04T12:26:00Z">
        <w:r w:rsidR="00EB05E7">
          <w:rPr>
            <w:rFonts w:ascii="Poppins" w:hAnsi="Poppins" w:cs="Poppins"/>
            <w:color w:val="000000" w:themeColor="text1"/>
          </w:rPr>
          <w:t xml:space="preserve">different system scenarios, such as </w:t>
        </w:r>
        <w:r w:rsidR="00112755">
          <w:rPr>
            <w:rFonts w:ascii="Poppins" w:hAnsi="Poppins" w:cs="Poppins"/>
            <w:color w:val="000000" w:themeColor="text1"/>
          </w:rPr>
          <w:t xml:space="preserve">peak demand or </w:t>
        </w:r>
        <w:r w:rsidR="00F04142">
          <w:rPr>
            <w:rFonts w:ascii="Poppins" w:hAnsi="Poppins" w:cs="Poppins"/>
            <w:color w:val="000000" w:themeColor="text1"/>
          </w:rPr>
          <w:t xml:space="preserve">low </w:t>
        </w:r>
      </w:ins>
      <w:ins w:id="854" w:author="Stuart McLarnon (NESO)" w:date="2025-07-04T13:27:00Z" w16du:dateUtc="2025-07-04T12:27:00Z">
        <w:r w:rsidR="00F04142">
          <w:rPr>
            <w:rFonts w:ascii="Poppins" w:hAnsi="Poppins" w:cs="Poppins"/>
            <w:color w:val="000000" w:themeColor="text1"/>
          </w:rPr>
          <w:t xml:space="preserve">power transfer. Multiple PSMs are sent </w:t>
        </w:r>
        <w:r w:rsidR="005273D5">
          <w:rPr>
            <w:rFonts w:ascii="Poppins" w:hAnsi="Poppins" w:cs="Poppins"/>
            <w:color w:val="000000" w:themeColor="text1"/>
          </w:rPr>
          <w:t xml:space="preserve">at each submission date so that the receiving party can understand </w:t>
        </w:r>
      </w:ins>
      <w:ins w:id="855" w:author="Stuart McLarnon (NESO)" w:date="2025-07-04T13:28:00Z" w16du:dateUtc="2025-07-04T12:28:00Z">
        <w:r w:rsidR="005273D5">
          <w:rPr>
            <w:rFonts w:ascii="Poppins" w:hAnsi="Poppins" w:cs="Poppins"/>
            <w:color w:val="000000" w:themeColor="text1"/>
          </w:rPr>
          <w:t>how the sending part</w:t>
        </w:r>
        <w:r w:rsidR="00DF5C95">
          <w:rPr>
            <w:rFonts w:ascii="Poppins" w:hAnsi="Poppins" w:cs="Poppins"/>
            <w:color w:val="000000" w:themeColor="text1"/>
          </w:rPr>
          <w:t xml:space="preserve">y’s system functions under </w:t>
        </w:r>
      </w:ins>
      <w:ins w:id="856" w:author="Stuart McLarnon (NESO)" w:date="2025-07-04T13:32:00Z" w16du:dateUtc="2025-07-04T12:32:00Z">
        <w:r w:rsidR="00AF7F40">
          <w:rPr>
            <w:rFonts w:ascii="Poppins" w:hAnsi="Poppins" w:cs="Poppins"/>
            <w:color w:val="000000" w:themeColor="text1"/>
          </w:rPr>
          <w:t>di</w:t>
        </w:r>
      </w:ins>
      <w:ins w:id="857" w:author="Stuart McLarnon (NESO)" w:date="2025-07-04T13:33:00Z" w16du:dateUtc="2025-07-04T12:33:00Z">
        <w:r w:rsidR="005C3082">
          <w:rPr>
            <w:rFonts w:ascii="Poppins" w:hAnsi="Poppins" w:cs="Poppins"/>
            <w:color w:val="000000" w:themeColor="text1"/>
          </w:rPr>
          <w:t>fferent conditions.</w:t>
        </w:r>
      </w:ins>
    </w:p>
    <w:p w14:paraId="10601532" w14:textId="542103D2" w:rsidR="00E945DD" w:rsidRDefault="00E945DD" w:rsidP="00A742F5">
      <w:pPr>
        <w:rPr>
          <w:ins w:id="858" w:author="Stuart McLarnon [NESO]" w:date="2025-07-08T14:31:00Z" w16du:dateUtc="2025-07-08T13:31:00Z"/>
          <w:rFonts w:ascii="Poppins" w:hAnsi="Poppins" w:cs="Poppins"/>
          <w:color w:val="000000" w:themeColor="text1"/>
          <w:u w:val="single"/>
        </w:rPr>
      </w:pPr>
      <w:ins w:id="859" w:author="Stuart McLarnon [NESO]" w:date="2025-07-08T14:30:00Z" w16du:dateUtc="2025-07-08T13:30:00Z">
        <w:r>
          <w:rPr>
            <w:rFonts w:ascii="Poppins" w:hAnsi="Poppins" w:cs="Poppins"/>
            <w:color w:val="000000" w:themeColor="text1"/>
            <w:u w:val="single"/>
          </w:rPr>
          <w:t>Network Operator’s PSM</w:t>
        </w:r>
      </w:ins>
    </w:p>
    <w:p w14:paraId="0F17D434" w14:textId="761D09BB" w:rsidR="00164028" w:rsidRDefault="00B53DB9" w:rsidP="00A742F5">
      <w:pPr>
        <w:rPr>
          <w:ins w:id="860" w:author="Stuart McLarnon [NESO]" w:date="2025-07-08T14:32:00Z" w16du:dateUtc="2025-07-08T13:32:00Z"/>
          <w:rFonts w:ascii="Poppins" w:hAnsi="Poppins" w:cs="Poppins"/>
          <w:color w:val="000000" w:themeColor="text1"/>
        </w:rPr>
      </w:pPr>
      <w:ins w:id="861" w:author="Stuart McLarnon [NESO]" w:date="2025-07-08T14:34:00Z" w16du:dateUtc="2025-07-08T13:34:00Z">
        <w:r>
          <w:rPr>
            <w:rFonts w:ascii="Poppins" w:hAnsi="Poppins" w:cs="Poppins"/>
            <w:color w:val="000000" w:themeColor="text1"/>
          </w:rPr>
          <w:t xml:space="preserve">When </w:t>
        </w:r>
      </w:ins>
      <w:ins w:id="862" w:author="Stuart McLarnon [NESO]" w:date="2025-07-08T14:31:00Z" w16du:dateUtc="2025-07-08T13:31:00Z">
        <w:r w:rsidR="0001555A">
          <w:rPr>
            <w:rFonts w:ascii="Poppins" w:hAnsi="Poppins" w:cs="Poppins"/>
            <w:color w:val="000000" w:themeColor="text1"/>
          </w:rPr>
          <w:t>Network Operator</w:t>
        </w:r>
      </w:ins>
      <w:ins w:id="863" w:author="Stuart McLarnon [NESO]" w:date="2025-07-08T14:35:00Z" w16du:dateUtc="2025-07-08T13:35:00Z">
        <w:r>
          <w:rPr>
            <w:rFonts w:ascii="Poppins" w:hAnsi="Poppins" w:cs="Poppins"/>
            <w:color w:val="000000" w:themeColor="text1"/>
          </w:rPr>
          <w:t>s submit</w:t>
        </w:r>
      </w:ins>
      <w:ins w:id="864" w:author="Stuart McLarnon [NESO]" w:date="2025-07-08T14:31:00Z" w16du:dateUtc="2025-07-08T13:31:00Z">
        <w:r w:rsidR="0001555A">
          <w:rPr>
            <w:rFonts w:ascii="Poppins" w:hAnsi="Poppins" w:cs="Poppins"/>
            <w:color w:val="000000" w:themeColor="text1"/>
          </w:rPr>
          <w:t xml:space="preserve"> PSM</w:t>
        </w:r>
      </w:ins>
      <w:ins w:id="865" w:author="Stuart McLarnon [NESO]" w:date="2025-07-08T14:35:00Z" w16du:dateUtc="2025-07-08T13:35:00Z">
        <w:r>
          <w:rPr>
            <w:rFonts w:ascii="Poppins" w:hAnsi="Poppins" w:cs="Poppins"/>
            <w:color w:val="000000" w:themeColor="text1"/>
          </w:rPr>
          <w:t>s to NESO in weeks 2 &amp; 28, they</w:t>
        </w:r>
      </w:ins>
      <w:ins w:id="866" w:author="Stuart McLarnon [NESO]" w:date="2025-07-08T14:31:00Z" w16du:dateUtc="2025-07-08T13:31:00Z">
        <w:r w:rsidR="0001555A">
          <w:rPr>
            <w:rFonts w:ascii="Poppins" w:hAnsi="Poppins" w:cs="Poppins"/>
            <w:color w:val="000000" w:themeColor="text1"/>
          </w:rPr>
          <w:t xml:space="preserve"> will con</w:t>
        </w:r>
      </w:ins>
      <w:ins w:id="867" w:author="Stuart McLarnon [NESO]" w:date="2025-07-08T14:32:00Z" w16du:dateUtc="2025-07-08T13:32:00Z">
        <w:r w:rsidR="0001555A">
          <w:rPr>
            <w:rFonts w:ascii="Poppins" w:hAnsi="Poppins" w:cs="Poppins"/>
            <w:color w:val="000000" w:themeColor="text1"/>
          </w:rPr>
          <w:t>tain:</w:t>
        </w:r>
      </w:ins>
    </w:p>
    <w:p w14:paraId="24161FC7" w14:textId="77777777" w:rsidR="0001555A" w:rsidRPr="008D323E" w:rsidRDefault="0001555A">
      <w:pPr>
        <w:pStyle w:val="ListParagraph"/>
        <w:numPr>
          <w:ilvl w:val="0"/>
          <w:numId w:val="48"/>
        </w:numPr>
        <w:jc w:val="both"/>
        <w:rPr>
          <w:ins w:id="868" w:author="Stuart McLarnon [NESO]" w:date="2025-07-08T14:32:00Z"/>
          <w:rFonts w:ascii="Poppins" w:hAnsi="Poppins" w:cs="Poppins"/>
          <w:color w:val="000000" w:themeColor="text1"/>
          <w:rPrChange w:id="869" w:author="Stuart McLarnon [NESO]" w:date="2025-07-08T14:36:00Z" w16du:dateUtc="2025-07-08T13:36:00Z">
            <w:rPr>
              <w:ins w:id="870" w:author="Stuart McLarnon [NESO]" w:date="2025-07-08T14:32:00Z"/>
            </w:rPr>
          </w:rPrChange>
        </w:rPr>
        <w:pPrChange w:id="871" w:author="Stuart McLarnon [NESO]" w:date="2025-07-08T14:36:00Z" w16du:dateUtc="2025-07-08T13:36:00Z">
          <w:pPr>
            <w:numPr>
              <w:ilvl w:val="1"/>
              <w:numId w:val="47"/>
            </w:numPr>
            <w:tabs>
              <w:tab w:val="num" w:pos="1440"/>
            </w:tabs>
            <w:ind w:left="1440" w:hanging="360"/>
          </w:pPr>
        </w:pPrChange>
      </w:pPr>
      <w:ins w:id="872" w:author="Stuart McLarnon [NESO]" w:date="2025-07-08T14:32:00Z">
        <w:r w:rsidRPr="008D323E">
          <w:rPr>
            <w:rFonts w:ascii="Poppins" w:hAnsi="Poppins" w:cs="Poppins"/>
            <w:color w:val="000000" w:themeColor="text1"/>
            <w:rPrChange w:id="873" w:author="Stuart McLarnon [NESO]" w:date="2025-07-08T14:36:00Z" w16du:dateUtc="2025-07-08T13:36:00Z">
              <w:rPr/>
            </w:rPrChange>
          </w:rPr>
          <w:t>A model encompassing the whole of the subtransmission system – typically 132kV in E&amp;W and 33kV in Scotland</w:t>
        </w:r>
      </w:ins>
    </w:p>
    <w:p w14:paraId="7FCDE16B" w14:textId="77777777" w:rsidR="0001555A" w:rsidRPr="008D323E" w:rsidRDefault="0001555A">
      <w:pPr>
        <w:pStyle w:val="ListParagraph"/>
        <w:numPr>
          <w:ilvl w:val="0"/>
          <w:numId w:val="48"/>
        </w:numPr>
        <w:jc w:val="both"/>
        <w:rPr>
          <w:ins w:id="874" w:author="Stuart McLarnon [NESO]" w:date="2025-07-08T14:32:00Z"/>
          <w:rFonts w:ascii="Poppins" w:hAnsi="Poppins" w:cs="Poppins"/>
          <w:color w:val="000000" w:themeColor="text1"/>
          <w:rPrChange w:id="875" w:author="Stuart McLarnon [NESO]" w:date="2025-07-08T14:36:00Z" w16du:dateUtc="2025-07-08T13:36:00Z">
            <w:rPr>
              <w:ins w:id="876" w:author="Stuart McLarnon [NESO]" w:date="2025-07-08T14:32:00Z"/>
            </w:rPr>
          </w:rPrChange>
        </w:rPr>
        <w:pPrChange w:id="877" w:author="Stuart McLarnon [NESO]" w:date="2025-07-08T14:36:00Z" w16du:dateUtc="2025-07-08T13:36:00Z">
          <w:pPr>
            <w:numPr>
              <w:ilvl w:val="1"/>
              <w:numId w:val="47"/>
            </w:numPr>
            <w:tabs>
              <w:tab w:val="num" w:pos="1440"/>
            </w:tabs>
            <w:ind w:left="1440" w:hanging="360"/>
          </w:pPr>
        </w:pPrChange>
      </w:pPr>
      <w:ins w:id="878" w:author="Stuart McLarnon [NESO]" w:date="2025-07-08T14:32:00Z">
        <w:r w:rsidRPr="008D323E">
          <w:rPr>
            <w:rFonts w:ascii="Poppins" w:hAnsi="Poppins" w:cs="Poppins"/>
            <w:color w:val="000000" w:themeColor="text1"/>
            <w:rPrChange w:id="879" w:author="Stuart McLarnon [NESO]" w:date="2025-07-08T14:36:00Z" w16du:dateUtc="2025-07-08T13:36:00Z">
              <w:rPr/>
            </w:rPrChange>
          </w:rPr>
          <w:t>Detailed modelling of any direct connections to the Subtransmission system</w:t>
        </w:r>
      </w:ins>
    </w:p>
    <w:p w14:paraId="184DB4B1" w14:textId="77777777" w:rsidR="0001555A" w:rsidRPr="008D323E" w:rsidRDefault="0001555A">
      <w:pPr>
        <w:pStyle w:val="ListParagraph"/>
        <w:numPr>
          <w:ilvl w:val="0"/>
          <w:numId w:val="48"/>
        </w:numPr>
        <w:jc w:val="both"/>
        <w:rPr>
          <w:ins w:id="880" w:author="Stuart McLarnon [NESO]" w:date="2025-07-08T14:32:00Z"/>
          <w:rFonts w:ascii="Poppins" w:hAnsi="Poppins" w:cs="Poppins"/>
          <w:color w:val="000000" w:themeColor="text1"/>
          <w:rPrChange w:id="881" w:author="Stuart McLarnon [NESO]" w:date="2025-07-08T14:36:00Z" w16du:dateUtc="2025-07-08T13:36:00Z">
            <w:rPr>
              <w:ins w:id="882" w:author="Stuart McLarnon [NESO]" w:date="2025-07-08T14:32:00Z"/>
            </w:rPr>
          </w:rPrChange>
        </w:rPr>
        <w:pPrChange w:id="883" w:author="Stuart McLarnon [NESO]" w:date="2025-07-08T14:36:00Z" w16du:dateUtc="2025-07-08T13:36:00Z">
          <w:pPr>
            <w:numPr>
              <w:ilvl w:val="1"/>
              <w:numId w:val="47"/>
            </w:numPr>
            <w:tabs>
              <w:tab w:val="num" w:pos="1440"/>
            </w:tabs>
            <w:ind w:left="1440" w:hanging="360"/>
          </w:pPr>
        </w:pPrChange>
      </w:pPr>
      <w:ins w:id="884" w:author="Stuart McLarnon [NESO]" w:date="2025-07-08T14:32:00Z">
        <w:r w:rsidRPr="008D323E">
          <w:rPr>
            <w:rFonts w:ascii="Poppins" w:hAnsi="Poppins" w:cs="Poppins"/>
            <w:color w:val="000000" w:themeColor="text1"/>
            <w:rPrChange w:id="885" w:author="Stuart McLarnon [NESO]" w:date="2025-07-08T14:36:00Z" w16du:dateUtc="2025-07-08T13:36:00Z">
              <w:rPr/>
            </w:rPrChange>
          </w:rPr>
          <w:t>Equivalence modelling of any lower voltage system interconnection across the Subtransmission system</w:t>
        </w:r>
      </w:ins>
    </w:p>
    <w:p w14:paraId="7819B6A6" w14:textId="77777777" w:rsidR="0001555A" w:rsidRPr="008D323E" w:rsidRDefault="0001555A">
      <w:pPr>
        <w:pStyle w:val="ListParagraph"/>
        <w:numPr>
          <w:ilvl w:val="0"/>
          <w:numId w:val="48"/>
        </w:numPr>
        <w:jc w:val="both"/>
        <w:rPr>
          <w:ins w:id="886" w:author="Stuart McLarnon [NESO]" w:date="2025-07-08T14:32:00Z"/>
          <w:rFonts w:ascii="Poppins" w:hAnsi="Poppins" w:cs="Poppins"/>
          <w:color w:val="000000" w:themeColor="text1"/>
          <w:rPrChange w:id="887" w:author="Stuart McLarnon [NESO]" w:date="2025-07-08T14:36:00Z" w16du:dateUtc="2025-07-08T13:36:00Z">
            <w:rPr>
              <w:ins w:id="888" w:author="Stuart McLarnon [NESO]" w:date="2025-07-08T14:32:00Z"/>
            </w:rPr>
          </w:rPrChange>
        </w:rPr>
        <w:pPrChange w:id="889" w:author="Stuart McLarnon [NESO]" w:date="2025-07-08T14:36:00Z" w16du:dateUtc="2025-07-08T13:36:00Z">
          <w:pPr>
            <w:numPr>
              <w:ilvl w:val="1"/>
              <w:numId w:val="47"/>
            </w:numPr>
            <w:tabs>
              <w:tab w:val="num" w:pos="1440"/>
            </w:tabs>
            <w:ind w:left="1440" w:hanging="360"/>
          </w:pPr>
        </w:pPrChange>
      </w:pPr>
      <w:ins w:id="890" w:author="Stuart McLarnon [NESO]" w:date="2025-07-08T14:32:00Z">
        <w:r w:rsidRPr="008D323E">
          <w:rPr>
            <w:rFonts w:ascii="Poppins" w:hAnsi="Poppins" w:cs="Poppins"/>
            <w:color w:val="000000" w:themeColor="text1"/>
            <w:rPrChange w:id="891" w:author="Stuart McLarnon [NESO]" w:date="2025-07-08T14:36:00Z" w16du:dateUtc="2025-07-08T13:36:00Z">
              <w:rPr/>
            </w:rPrChange>
          </w:rPr>
          <w:t>Equivalence modelling of generation (Large, Medium &amp; Small) connected to lower voltage systems, aggregated by energy source</w:t>
        </w:r>
      </w:ins>
    </w:p>
    <w:p w14:paraId="0D810208" w14:textId="77777777" w:rsidR="0001555A" w:rsidRPr="008D323E" w:rsidRDefault="0001555A">
      <w:pPr>
        <w:pStyle w:val="ListParagraph"/>
        <w:numPr>
          <w:ilvl w:val="0"/>
          <w:numId w:val="48"/>
        </w:numPr>
        <w:jc w:val="both"/>
        <w:rPr>
          <w:ins w:id="892" w:author="Stuart McLarnon [NESO]" w:date="2025-07-08T14:32:00Z"/>
          <w:rFonts w:ascii="Poppins" w:hAnsi="Poppins" w:cs="Poppins"/>
          <w:color w:val="000000" w:themeColor="text1"/>
          <w:rPrChange w:id="893" w:author="Stuart McLarnon [NESO]" w:date="2025-07-08T14:36:00Z" w16du:dateUtc="2025-07-08T13:36:00Z">
            <w:rPr>
              <w:ins w:id="894" w:author="Stuart McLarnon [NESO]" w:date="2025-07-08T14:32:00Z"/>
            </w:rPr>
          </w:rPrChange>
        </w:rPr>
        <w:pPrChange w:id="895" w:author="Stuart McLarnon [NESO]" w:date="2025-07-08T14:36:00Z" w16du:dateUtc="2025-07-08T13:36:00Z">
          <w:pPr>
            <w:numPr>
              <w:ilvl w:val="1"/>
              <w:numId w:val="47"/>
            </w:numPr>
            <w:tabs>
              <w:tab w:val="num" w:pos="1440"/>
            </w:tabs>
            <w:ind w:left="1440" w:hanging="360"/>
          </w:pPr>
        </w:pPrChange>
      </w:pPr>
      <w:ins w:id="896" w:author="Stuart McLarnon [NESO]" w:date="2025-07-08T14:32:00Z">
        <w:r w:rsidRPr="008D323E">
          <w:rPr>
            <w:rFonts w:ascii="Poppins" w:hAnsi="Poppins" w:cs="Poppins"/>
            <w:color w:val="000000" w:themeColor="text1"/>
            <w:rPrChange w:id="897" w:author="Stuart McLarnon [NESO]" w:date="2025-07-08T14:36:00Z" w16du:dateUtc="2025-07-08T13:36:00Z">
              <w:rPr/>
            </w:rPrChange>
          </w:rPr>
          <w:t>Equivalence modelling of demand connected to lower voltage systems, including EREC G74 fault contributions</w:t>
        </w:r>
      </w:ins>
    </w:p>
    <w:p w14:paraId="1C98D59F" w14:textId="128F922F" w:rsidR="0001555A" w:rsidRPr="008D323E" w:rsidRDefault="0001555A">
      <w:pPr>
        <w:pStyle w:val="ListParagraph"/>
        <w:numPr>
          <w:ilvl w:val="0"/>
          <w:numId w:val="48"/>
        </w:numPr>
        <w:jc w:val="both"/>
        <w:rPr>
          <w:ins w:id="898" w:author="Stuart McLarnon [NESO]" w:date="2025-07-08T14:31:00Z" w16du:dateUtc="2025-07-08T13:31:00Z"/>
          <w:rFonts w:ascii="Poppins" w:hAnsi="Poppins" w:cs="Poppins"/>
          <w:color w:val="000000" w:themeColor="text1"/>
          <w:rPrChange w:id="899" w:author="Stuart McLarnon [NESO]" w:date="2025-07-08T14:36:00Z" w16du:dateUtc="2025-07-08T13:36:00Z">
            <w:rPr>
              <w:ins w:id="900" w:author="Stuart McLarnon [NESO]" w:date="2025-07-08T14:31:00Z" w16du:dateUtc="2025-07-08T13:31:00Z"/>
              <w:rFonts w:ascii="Poppins" w:hAnsi="Poppins" w:cs="Poppins"/>
              <w:color w:val="000000" w:themeColor="text1"/>
              <w:u w:val="single"/>
            </w:rPr>
          </w:rPrChange>
        </w:rPr>
        <w:pPrChange w:id="901" w:author="Stuart McLarnon [NESO]" w:date="2025-07-08T14:36:00Z" w16du:dateUtc="2025-07-08T13:36:00Z">
          <w:pPr/>
        </w:pPrChange>
      </w:pPr>
      <w:ins w:id="902" w:author="Stuart McLarnon [NESO]" w:date="2025-07-08T14:32:00Z">
        <w:r w:rsidRPr="008D323E">
          <w:rPr>
            <w:rFonts w:ascii="Poppins" w:hAnsi="Poppins" w:cs="Poppins"/>
            <w:color w:val="000000" w:themeColor="text1"/>
            <w:rPrChange w:id="903" w:author="Stuart McLarnon [NESO]" w:date="2025-07-08T14:36:00Z" w16du:dateUtc="2025-07-08T13:36:00Z">
              <w:rPr/>
            </w:rPrChange>
          </w:rPr>
          <w:t>P, Q equivalences at each boundary node with the transmission system and any interconnected Network Operators system</w:t>
        </w:r>
      </w:ins>
    </w:p>
    <w:p w14:paraId="022BC308" w14:textId="23F69A8C" w:rsidR="00E945DD" w:rsidRDefault="00164028" w:rsidP="00A742F5">
      <w:pPr>
        <w:rPr>
          <w:ins w:id="904" w:author="Stuart McLarnon [NESO]" w:date="2025-07-08T14:35:00Z" w16du:dateUtc="2025-07-08T13:35:00Z"/>
          <w:rFonts w:ascii="Poppins" w:hAnsi="Poppins" w:cs="Poppins"/>
          <w:color w:val="000000" w:themeColor="text1"/>
          <w:u w:val="single"/>
        </w:rPr>
      </w:pPr>
      <w:ins w:id="905" w:author="Stuart McLarnon [NESO]" w:date="2025-07-08T14:31:00Z" w16du:dateUtc="2025-07-08T13:31:00Z">
        <w:r>
          <w:rPr>
            <w:rFonts w:ascii="Poppins" w:hAnsi="Poppins" w:cs="Poppins"/>
            <w:color w:val="000000" w:themeColor="text1"/>
            <w:u w:val="single"/>
          </w:rPr>
          <w:t>NESO’s PSM</w:t>
        </w:r>
      </w:ins>
    </w:p>
    <w:p w14:paraId="24FBAF93" w14:textId="3FF4D4CE" w:rsidR="008A2005" w:rsidRDefault="00EC1B00" w:rsidP="008A2005">
      <w:pPr>
        <w:rPr>
          <w:ins w:id="906" w:author="Stuart McLarnon [NESO]" w:date="2025-07-08T14:35:00Z" w16du:dateUtc="2025-07-08T13:35:00Z"/>
          <w:rFonts w:ascii="Poppins" w:hAnsi="Poppins" w:cs="Poppins"/>
          <w:color w:val="000000" w:themeColor="text1"/>
        </w:rPr>
      </w:pPr>
      <w:ins w:id="907" w:author="Stuart McLarnon [NESO]" w:date="2025-07-08T14:41:00Z" w16du:dateUtc="2025-07-08T13:41:00Z">
        <w:r>
          <w:rPr>
            <w:rFonts w:ascii="Poppins" w:hAnsi="Poppins" w:cs="Poppins"/>
            <w:color w:val="000000" w:themeColor="text1"/>
          </w:rPr>
          <w:t xml:space="preserve">NESO </w:t>
        </w:r>
        <w:r w:rsidR="00C51492">
          <w:rPr>
            <w:rFonts w:ascii="Poppins" w:hAnsi="Poppins" w:cs="Poppins"/>
            <w:color w:val="000000" w:themeColor="text1"/>
          </w:rPr>
          <w:t>PSMs are similar to Network Operator’s PSMs.</w:t>
        </w:r>
      </w:ins>
      <w:ins w:id="908" w:author="Stuart McLarnon [NESO]" w:date="2025-07-08T14:35:00Z" w16du:dateUtc="2025-07-08T13:35:00Z">
        <w:r w:rsidR="008A2005">
          <w:rPr>
            <w:rFonts w:ascii="Poppins" w:hAnsi="Poppins" w:cs="Poppins"/>
            <w:color w:val="000000" w:themeColor="text1"/>
          </w:rPr>
          <w:t xml:space="preserve"> NESO </w:t>
        </w:r>
      </w:ins>
      <w:ins w:id="909" w:author="Stuart McLarnon [NESO]" w:date="2025-07-08T14:41:00Z" w16du:dateUtc="2025-07-08T13:41:00Z">
        <w:r>
          <w:rPr>
            <w:rFonts w:ascii="Poppins" w:hAnsi="Poppins" w:cs="Poppins"/>
            <w:color w:val="000000" w:themeColor="text1"/>
          </w:rPr>
          <w:t xml:space="preserve">will </w:t>
        </w:r>
      </w:ins>
      <w:ins w:id="910" w:author="Stuart McLarnon [NESO]" w:date="2025-07-08T14:35:00Z" w16du:dateUtc="2025-07-08T13:35:00Z">
        <w:r w:rsidR="008A2005">
          <w:rPr>
            <w:rFonts w:ascii="Poppins" w:hAnsi="Poppins" w:cs="Poppins"/>
            <w:color w:val="000000" w:themeColor="text1"/>
          </w:rPr>
          <w:t xml:space="preserve">submit PSMs to </w:t>
        </w:r>
      </w:ins>
      <w:ins w:id="911" w:author="Stuart McLarnon [NESO]" w:date="2025-07-08T14:36:00Z" w16du:dateUtc="2025-07-08T13:36:00Z">
        <w:r w:rsidR="008A2005">
          <w:rPr>
            <w:rFonts w:ascii="Poppins" w:hAnsi="Poppins" w:cs="Poppins"/>
            <w:color w:val="000000" w:themeColor="text1"/>
          </w:rPr>
          <w:t>Network Operators</w:t>
        </w:r>
      </w:ins>
      <w:ins w:id="912" w:author="Stuart McLarnon [NESO]" w:date="2025-07-08T14:35:00Z" w16du:dateUtc="2025-07-08T13:35:00Z">
        <w:r w:rsidR="008A2005">
          <w:rPr>
            <w:rFonts w:ascii="Poppins" w:hAnsi="Poppins" w:cs="Poppins"/>
            <w:color w:val="000000" w:themeColor="text1"/>
          </w:rPr>
          <w:t xml:space="preserve"> in weeks </w:t>
        </w:r>
      </w:ins>
      <w:ins w:id="913" w:author="Stuart McLarnon [NESO]" w:date="2025-07-08T14:36:00Z" w16du:dateUtc="2025-07-08T13:36:00Z">
        <w:r w:rsidR="008A2005">
          <w:rPr>
            <w:rFonts w:ascii="Poppins" w:hAnsi="Poppins" w:cs="Poppins"/>
            <w:color w:val="000000" w:themeColor="text1"/>
          </w:rPr>
          <w:t>1</w:t>
        </w:r>
      </w:ins>
      <w:ins w:id="914" w:author="Stuart McLarnon [NESO]" w:date="2025-07-08T14:35:00Z" w16du:dateUtc="2025-07-08T13:35:00Z">
        <w:r w:rsidR="008A2005">
          <w:rPr>
            <w:rFonts w:ascii="Poppins" w:hAnsi="Poppins" w:cs="Poppins"/>
            <w:color w:val="000000" w:themeColor="text1"/>
          </w:rPr>
          <w:t xml:space="preserve">2 &amp; </w:t>
        </w:r>
      </w:ins>
      <w:ins w:id="915" w:author="Stuart McLarnon [NESO]" w:date="2025-07-08T14:36:00Z" w16du:dateUtc="2025-07-08T13:36:00Z">
        <w:r w:rsidR="008A2005">
          <w:rPr>
            <w:rFonts w:ascii="Poppins" w:hAnsi="Poppins" w:cs="Poppins"/>
            <w:color w:val="000000" w:themeColor="text1"/>
          </w:rPr>
          <w:t>3</w:t>
        </w:r>
      </w:ins>
      <w:ins w:id="916" w:author="Stuart McLarnon [NESO]" w:date="2025-07-08T14:35:00Z" w16du:dateUtc="2025-07-08T13:35:00Z">
        <w:r w:rsidR="008A2005">
          <w:rPr>
            <w:rFonts w:ascii="Poppins" w:hAnsi="Poppins" w:cs="Poppins"/>
            <w:color w:val="000000" w:themeColor="text1"/>
          </w:rPr>
          <w:t xml:space="preserve">8, </w:t>
        </w:r>
      </w:ins>
      <w:ins w:id="917" w:author="Stuart McLarnon [NESO]" w:date="2025-07-08T14:42:00Z" w16du:dateUtc="2025-07-08T13:42:00Z">
        <w:r w:rsidR="00C51492">
          <w:rPr>
            <w:rFonts w:ascii="Poppins" w:hAnsi="Poppins" w:cs="Poppins"/>
            <w:color w:val="000000" w:themeColor="text1"/>
          </w:rPr>
          <w:t>which</w:t>
        </w:r>
      </w:ins>
      <w:ins w:id="918" w:author="Stuart McLarnon [NESO]" w:date="2025-07-08T14:35:00Z" w16du:dateUtc="2025-07-08T13:35:00Z">
        <w:r w:rsidR="008A2005">
          <w:rPr>
            <w:rFonts w:ascii="Poppins" w:hAnsi="Poppins" w:cs="Poppins"/>
            <w:color w:val="000000" w:themeColor="text1"/>
          </w:rPr>
          <w:t xml:space="preserve"> will contain:</w:t>
        </w:r>
      </w:ins>
    </w:p>
    <w:p w14:paraId="020CFC94" w14:textId="57F349C2" w:rsidR="00351471" w:rsidRPr="00351471" w:rsidRDefault="00993F3C" w:rsidP="00351471">
      <w:pPr>
        <w:pStyle w:val="ListParagraph"/>
        <w:numPr>
          <w:ilvl w:val="0"/>
          <w:numId w:val="49"/>
        </w:numPr>
        <w:rPr>
          <w:ins w:id="919" w:author="Stuart McLarnon [NESO]" w:date="2025-07-08T14:39:00Z"/>
          <w:rFonts w:ascii="Poppins" w:hAnsi="Poppins" w:cs="Poppins"/>
          <w:color w:val="000000" w:themeColor="text1"/>
        </w:rPr>
      </w:pPr>
      <w:ins w:id="920" w:author="Stuart McLarnon [NESO]" w:date="2025-07-08T14:38:00Z" w16du:dateUtc="2025-07-08T13:38:00Z">
        <w:r w:rsidRPr="00351471">
          <w:rPr>
            <w:rFonts w:ascii="Poppins" w:hAnsi="Poppins" w:cs="Poppins"/>
            <w:color w:val="000000" w:themeColor="text1"/>
          </w:rPr>
          <w:t xml:space="preserve">A switch level </w:t>
        </w:r>
        <w:r w:rsidR="007F7AD2" w:rsidRPr="00351471">
          <w:rPr>
            <w:rFonts w:ascii="Poppins" w:hAnsi="Poppins" w:cs="Poppins"/>
            <w:color w:val="000000" w:themeColor="text1"/>
          </w:rPr>
          <w:t>transmission model</w:t>
        </w:r>
      </w:ins>
      <w:ins w:id="921" w:author="Stuart McLarnon [NESO]" w:date="2025-07-08T14:39:00Z" w16du:dateUtc="2025-07-08T13:39:00Z">
        <w:r w:rsidR="00351471" w:rsidRPr="00351471">
          <w:rPr>
            <w:rFonts w:ascii="Poppins" w:hAnsi="Poppins" w:cs="Poppins"/>
            <w:color w:val="000000" w:themeColor="text1"/>
          </w:rPr>
          <w:t xml:space="preserve"> of either the entire NETS or </w:t>
        </w:r>
      </w:ins>
      <w:ins w:id="922" w:author="Stuart McLarnon [NESO]" w:date="2025-07-09T15:42:00Z" w16du:dateUtc="2025-07-09T14:42:00Z">
        <w:r w:rsidR="004F4E12">
          <w:rPr>
            <w:rFonts w:ascii="Poppins" w:hAnsi="Poppins" w:cs="Poppins"/>
            <w:color w:val="000000" w:themeColor="text1"/>
          </w:rPr>
          <w:t>t</w:t>
        </w:r>
      </w:ins>
      <w:ins w:id="923" w:author="Stuart McLarnon [NESO]" w:date="2025-07-08T14:39:00Z">
        <w:r w:rsidR="00351471" w:rsidRPr="00351471">
          <w:rPr>
            <w:rFonts w:ascii="Poppins" w:hAnsi="Poppins" w:cs="Poppins"/>
            <w:color w:val="000000" w:themeColor="text1"/>
          </w:rPr>
          <w:t>he NETS in detail local to a particular Network Operator with equivalence of the rest of the system at boundary nodes</w:t>
        </w:r>
      </w:ins>
    </w:p>
    <w:p w14:paraId="5EB0C278" w14:textId="77777777" w:rsidR="00A66D4D" w:rsidRPr="00A66D4D" w:rsidRDefault="00A073C2" w:rsidP="00A66D4D">
      <w:pPr>
        <w:pStyle w:val="ListParagraph"/>
        <w:numPr>
          <w:ilvl w:val="0"/>
          <w:numId w:val="49"/>
        </w:numPr>
        <w:rPr>
          <w:ins w:id="924" w:author="Stuart McLarnon [NESO]" w:date="2025-07-08T14:40:00Z"/>
          <w:rFonts w:ascii="Poppins" w:hAnsi="Poppins" w:cs="Poppins"/>
          <w:color w:val="000000" w:themeColor="text1"/>
          <w:rPrChange w:id="925" w:author="Stuart McLarnon [NESO]" w:date="2025-07-08T14:40:00Z" w16du:dateUtc="2025-07-08T13:40:00Z">
            <w:rPr>
              <w:ins w:id="926" w:author="Stuart McLarnon [NESO]" w:date="2025-07-08T14:40:00Z"/>
              <w:rFonts w:ascii="Poppins" w:hAnsi="Poppins" w:cs="Poppins"/>
              <w:color w:val="000000" w:themeColor="text1"/>
              <w:u w:val="single"/>
            </w:rPr>
          </w:rPrChange>
        </w:rPr>
      </w:pPr>
      <w:ins w:id="927" w:author="Stuart McLarnon [NESO]" w:date="2025-07-08T14:39:00Z" w16du:dateUtc="2025-07-08T13:39:00Z">
        <w:r w:rsidRPr="00A66D4D">
          <w:rPr>
            <w:rFonts w:ascii="Poppins" w:hAnsi="Poppins" w:cs="Poppins"/>
            <w:color w:val="000000" w:themeColor="text1"/>
            <w:rPrChange w:id="928" w:author="Stuart McLarnon [NESO]" w:date="2025-07-08T14:40:00Z" w16du:dateUtc="2025-07-08T13:40:00Z">
              <w:rPr>
                <w:rFonts w:ascii="Poppins" w:hAnsi="Poppins" w:cs="Poppins"/>
                <w:color w:val="000000" w:themeColor="text1"/>
                <w:u w:val="single"/>
              </w:rPr>
            </w:rPrChange>
          </w:rPr>
          <w:t>Generation modelled a</w:t>
        </w:r>
      </w:ins>
      <w:ins w:id="929" w:author="Stuart McLarnon [NESO]" w:date="2025-07-08T14:40:00Z" w16du:dateUtc="2025-07-08T13:40:00Z">
        <w:r w:rsidRPr="00A66D4D">
          <w:rPr>
            <w:rFonts w:ascii="Poppins" w:hAnsi="Poppins" w:cs="Poppins"/>
            <w:color w:val="000000" w:themeColor="text1"/>
            <w:rPrChange w:id="930" w:author="Stuart McLarnon [NESO]" w:date="2025-07-08T14:40:00Z" w16du:dateUtc="2025-07-08T13:40:00Z">
              <w:rPr>
                <w:rFonts w:ascii="Poppins" w:hAnsi="Poppins" w:cs="Poppins"/>
                <w:color w:val="000000" w:themeColor="text1"/>
                <w:u w:val="single"/>
              </w:rPr>
            </w:rPrChange>
          </w:rPr>
          <w:t>s equivalents</w:t>
        </w:r>
        <w:r w:rsidR="00A66D4D" w:rsidRPr="00A66D4D">
          <w:rPr>
            <w:rFonts w:ascii="Poppins" w:hAnsi="Poppins" w:cs="Poppins"/>
            <w:color w:val="000000" w:themeColor="text1"/>
            <w:rPrChange w:id="931" w:author="Stuart McLarnon [NESO]" w:date="2025-07-08T14:40:00Z" w16du:dateUtc="2025-07-08T13:40:00Z">
              <w:rPr>
                <w:rFonts w:ascii="Poppins" w:hAnsi="Poppins" w:cs="Poppins"/>
                <w:color w:val="000000" w:themeColor="text1"/>
                <w:u w:val="single"/>
              </w:rPr>
            </w:rPrChange>
          </w:rPr>
          <w:t xml:space="preserve">, as </w:t>
        </w:r>
      </w:ins>
      <w:ins w:id="932" w:author="Stuart McLarnon [NESO]" w:date="2025-07-08T14:40:00Z">
        <w:r w:rsidR="00A66D4D" w:rsidRPr="00A66D4D">
          <w:rPr>
            <w:rFonts w:ascii="Poppins" w:hAnsi="Poppins" w:cs="Poppins"/>
            <w:color w:val="000000" w:themeColor="text1"/>
            <w:rPrChange w:id="933" w:author="Stuart McLarnon [NESO]" w:date="2025-07-08T14:40:00Z" w16du:dateUtc="2025-07-08T13:40:00Z">
              <w:rPr>
                <w:rFonts w:ascii="Poppins" w:hAnsi="Poppins" w:cs="Poppins"/>
                <w:color w:val="000000" w:themeColor="text1"/>
                <w:u w:val="single"/>
              </w:rPr>
            </w:rPrChange>
          </w:rPr>
          <w:t>detailed control systems will not be provided</w:t>
        </w:r>
      </w:ins>
    </w:p>
    <w:p w14:paraId="6B64C081" w14:textId="5A919887" w:rsidR="008A2005" w:rsidRPr="008D323E" w:rsidRDefault="00D14294">
      <w:pPr>
        <w:pStyle w:val="ListParagraph"/>
        <w:numPr>
          <w:ilvl w:val="0"/>
          <w:numId w:val="49"/>
        </w:numPr>
        <w:rPr>
          <w:ins w:id="934" w:author="Stuart McLarnon (NESO)" w:date="2025-07-04T13:18:00Z" w16du:dateUtc="2025-07-04T12:18:00Z"/>
          <w:rFonts w:ascii="Poppins" w:hAnsi="Poppins" w:cs="Poppins"/>
          <w:color w:val="000000" w:themeColor="text1"/>
          <w:u w:val="single"/>
          <w:rPrChange w:id="935" w:author="Stuart McLarnon [NESO]" w:date="2025-07-08T14:36:00Z" w16du:dateUtc="2025-07-08T13:36:00Z">
            <w:rPr>
              <w:ins w:id="936" w:author="Stuart McLarnon (NESO)" w:date="2025-07-04T13:18:00Z" w16du:dateUtc="2025-07-04T12:18:00Z"/>
              <w:rFonts w:ascii="Poppins" w:hAnsi="Poppins" w:cs="Poppins"/>
              <w:color w:val="000000" w:themeColor="text1"/>
            </w:rPr>
          </w:rPrChange>
        </w:rPr>
        <w:pPrChange w:id="937" w:author="Stuart McLarnon [NESO]" w:date="2025-07-08T14:36:00Z" w16du:dateUtc="2025-07-08T13:36:00Z">
          <w:pPr/>
        </w:pPrChange>
      </w:pPr>
      <w:ins w:id="938" w:author="Stuart McLarnon [NESO]" w:date="2025-07-08T14:42:00Z" w16du:dateUtc="2025-07-08T13:42:00Z">
        <w:r>
          <w:rPr>
            <w:rFonts w:ascii="Poppins" w:hAnsi="Poppins" w:cs="Poppins"/>
            <w:color w:val="000000" w:themeColor="text1"/>
          </w:rPr>
          <w:t>HVDC modelled as equivalents at each end of the DC link.</w:t>
        </w:r>
      </w:ins>
    </w:p>
    <w:p w14:paraId="20BA3F2A" w14:textId="11F82687" w:rsidR="00D80E13" w:rsidRPr="00D80E13" w:rsidRDefault="00D80E13" w:rsidP="00A742F5">
      <w:pPr>
        <w:rPr>
          <w:ins w:id="939" w:author="Stuart McLarnon (NESO)" w:date="2025-07-04T12:04:00Z" w16du:dateUtc="2025-07-04T11:04:00Z"/>
          <w:rFonts w:ascii="Poppins" w:hAnsi="Poppins" w:cs="Poppins"/>
          <w:color w:val="000000" w:themeColor="text1"/>
          <w:u w:val="single"/>
          <w:rPrChange w:id="940" w:author="Stuart McLarnon (NESO)" w:date="2025-07-04T13:18:00Z" w16du:dateUtc="2025-07-04T12:18:00Z">
            <w:rPr>
              <w:ins w:id="941" w:author="Stuart McLarnon (NESO)" w:date="2025-07-04T12:04:00Z" w16du:dateUtc="2025-07-04T11:04:00Z"/>
              <w:rFonts w:ascii="Poppins" w:hAnsi="Poppins" w:cs="Poppins"/>
              <w:color w:val="000000" w:themeColor="text1"/>
            </w:rPr>
          </w:rPrChange>
        </w:rPr>
      </w:pPr>
      <w:ins w:id="942" w:author="Stuart McLarnon (NESO)" w:date="2025-07-04T13:18:00Z" w16du:dateUtc="2025-07-04T12:18:00Z">
        <w:r>
          <w:rPr>
            <w:rFonts w:ascii="Poppins" w:hAnsi="Poppins" w:cs="Poppins"/>
            <w:color w:val="000000" w:themeColor="text1"/>
            <w:u w:val="single"/>
          </w:rPr>
          <w:t>PSM Adjacent Files</w:t>
        </w:r>
      </w:ins>
    </w:p>
    <w:p w14:paraId="443D3AEB" w14:textId="54C73004" w:rsidR="007E6C45" w:rsidRPr="00F12993" w:rsidRDefault="0006765C" w:rsidP="00A742F5">
      <w:pPr>
        <w:rPr>
          <w:ins w:id="943" w:author="Stuart McLarnon (NESO)" w:date="2025-07-03T15:24:00Z" w16du:dateUtc="2025-07-03T14:24:00Z"/>
          <w:rFonts w:ascii="Poppins" w:hAnsi="Poppins" w:cs="Poppins"/>
          <w:color w:val="000000" w:themeColor="text1"/>
          <w:rPrChange w:id="944" w:author="Stuart McLarnon (NESO)" w:date="2025-07-04T11:34:00Z" w16du:dateUtc="2025-07-04T10:34:00Z">
            <w:rPr>
              <w:ins w:id="945" w:author="Stuart McLarnon (NESO)" w:date="2025-07-03T15:24:00Z" w16du:dateUtc="2025-07-03T14:24:00Z"/>
              <w:rFonts w:ascii="Poppins" w:hAnsi="Poppins" w:cs="Poppins"/>
              <w:b/>
              <w:bCs/>
              <w:color w:val="000000" w:themeColor="text1"/>
            </w:rPr>
          </w:rPrChange>
        </w:rPr>
      </w:pPr>
      <w:ins w:id="946" w:author="Stuart McLarnon (NESO)" w:date="2025-07-04T13:25:00Z" w16du:dateUtc="2025-07-04T12:25:00Z">
        <w:r>
          <w:rPr>
            <w:rFonts w:ascii="Poppins" w:hAnsi="Poppins" w:cs="Poppins"/>
            <w:color w:val="000000" w:themeColor="text1"/>
          </w:rPr>
          <w:t>Solved PSMs are accompanied by</w:t>
        </w:r>
      </w:ins>
      <w:ins w:id="947" w:author="Stuart McLarnon (NESO)" w:date="2025-07-04T12:09:00Z" w16du:dateUtc="2025-07-04T11:09:00Z">
        <w:r w:rsidR="006B1132">
          <w:rPr>
            <w:rFonts w:ascii="Poppins" w:hAnsi="Poppins" w:cs="Poppins"/>
            <w:color w:val="000000" w:themeColor="text1"/>
          </w:rPr>
          <w:t xml:space="preserve"> a PSM Scenario </w:t>
        </w:r>
      </w:ins>
      <w:ins w:id="948" w:author="Stuart McLarnon (NESO)" w:date="2025-07-04T12:10:00Z" w16du:dateUtc="2025-07-04T11:10:00Z">
        <w:r w:rsidR="006B1132">
          <w:rPr>
            <w:rFonts w:ascii="Poppins" w:hAnsi="Poppins" w:cs="Poppins"/>
            <w:color w:val="000000" w:themeColor="text1"/>
          </w:rPr>
          <w:t>Document</w:t>
        </w:r>
      </w:ins>
      <w:ins w:id="949" w:author="Stuart McLarnon (NESO)" w:date="2025-07-04T12:11:00Z" w16du:dateUtc="2025-07-04T11:11:00Z">
        <w:r w:rsidR="007F0B86">
          <w:rPr>
            <w:rFonts w:ascii="Poppins" w:hAnsi="Poppins" w:cs="Poppins"/>
            <w:color w:val="000000" w:themeColor="text1"/>
          </w:rPr>
          <w:t>,</w:t>
        </w:r>
      </w:ins>
      <w:ins w:id="950" w:author="Stuart McLarnon (NESO)" w:date="2025-07-04T12:10:00Z" w16du:dateUtc="2025-07-04T11:10:00Z">
        <w:r w:rsidR="006B1132">
          <w:rPr>
            <w:rFonts w:ascii="Poppins" w:hAnsi="Poppins" w:cs="Poppins"/>
            <w:color w:val="000000" w:themeColor="text1"/>
          </w:rPr>
          <w:t xml:space="preserve"> </w:t>
        </w:r>
        <w:r w:rsidR="00755488">
          <w:rPr>
            <w:rFonts w:ascii="Poppins" w:hAnsi="Poppins" w:cs="Poppins"/>
            <w:color w:val="000000" w:themeColor="text1"/>
          </w:rPr>
          <w:t>a PSM Change Document</w:t>
        </w:r>
      </w:ins>
      <w:ins w:id="951" w:author="Stuart McLarnon (NESO)" w:date="2025-07-04T12:11:00Z" w16du:dateUtc="2025-07-04T11:11:00Z">
        <w:r w:rsidR="007F0B86">
          <w:rPr>
            <w:rFonts w:ascii="Poppins" w:hAnsi="Poppins" w:cs="Poppins"/>
            <w:color w:val="000000" w:themeColor="text1"/>
          </w:rPr>
          <w:t>, and a P</w:t>
        </w:r>
      </w:ins>
      <w:ins w:id="952" w:author="Stuart McLarnon (NESO)" w:date="2025-07-04T12:12:00Z" w16du:dateUtc="2025-07-04T11:12:00Z">
        <w:r w:rsidR="00E44D1C">
          <w:rPr>
            <w:rFonts w:ascii="Poppins" w:hAnsi="Poppins" w:cs="Poppins"/>
            <w:color w:val="000000" w:themeColor="text1"/>
          </w:rPr>
          <w:t>ower System Difference Model (PSDM)</w:t>
        </w:r>
      </w:ins>
      <w:ins w:id="953" w:author="Stuart McLarnon (NESO)" w:date="2025-07-04T12:10:00Z" w16du:dateUtc="2025-07-04T11:10:00Z">
        <w:r w:rsidR="00755488">
          <w:rPr>
            <w:rFonts w:ascii="Poppins" w:hAnsi="Poppins" w:cs="Poppins"/>
            <w:color w:val="000000" w:themeColor="text1"/>
          </w:rPr>
          <w:t>.</w:t>
        </w:r>
      </w:ins>
      <w:ins w:id="954" w:author="Stuart McLarnon (NESO)" w:date="2025-07-04T13:09:00Z" w16du:dateUtc="2025-07-04T12:09:00Z">
        <w:r w:rsidR="00DD161A">
          <w:rPr>
            <w:rFonts w:ascii="Poppins" w:hAnsi="Poppins" w:cs="Poppins"/>
            <w:color w:val="000000" w:themeColor="text1"/>
          </w:rPr>
          <w:t xml:space="preserve"> </w:t>
        </w:r>
      </w:ins>
      <w:ins w:id="955" w:author="Stuart McLarnon (NESO)" w:date="2025-07-04T13:09:00Z">
        <w:r w:rsidR="00DD161A" w:rsidRPr="00DD161A">
          <w:rPr>
            <w:rFonts w:ascii="Poppins" w:hAnsi="Poppins" w:cs="Poppins"/>
            <w:bCs/>
            <w:color w:val="000000" w:themeColor="text1"/>
          </w:rPr>
          <w:t xml:space="preserve">The </w:t>
        </w:r>
      </w:ins>
      <w:ins w:id="956" w:author="Stuart McLarnon (NESO)" w:date="2025-07-04T13:09:00Z" w16du:dateUtc="2025-07-04T12:09:00Z">
        <w:r w:rsidR="00DD161A">
          <w:rPr>
            <w:rFonts w:ascii="Poppins" w:hAnsi="Poppins" w:cs="Poppins"/>
            <w:bCs/>
            <w:color w:val="000000" w:themeColor="text1"/>
          </w:rPr>
          <w:t>purpose</w:t>
        </w:r>
      </w:ins>
      <w:ins w:id="957" w:author="Stuart McLarnon (NESO)" w:date="2025-07-04T13:09:00Z">
        <w:r w:rsidR="00DD161A" w:rsidRPr="00DD161A">
          <w:rPr>
            <w:rFonts w:ascii="Poppins" w:hAnsi="Poppins" w:cs="Poppins"/>
            <w:bCs/>
            <w:color w:val="000000" w:themeColor="text1"/>
          </w:rPr>
          <w:t xml:space="preserve"> of </w:t>
        </w:r>
      </w:ins>
      <w:ins w:id="958" w:author="Stuart McLarnon (NESO)" w:date="2025-07-04T13:09:00Z" w16du:dateUtc="2025-07-04T12:09:00Z">
        <w:r w:rsidR="00DD161A">
          <w:rPr>
            <w:rFonts w:ascii="Poppins" w:hAnsi="Poppins" w:cs="Poppins"/>
            <w:bCs/>
            <w:color w:val="000000" w:themeColor="text1"/>
          </w:rPr>
          <w:t>a</w:t>
        </w:r>
      </w:ins>
      <w:ins w:id="959" w:author="Stuart McLarnon (NESO)" w:date="2025-07-04T13:09:00Z">
        <w:r w:rsidR="00DD161A" w:rsidRPr="00DD161A">
          <w:rPr>
            <w:rFonts w:ascii="Poppins" w:hAnsi="Poppins" w:cs="Poppins"/>
            <w:bCs/>
            <w:color w:val="000000" w:themeColor="text1"/>
          </w:rPr>
          <w:t xml:space="preserve"> </w:t>
        </w:r>
        <w:r w:rsidR="00DD161A" w:rsidRPr="00DD161A">
          <w:rPr>
            <w:rFonts w:ascii="Poppins" w:hAnsi="Poppins" w:cs="Poppins"/>
            <w:bCs/>
            <w:color w:val="000000" w:themeColor="text1"/>
            <w:rPrChange w:id="960" w:author="Stuart McLarnon (NESO)" w:date="2025-07-04T13:09:00Z" w16du:dateUtc="2025-07-04T12:09:00Z">
              <w:rPr>
                <w:rFonts w:ascii="Poppins" w:hAnsi="Poppins" w:cs="Poppins"/>
                <w:b/>
                <w:color w:val="000000" w:themeColor="text1"/>
              </w:rPr>
            </w:rPrChange>
          </w:rPr>
          <w:t>PSM Scenario Document</w:t>
        </w:r>
        <w:r w:rsidR="00DD161A" w:rsidRPr="00DD161A">
          <w:rPr>
            <w:rFonts w:ascii="Poppins" w:hAnsi="Poppins" w:cs="Poppins"/>
            <w:bCs/>
            <w:color w:val="000000" w:themeColor="text1"/>
          </w:rPr>
          <w:t xml:space="preserve"> is to provide contextual information to help the receiving party better understand the submi</w:t>
        </w:r>
      </w:ins>
      <w:ins w:id="961" w:author="Stuart McLarnon (NESO)" w:date="2025-07-04T13:09:00Z" w16du:dateUtc="2025-07-04T12:09:00Z">
        <w:r w:rsidR="00DD161A">
          <w:rPr>
            <w:rFonts w:ascii="Poppins" w:hAnsi="Poppins" w:cs="Poppins"/>
            <w:bCs/>
            <w:color w:val="000000" w:themeColor="text1"/>
          </w:rPr>
          <w:t>tted PSM</w:t>
        </w:r>
      </w:ins>
      <w:ins w:id="962" w:author="Stuart McLarnon (NESO)" w:date="2025-07-04T13:09:00Z">
        <w:r w:rsidR="00DD161A" w:rsidRPr="00DD161A">
          <w:rPr>
            <w:rFonts w:ascii="Poppins" w:hAnsi="Poppins" w:cs="Poppins"/>
            <w:bCs/>
            <w:color w:val="000000" w:themeColor="text1"/>
          </w:rPr>
          <w:t xml:space="preserve"> and the assumptions made in developing it</w:t>
        </w:r>
      </w:ins>
      <w:ins w:id="963" w:author="Stuart McLarnon (NESO)" w:date="2025-07-04T13:09:00Z" w16du:dateUtc="2025-07-04T12:09:00Z">
        <w:r w:rsidR="00DD161A">
          <w:rPr>
            <w:rFonts w:ascii="Poppins" w:hAnsi="Poppins" w:cs="Poppins"/>
            <w:bCs/>
            <w:color w:val="000000" w:themeColor="text1"/>
          </w:rPr>
          <w:t xml:space="preserve">. </w:t>
        </w:r>
      </w:ins>
      <w:ins w:id="964" w:author="Stuart McLarnon (NESO)" w:date="2025-07-04T13:12:00Z" w16du:dateUtc="2025-07-04T12:12:00Z">
        <w:r w:rsidR="00810EBF">
          <w:rPr>
            <w:rFonts w:ascii="Poppins" w:hAnsi="Poppins" w:cs="Poppins"/>
            <w:bCs/>
            <w:color w:val="000000" w:themeColor="text1"/>
          </w:rPr>
          <w:t>A PSM Change Document’s purpose is to</w:t>
        </w:r>
        <w:r w:rsidR="009E0856">
          <w:rPr>
            <w:rFonts w:ascii="Poppins" w:hAnsi="Poppins" w:cs="Poppins"/>
            <w:bCs/>
            <w:color w:val="000000" w:themeColor="text1"/>
          </w:rPr>
          <w:t xml:space="preserve"> </w:t>
        </w:r>
      </w:ins>
      <w:ins w:id="965" w:author="Stuart McLarnon (NESO)" w:date="2025-07-04T13:13:00Z" w16du:dateUtc="2025-07-04T12:13:00Z">
        <w:r w:rsidR="00465BC2">
          <w:rPr>
            <w:rFonts w:ascii="Poppins" w:hAnsi="Poppins" w:cs="Poppins"/>
            <w:bCs/>
            <w:color w:val="000000" w:themeColor="text1"/>
          </w:rPr>
          <w:t>explain</w:t>
        </w:r>
      </w:ins>
      <w:ins w:id="966" w:author="Stuart McLarnon (NESO)" w:date="2025-07-04T13:12:00Z" w16du:dateUtc="2025-07-04T12:12:00Z">
        <w:r w:rsidR="009E0856" w:rsidRPr="009E0856">
          <w:rPr>
            <w:rFonts w:ascii="Poppins" w:hAnsi="Poppins" w:cs="Poppins"/>
            <w:bCs/>
            <w:color w:val="000000" w:themeColor="text1"/>
          </w:rPr>
          <w:t xml:space="preserve"> what has changed in the Solved PSMs relative to the </w:t>
        </w:r>
      </w:ins>
      <w:ins w:id="967" w:author="Stuart McLarnon (NESO)" w:date="2025-07-04T13:22:00Z" w16du:dateUtc="2025-07-04T12:22:00Z">
        <w:r w:rsidR="0049220F">
          <w:rPr>
            <w:rFonts w:ascii="Poppins" w:hAnsi="Poppins" w:cs="Poppins"/>
            <w:bCs/>
            <w:color w:val="000000" w:themeColor="text1"/>
          </w:rPr>
          <w:t>previously</w:t>
        </w:r>
      </w:ins>
      <w:ins w:id="968" w:author="Stuart McLarnon (NESO)" w:date="2025-07-04T13:12:00Z" w16du:dateUtc="2025-07-04T12:12:00Z">
        <w:r w:rsidR="009E0856" w:rsidRPr="009E0856">
          <w:rPr>
            <w:rFonts w:ascii="Poppins" w:hAnsi="Poppins" w:cs="Poppins"/>
            <w:bCs/>
            <w:color w:val="000000" w:themeColor="text1"/>
          </w:rPr>
          <w:t xml:space="preserve"> submitted Solved PSMs</w:t>
        </w:r>
      </w:ins>
      <w:ins w:id="969" w:author="Stuart McLarnon (NESO)" w:date="2025-07-04T13:13:00Z" w16du:dateUtc="2025-07-04T12:13:00Z">
        <w:r w:rsidR="00465BC2">
          <w:rPr>
            <w:rFonts w:ascii="Poppins" w:hAnsi="Poppins" w:cs="Poppins"/>
            <w:bCs/>
            <w:color w:val="000000" w:themeColor="text1"/>
          </w:rPr>
          <w:t xml:space="preserve">. </w:t>
        </w:r>
      </w:ins>
      <w:ins w:id="970" w:author="Stuart McLarnon (NESO)" w:date="2025-07-04T13:16:00Z" w16du:dateUtc="2025-07-04T12:16:00Z">
        <w:r w:rsidR="004143FB">
          <w:rPr>
            <w:rFonts w:ascii="Poppins" w:hAnsi="Poppins" w:cs="Poppins"/>
            <w:bCs/>
            <w:color w:val="000000" w:themeColor="text1"/>
          </w:rPr>
          <w:t xml:space="preserve">A PSDM is </w:t>
        </w:r>
        <w:r w:rsidR="00544531">
          <w:rPr>
            <w:rFonts w:ascii="Poppins" w:hAnsi="Poppins" w:cs="Poppins"/>
            <w:bCs/>
            <w:color w:val="000000" w:themeColor="text1"/>
          </w:rPr>
          <w:t xml:space="preserve">a model which explains changes to </w:t>
        </w:r>
      </w:ins>
      <w:ins w:id="971" w:author="Stuart McLarnon (NESO)" w:date="2025-07-04T13:17:00Z" w16du:dateUtc="2025-07-04T12:17:00Z">
        <w:r w:rsidR="00544531">
          <w:rPr>
            <w:rFonts w:ascii="Poppins" w:hAnsi="Poppins" w:cs="Poppins"/>
            <w:bCs/>
            <w:color w:val="000000" w:themeColor="text1"/>
          </w:rPr>
          <w:t xml:space="preserve">a PSM’s Structural Data such as </w:t>
        </w:r>
        <w:r w:rsidR="00392529">
          <w:rPr>
            <w:rFonts w:ascii="Poppins" w:hAnsi="Poppins" w:cs="Poppins"/>
            <w:bCs/>
            <w:color w:val="000000" w:themeColor="text1"/>
          </w:rPr>
          <w:t xml:space="preserve">altered connections or proposed </w:t>
        </w:r>
      </w:ins>
      <w:ins w:id="972" w:author="Stuart McLarnon (NESO)" w:date="2025-07-04T13:18:00Z" w16du:dateUtc="2025-07-04T12:18:00Z">
        <w:r w:rsidR="00D80E13">
          <w:rPr>
            <w:rFonts w:ascii="Poppins" w:hAnsi="Poppins" w:cs="Poppins"/>
            <w:bCs/>
            <w:color w:val="000000" w:themeColor="text1"/>
          </w:rPr>
          <w:t xml:space="preserve">alterations to the sending </w:t>
        </w:r>
      </w:ins>
      <w:ins w:id="973" w:author="Stuart McLarnon (NESO)" w:date="2025-07-04T13:21:00Z" w16du:dateUtc="2025-07-04T12:21:00Z">
        <w:r w:rsidR="00722149">
          <w:rPr>
            <w:rFonts w:ascii="Poppins" w:hAnsi="Poppins" w:cs="Poppins"/>
            <w:bCs/>
            <w:color w:val="000000" w:themeColor="text1"/>
          </w:rPr>
          <w:t>party’s</w:t>
        </w:r>
      </w:ins>
      <w:ins w:id="974" w:author="Stuart McLarnon (NESO)" w:date="2025-07-04T13:18:00Z" w16du:dateUtc="2025-07-04T12:18:00Z">
        <w:r w:rsidR="00D80E13">
          <w:rPr>
            <w:rFonts w:ascii="Poppins" w:hAnsi="Poppins" w:cs="Poppins"/>
            <w:bCs/>
            <w:color w:val="000000" w:themeColor="text1"/>
          </w:rPr>
          <w:t xml:space="preserve"> system.</w:t>
        </w:r>
      </w:ins>
    </w:p>
    <w:p w14:paraId="384E60B5" w14:textId="624EAA7F" w:rsidR="0065108A" w:rsidRDefault="00F54923" w:rsidP="00A742F5">
      <w:pPr>
        <w:rPr>
          <w:ins w:id="975" w:author="Stuart McLarnon (NESO)" w:date="2025-07-02T15:46:00Z" w16du:dateUtc="2025-07-02T14:46:00Z"/>
          <w:rFonts w:ascii="Poppins" w:hAnsi="Poppins" w:cs="Poppins"/>
          <w:b/>
          <w:bCs/>
          <w:color w:val="000000" w:themeColor="text1"/>
        </w:rPr>
      </w:pPr>
      <w:ins w:id="976" w:author="Stuart McLarnon (NESO)" w:date="2025-07-04T13:56:00Z" w16du:dateUtc="2025-07-04T12:56:00Z">
        <w:r>
          <w:rPr>
            <w:rFonts w:ascii="Poppins" w:hAnsi="Poppins" w:cs="Poppins"/>
            <w:b/>
            <w:bCs/>
            <w:color w:val="000000" w:themeColor="text1"/>
          </w:rPr>
          <w:t>New</w:t>
        </w:r>
      </w:ins>
      <w:ins w:id="977" w:author="Stuart McLarnon (NESO)" w:date="2025-07-04T13:57:00Z" w16du:dateUtc="2025-07-04T12:57:00Z">
        <w:r>
          <w:rPr>
            <w:rFonts w:ascii="Poppins" w:hAnsi="Poppins" w:cs="Poppins"/>
            <w:b/>
            <w:bCs/>
            <w:color w:val="000000" w:themeColor="text1"/>
          </w:rPr>
          <w:t xml:space="preserve"> Defined </w:t>
        </w:r>
        <w:r w:rsidR="0094557E">
          <w:rPr>
            <w:rFonts w:ascii="Poppins" w:hAnsi="Poppins" w:cs="Poppins"/>
            <w:b/>
            <w:bCs/>
            <w:color w:val="000000" w:themeColor="text1"/>
          </w:rPr>
          <w:t>T</w:t>
        </w:r>
        <w:r>
          <w:rPr>
            <w:rFonts w:ascii="Poppins" w:hAnsi="Poppins" w:cs="Poppins"/>
            <w:b/>
            <w:bCs/>
            <w:color w:val="000000" w:themeColor="text1"/>
          </w:rPr>
          <w:t>erms created from</w:t>
        </w:r>
        <w:r w:rsidR="0094557E">
          <w:rPr>
            <w:rFonts w:ascii="Poppins" w:hAnsi="Poppins" w:cs="Poppins"/>
            <w:b/>
            <w:bCs/>
            <w:color w:val="000000" w:themeColor="text1"/>
          </w:rPr>
          <w:t xml:space="preserve"> a Gap Analysis</w:t>
        </w:r>
      </w:ins>
    </w:p>
    <w:p w14:paraId="0324A221" w14:textId="7B20F952" w:rsidR="00D242F2" w:rsidRDefault="004322B1" w:rsidP="00A742F5">
      <w:pPr>
        <w:rPr>
          <w:ins w:id="978" w:author="Stuart McLarnon (NESO)" w:date="2025-07-04T13:58:00Z" w16du:dateUtc="2025-07-04T12:58:00Z"/>
          <w:rFonts w:ascii="Poppins" w:hAnsi="Poppins" w:cs="Poppins"/>
          <w:color w:val="000000" w:themeColor="text1"/>
        </w:rPr>
      </w:pPr>
      <w:ins w:id="979" w:author="Stuart McLarnon (NESO)" w:date="2025-07-04T13:34:00Z" w16du:dateUtc="2025-07-04T12:34:00Z">
        <w:r w:rsidRPr="004322B1">
          <w:rPr>
            <w:rFonts w:ascii="Poppins" w:hAnsi="Poppins" w:cs="Poppins"/>
            <w:color w:val="000000" w:themeColor="text1"/>
            <w:rPrChange w:id="980" w:author="Stuart McLarnon (NESO)" w:date="2025-07-04T13:34:00Z" w16du:dateUtc="2025-07-04T12:34:00Z">
              <w:rPr>
                <w:rFonts w:ascii="Poppins" w:hAnsi="Poppins" w:cs="Poppins"/>
                <w:b/>
                <w:bCs/>
                <w:color w:val="000000" w:themeColor="text1"/>
              </w:rPr>
            </w:rPrChange>
          </w:rPr>
          <w:t xml:space="preserve">Aggregated Energy Source, Energy Source, </w:t>
        </w:r>
        <w:r>
          <w:rPr>
            <w:rFonts w:ascii="Poppins" w:hAnsi="Poppins" w:cs="Poppins"/>
            <w:color w:val="000000" w:themeColor="text1"/>
          </w:rPr>
          <w:t xml:space="preserve">and </w:t>
        </w:r>
        <w:r w:rsidRPr="004322B1">
          <w:rPr>
            <w:rFonts w:ascii="Poppins" w:hAnsi="Poppins" w:cs="Poppins"/>
            <w:color w:val="000000" w:themeColor="text1"/>
            <w:rPrChange w:id="981" w:author="Stuart McLarnon (NESO)" w:date="2025-07-04T13:34:00Z" w16du:dateUtc="2025-07-04T12:34:00Z">
              <w:rPr>
                <w:rFonts w:ascii="Poppins" w:hAnsi="Poppins" w:cs="Poppins"/>
                <w:b/>
                <w:bCs/>
                <w:color w:val="000000" w:themeColor="text1"/>
              </w:rPr>
            </w:rPrChange>
          </w:rPr>
          <w:t>Energy Conversion Type</w:t>
        </w:r>
        <w:r>
          <w:rPr>
            <w:rFonts w:ascii="Poppins" w:hAnsi="Poppins" w:cs="Poppins"/>
            <w:color w:val="000000" w:themeColor="text1"/>
          </w:rPr>
          <w:t xml:space="preserve"> are all newly defined terms that </w:t>
        </w:r>
        <w:del w:id="982" w:author="Stuart McLarnon [NESO]" w:date="2025-07-09T15:44:00Z" w16du:dateUtc="2025-07-09T14:44:00Z">
          <w:r w:rsidDel="00D35E83">
            <w:rPr>
              <w:rFonts w:ascii="Poppins" w:hAnsi="Poppins" w:cs="Poppins"/>
              <w:color w:val="000000" w:themeColor="text1"/>
            </w:rPr>
            <w:delText>the</w:delText>
          </w:r>
          <w:r w:rsidR="005C0744" w:rsidDel="00D35E83">
            <w:rPr>
              <w:rFonts w:ascii="Poppins" w:hAnsi="Poppins" w:cs="Poppins"/>
              <w:color w:val="000000" w:themeColor="text1"/>
            </w:rPr>
            <w:delText xml:space="preserve"> </w:delText>
          </w:r>
        </w:del>
        <w:r w:rsidR="005C0744">
          <w:rPr>
            <w:rFonts w:ascii="Poppins" w:hAnsi="Poppins" w:cs="Poppins"/>
            <w:color w:val="000000" w:themeColor="text1"/>
          </w:rPr>
          <w:t>came from a</w:t>
        </w:r>
      </w:ins>
      <w:ins w:id="983" w:author="Stuart McLarnon (NESO)" w:date="2025-07-04T13:35:00Z" w16du:dateUtc="2025-07-04T12:35:00Z">
        <w:r w:rsidR="00730D3D">
          <w:rPr>
            <w:rFonts w:ascii="Poppins" w:hAnsi="Poppins" w:cs="Poppins"/>
            <w:color w:val="000000" w:themeColor="text1"/>
          </w:rPr>
          <w:t xml:space="preserve"> gap analysis </w:t>
        </w:r>
      </w:ins>
      <w:ins w:id="984" w:author="Stuart McLarnon (NESO)" w:date="2025-07-04T13:41:00Z" w16du:dateUtc="2025-07-04T12:41:00Z">
        <w:r w:rsidR="00140A26">
          <w:rPr>
            <w:rFonts w:ascii="Poppins" w:hAnsi="Poppins" w:cs="Poppins"/>
            <w:color w:val="000000" w:themeColor="text1"/>
          </w:rPr>
          <w:t xml:space="preserve">performed by </w:t>
        </w:r>
      </w:ins>
      <w:ins w:id="985" w:author="Stuart McLarnon [NESO]" w:date="2025-07-23T15:09:00Z" w16du:dateUtc="2025-07-23T14:09:00Z">
        <w:r w:rsidR="00974554" w:rsidRPr="00001BCC">
          <w:rPr>
            <w:rFonts w:ascii="Poppins" w:hAnsi="Poppins" w:cs="Poppins"/>
          </w:rPr>
          <w:t>Open Grid Systems</w:t>
        </w:r>
      </w:ins>
      <w:ins w:id="986" w:author="Stuart McLarnon (NESO)" w:date="2025-07-04T13:41:00Z" w16du:dateUtc="2025-07-04T12:41:00Z">
        <w:del w:id="987" w:author="Stuart McLarnon [NESO]" w:date="2025-07-23T15:09:00Z" w16du:dateUtc="2025-07-23T14:09:00Z">
          <w:r w:rsidR="00140A26" w:rsidDel="00974554">
            <w:rPr>
              <w:rFonts w:ascii="Poppins" w:hAnsi="Poppins" w:cs="Poppins"/>
              <w:color w:val="000000" w:themeColor="text1"/>
            </w:rPr>
            <w:delText>Pat Bro</w:delText>
          </w:r>
        </w:del>
      </w:ins>
      <w:ins w:id="988" w:author="Stuart McLarnon (NESO)" w:date="2025-07-04T13:42:00Z" w16du:dateUtc="2025-07-04T12:42:00Z">
        <w:del w:id="989" w:author="Stuart McLarnon [NESO]" w:date="2025-07-23T15:09:00Z" w16du:dateUtc="2025-07-23T14:09:00Z">
          <w:r w:rsidR="00140A26" w:rsidDel="00974554">
            <w:rPr>
              <w:rFonts w:ascii="Poppins" w:hAnsi="Poppins" w:cs="Poppins"/>
              <w:color w:val="000000" w:themeColor="text1"/>
            </w:rPr>
            <w:delText>wn and Chavdar Ivanov</w:delText>
          </w:r>
        </w:del>
        <w:r w:rsidR="00140A26">
          <w:rPr>
            <w:rFonts w:ascii="Poppins" w:hAnsi="Poppins" w:cs="Poppins"/>
            <w:color w:val="000000" w:themeColor="text1"/>
          </w:rPr>
          <w:t xml:space="preserve">. </w:t>
        </w:r>
      </w:ins>
      <w:ins w:id="990" w:author="Stuart McLarnon (NESO)" w:date="2025-07-04T13:40:00Z" w16du:dateUtc="2025-07-04T12:40:00Z">
        <w:r w:rsidR="00305BDB">
          <w:rPr>
            <w:rFonts w:ascii="Poppins" w:hAnsi="Poppins" w:cs="Poppins"/>
            <w:color w:val="000000" w:themeColor="text1"/>
          </w:rPr>
          <w:t xml:space="preserve">This analysis </w:t>
        </w:r>
        <w:r w:rsidR="00C20DD1">
          <w:rPr>
            <w:rFonts w:ascii="Poppins" w:hAnsi="Poppins" w:cs="Poppins"/>
            <w:color w:val="000000" w:themeColor="text1"/>
          </w:rPr>
          <w:t xml:space="preserve">aimed to </w:t>
        </w:r>
      </w:ins>
      <w:ins w:id="991" w:author="Stuart McLarnon (NESO)" w:date="2025-07-04T13:43:00Z" w16du:dateUtc="2025-07-04T12:43:00Z">
        <w:r w:rsidR="004F2087">
          <w:rPr>
            <w:rFonts w:ascii="Poppins" w:hAnsi="Poppins" w:cs="Poppins"/>
            <w:color w:val="000000" w:themeColor="text1"/>
          </w:rPr>
          <w:t>bridge</w:t>
        </w:r>
        <w:r w:rsidR="00CC7EB1">
          <w:rPr>
            <w:rFonts w:ascii="Poppins" w:hAnsi="Poppins" w:cs="Poppins"/>
            <w:color w:val="000000" w:themeColor="text1"/>
          </w:rPr>
          <w:t xml:space="preserve"> the gap between </w:t>
        </w:r>
        <w:r w:rsidR="004F2087">
          <w:rPr>
            <w:rFonts w:ascii="Poppins" w:hAnsi="Poppins" w:cs="Poppins"/>
            <w:color w:val="000000" w:themeColor="text1"/>
          </w:rPr>
          <w:t xml:space="preserve">what the subgroup had envisioned for the planning code’s new submissions and what </w:t>
        </w:r>
        <w:r w:rsidR="00C55450">
          <w:rPr>
            <w:rFonts w:ascii="Poppins" w:hAnsi="Poppins" w:cs="Poppins"/>
            <w:color w:val="000000" w:themeColor="text1"/>
          </w:rPr>
          <w:t>p</w:t>
        </w:r>
      </w:ins>
      <w:ins w:id="992" w:author="Stuart McLarnon (NESO)" w:date="2025-07-04T13:44:00Z" w16du:dateUtc="2025-07-04T12:44:00Z">
        <w:r w:rsidR="00C55450">
          <w:rPr>
            <w:rFonts w:ascii="Poppins" w:hAnsi="Poppins" w:cs="Poppins"/>
            <w:color w:val="000000" w:themeColor="text1"/>
          </w:rPr>
          <w:t>ower system software was capable of providing</w:t>
        </w:r>
      </w:ins>
      <w:ins w:id="993" w:author="Stuart McLarnon (NESO)" w:date="2025-07-04T13:52:00Z" w16du:dateUtc="2025-07-04T12:52:00Z">
        <w:r w:rsidR="00127535">
          <w:rPr>
            <w:rFonts w:ascii="Poppins" w:hAnsi="Poppins" w:cs="Poppins"/>
            <w:color w:val="000000" w:themeColor="text1"/>
          </w:rPr>
          <w:t>.</w:t>
        </w:r>
      </w:ins>
      <w:ins w:id="994" w:author="Stuart McLarnon (NESO)" w:date="2025-07-04T13:53:00Z" w16du:dateUtc="2025-07-04T12:53:00Z">
        <w:r w:rsidR="007E7486">
          <w:rPr>
            <w:rFonts w:ascii="Poppins" w:hAnsi="Poppins" w:cs="Poppins"/>
            <w:color w:val="000000" w:themeColor="text1"/>
          </w:rPr>
          <w:t xml:space="preserve"> The </w:t>
        </w:r>
        <w:r w:rsidR="00115DB3">
          <w:rPr>
            <w:rFonts w:ascii="Poppins" w:hAnsi="Poppins" w:cs="Poppins"/>
            <w:color w:val="000000" w:themeColor="text1"/>
          </w:rPr>
          <w:t xml:space="preserve">Subgroup and the analysis’s authors worked together to </w:t>
        </w:r>
      </w:ins>
      <w:ins w:id="995" w:author="Stuart McLarnon (NESO)" w:date="2025-07-04T13:54:00Z" w16du:dateUtc="2025-07-04T12:54:00Z">
        <w:r w:rsidR="006E612E">
          <w:rPr>
            <w:rFonts w:ascii="Poppins" w:hAnsi="Poppins" w:cs="Poppins"/>
            <w:color w:val="000000" w:themeColor="text1"/>
          </w:rPr>
          <w:t>define</w:t>
        </w:r>
      </w:ins>
      <w:ins w:id="996" w:author="Stuart McLarnon (NESO)" w:date="2025-07-04T13:56:00Z" w16du:dateUtc="2025-07-04T12:56:00Z">
        <w:r w:rsidR="00E61701">
          <w:rPr>
            <w:rFonts w:ascii="Poppins" w:hAnsi="Poppins" w:cs="Poppins"/>
            <w:color w:val="000000" w:themeColor="text1"/>
          </w:rPr>
          <w:t>, in PC.G.1,</w:t>
        </w:r>
      </w:ins>
      <w:ins w:id="997" w:author="Stuart McLarnon (NESO)" w:date="2025-07-04T13:54:00Z" w16du:dateUtc="2025-07-04T12:54:00Z">
        <w:r w:rsidR="006E612E">
          <w:rPr>
            <w:rFonts w:ascii="Poppins" w:hAnsi="Poppins" w:cs="Poppins"/>
            <w:color w:val="000000" w:themeColor="text1"/>
          </w:rPr>
          <w:t xml:space="preserve"> what characteristics are needed from each type o</w:t>
        </w:r>
        <w:r w:rsidR="003162C5">
          <w:rPr>
            <w:rFonts w:ascii="Poppins" w:hAnsi="Poppins" w:cs="Poppins"/>
            <w:color w:val="000000" w:themeColor="text1"/>
          </w:rPr>
          <w:t>f asset on the system</w:t>
        </w:r>
      </w:ins>
      <w:ins w:id="998" w:author="Stuart McLarnon (NESO)" w:date="2025-07-04T13:55:00Z" w16du:dateUtc="2025-07-04T12:55:00Z">
        <w:r w:rsidR="00300CB2">
          <w:rPr>
            <w:rFonts w:ascii="Poppins" w:hAnsi="Poppins" w:cs="Poppins"/>
            <w:color w:val="000000" w:themeColor="text1"/>
          </w:rPr>
          <w:t>.</w:t>
        </w:r>
      </w:ins>
    </w:p>
    <w:p w14:paraId="393164E1" w14:textId="1D523214" w:rsidR="008D1C63" w:rsidRDefault="008D1C63" w:rsidP="00A742F5">
      <w:pPr>
        <w:rPr>
          <w:ins w:id="999" w:author="Stuart McLarnon [NESO]" w:date="2025-07-18T12:38:00Z" w16du:dateUtc="2025-07-18T11:38:00Z"/>
          <w:rFonts w:ascii="Poppins" w:hAnsi="Poppins" w:cs="Poppins"/>
          <w:color w:val="000000" w:themeColor="text1"/>
        </w:rPr>
      </w:pPr>
      <w:ins w:id="1000" w:author="Stuart McLarnon (NESO)" w:date="2025-07-04T13:58:00Z" w16du:dateUtc="2025-07-04T12:58:00Z">
        <w:r>
          <w:rPr>
            <w:rFonts w:ascii="Poppins" w:hAnsi="Poppins" w:cs="Poppins"/>
            <w:color w:val="000000" w:themeColor="text1"/>
          </w:rPr>
          <w:t xml:space="preserve">PC.G.8 contains two tables which define </w:t>
        </w:r>
        <w:r w:rsidRPr="00A3612A">
          <w:rPr>
            <w:rFonts w:ascii="Poppins" w:hAnsi="Poppins" w:cs="Poppins"/>
            <w:color w:val="000000" w:themeColor="text1"/>
          </w:rPr>
          <w:t xml:space="preserve">Aggregated Energy Source, Energy Source, </w:t>
        </w:r>
        <w:r>
          <w:rPr>
            <w:rFonts w:ascii="Poppins" w:hAnsi="Poppins" w:cs="Poppins"/>
            <w:color w:val="000000" w:themeColor="text1"/>
          </w:rPr>
          <w:t xml:space="preserve">and </w:t>
        </w:r>
        <w:r w:rsidRPr="00A3612A">
          <w:rPr>
            <w:rFonts w:ascii="Poppins" w:hAnsi="Poppins" w:cs="Poppins"/>
            <w:color w:val="000000" w:themeColor="text1"/>
          </w:rPr>
          <w:t>Energy Conversion Type</w:t>
        </w:r>
        <w:r w:rsidR="00BB6ADF">
          <w:rPr>
            <w:rFonts w:ascii="Poppins" w:hAnsi="Poppins" w:cs="Poppins"/>
            <w:color w:val="000000" w:themeColor="text1"/>
          </w:rPr>
          <w:t>.</w:t>
        </w:r>
      </w:ins>
      <w:ins w:id="1001" w:author="Stuart McLarnon (NESO)" w:date="2025-07-04T13:59:00Z" w16du:dateUtc="2025-07-04T12:59:00Z">
        <w:r w:rsidR="00BD4C97">
          <w:rPr>
            <w:rFonts w:ascii="Poppins" w:hAnsi="Poppins" w:cs="Poppins"/>
            <w:color w:val="000000" w:themeColor="text1"/>
          </w:rPr>
          <w:t xml:space="preserve"> Energy Source is a list of all possible</w:t>
        </w:r>
        <w:r w:rsidR="00CE4557">
          <w:rPr>
            <w:rFonts w:ascii="Poppins" w:hAnsi="Poppins" w:cs="Poppins"/>
            <w:color w:val="000000" w:themeColor="text1"/>
          </w:rPr>
          <w:t xml:space="preserve"> fuel</w:t>
        </w:r>
      </w:ins>
      <w:ins w:id="1002" w:author="Stuart McLarnon (NESO)" w:date="2025-07-04T14:00:00Z" w16du:dateUtc="2025-07-04T13:00:00Z">
        <w:r w:rsidR="00CE4557">
          <w:rPr>
            <w:rFonts w:ascii="Poppins" w:hAnsi="Poppins" w:cs="Poppins"/>
            <w:color w:val="000000" w:themeColor="text1"/>
          </w:rPr>
          <w:t xml:space="preserve"> sources for </w:t>
        </w:r>
        <w:r w:rsidR="001A6C5E">
          <w:rPr>
            <w:rFonts w:ascii="Poppins" w:hAnsi="Poppins" w:cs="Poppins"/>
            <w:color w:val="000000" w:themeColor="text1"/>
          </w:rPr>
          <w:t>generation and storage assets on the system, Aggregated En</w:t>
        </w:r>
      </w:ins>
      <w:ins w:id="1003" w:author="Stuart McLarnon (NESO)" w:date="2025-07-04T14:01:00Z" w16du:dateUtc="2025-07-04T13:01:00Z">
        <w:r w:rsidR="00AA63D2">
          <w:rPr>
            <w:rFonts w:ascii="Poppins" w:hAnsi="Poppins" w:cs="Poppins"/>
            <w:color w:val="000000" w:themeColor="text1"/>
          </w:rPr>
          <w:t xml:space="preserve">ergy Source is a simplified </w:t>
        </w:r>
        <w:r w:rsidR="00FF396F">
          <w:rPr>
            <w:rFonts w:ascii="Poppins" w:hAnsi="Poppins" w:cs="Poppins"/>
            <w:color w:val="000000" w:themeColor="text1"/>
          </w:rPr>
          <w:t>version of this list</w:t>
        </w:r>
      </w:ins>
      <w:ins w:id="1004" w:author="Stuart McLarnon (NESO)" w:date="2025-07-04T14:02:00Z" w16du:dateUtc="2025-07-04T13:02:00Z">
        <w:r w:rsidR="00FF396F">
          <w:rPr>
            <w:rFonts w:ascii="Poppins" w:hAnsi="Poppins" w:cs="Poppins"/>
            <w:color w:val="000000" w:themeColor="text1"/>
          </w:rPr>
          <w:t xml:space="preserve"> for use when generators are being represented as equivalents</w:t>
        </w:r>
        <w:r w:rsidR="00D64697">
          <w:rPr>
            <w:rFonts w:ascii="Poppins" w:hAnsi="Poppins" w:cs="Poppins"/>
            <w:color w:val="000000" w:themeColor="text1"/>
          </w:rPr>
          <w:t>. Energy Conversion Technology is</w:t>
        </w:r>
      </w:ins>
      <w:ins w:id="1005" w:author="Stuart McLarnon (NESO)" w:date="2025-07-04T14:03:00Z" w16du:dateUtc="2025-07-04T13:03:00Z">
        <w:r w:rsidR="002E7A9F">
          <w:rPr>
            <w:rFonts w:ascii="Poppins" w:hAnsi="Poppins" w:cs="Poppins"/>
            <w:color w:val="000000" w:themeColor="text1"/>
          </w:rPr>
          <w:t xml:space="preserve"> a list which expresses all possible ways an Energy Source can </w:t>
        </w:r>
        <w:r w:rsidR="00285239">
          <w:rPr>
            <w:rFonts w:ascii="Poppins" w:hAnsi="Poppins" w:cs="Poppins"/>
            <w:color w:val="000000" w:themeColor="text1"/>
          </w:rPr>
          <w:t>convert i</w:t>
        </w:r>
      </w:ins>
      <w:ins w:id="1006" w:author="Stuart McLarnon (NESO)" w:date="2025-07-04T14:04:00Z" w16du:dateUtc="2025-07-04T13:04:00Z">
        <w:r w:rsidR="00285239">
          <w:rPr>
            <w:rFonts w:ascii="Poppins" w:hAnsi="Poppins" w:cs="Poppins"/>
            <w:color w:val="000000" w:themeColor="text1"/>
          </w:rPr>
          <w:t xml:space="preserve">ts energy into electricity on the </w:t>
        </w:r>
        <w:commentRangeStart w:id="1007"/>
        <w:r w:rsidR="00285239">
          <w:rPr>
            <w:rFonts w:ascii="Poppins" w:hAnsi="Poppins" w:cs="Poppins"/>
            <w:color w:val="000000" w:themeColor="text1"/>
          </w:rPr>
          <w:t>system</w:t>
        </w:r>
      </w:ins>
      <w:commentRangeEnd w:id="1007"/>
      <w:r w:rsidR="00BD3F01">
        <w:rPr>
          <w:rStyle w:val="CommentReference"/>
        </w:rPr>
        <w:commentReference w:id="1007"/>
      </w:r>
      <w:ins w:id="1008" w:author="Stuart McLarnon (NESO)" w:date="2025-07-04T14:04:00Z" w16du:dateUtc="2025-07-04T13:04:00Z">
        <w:r w:rsidR="00285239">
          <w:rPr>
            <w:rFonts w:ascii="Poppins" w:hAnsi="Poppins" w:cs="Poppins"/>
            <w:color w:val="000000" w:themeColor="text1"/>
          </w:rPr>
          <w:t>.</w:t>
        </w:r>
      </w:ins>
    </w:p>
    <w:p w14:paraId="3EE68147" w14:textId="77777777" w:rsidR="00B75F07" w:rsidRDefault="00B75F07" w:rsidP="00A742F5">
      <w:pPr>
        <w:rPr>
          <w:ins w:id="1009" w:author="Stuart McLarnon (NESO)" w:date="2025-07-04T14:22:00Z" w16du:dateUtc="2025-07-04T13:22:00Z"/>
          <w:rFonts w:ascii="Poppins" w:hAnsi="Poppins" w:cs="Poppins"/>
          <w:color w:val="000000" w:themeColor="text1"/>
        </w:rPr>
      </w:pPr>
    </w:p>
    <w:p w14:paraId="2093FCE4" w14:textId="093BDC05" w:rsidR="00B21EC4" w:rsidRDefault="002025D9" w:rsidP="00A742F5">
      <w:pPr>
        <w:rPr>
          <w:ins w:id="1010" w:author="Stuart McLarnon (NESO)" w:date="2025-07-04T14:22:00Z" w16du:dateUtc="2025-07-04T13:22:00Z"/>
          <w:rFonts w:ascii="Poppins" w:hAnsi="Poppins" w:cs="Poppins"/>
          <w:b/>
          <w:bCs/>
          <w:color w:val="000000" w:themeColor="text1"/>
        </w:rPr>
      </w:pPr>
      <w:ins w:id="1011" w:author="Stuart McLarnon (NESO)" w:date="2025-07-04T14:22:00Z" w16du:dateUtc="2025-07-04T13:22:00Z">
        <w:r>
          <w:rPr>
            <w:rFonts w:ascii="Poppins" w:hAnsi="Poppins" w:cs="Poppins"/>
            <w:b/>
            <w:bCs/>
            <w:color w:val="000000" w:themeColor="text1"/>
          </w:rPr>
          <w:t>Submissions</w:t>
        </w:r>
      </w:ins>
    </w:p>
    <w:p w14:paraId="070D46A9" w14:textId="0BEEF2B1" w:rsidR="002025D9" w:rsidRDefault="006603BC" w:rsidP="00A742F5">
      <w:pPr>
        <w:rPr>
          <w:ins w:id="1012" w:author="Stuart McLarnon (NESO)" w:date="2025-07-04T15:01:00Z" w16du:dateUtc="2025-07-04T14:01:00Z"/>
          <w:rFonts w:ascii="Poppins" w:hAnsi="Poppins" w:cs="Poppins"/>
          <w:color w:val="000000" w:themeColor="text1"/>
        </w:rPr>
      </w:pPr>
      <w:ins w:id="1013" w:author="Stuart McLarnon (NESO)" w:date="2025-07-04T15:00:00Z" w16du:dateUtc="2025-07-04T14:00:00Z">
        <w:r>
          <w:rPr>
            <w:rFonts w:ascii="Poppins" w:hAnsi="Poppins" w:cs="Poppins"/>
            <w:color w:val="000000" w:themeColor="text1"/>
          </w:rPr>
          <w:t xml:space="preserve">A table of submissions </w:t>
        </w:r>
        <w:r w:rsidR="00B745A2">
          <w:rPr>
            <w:rFonts w:ascii="Poppins" w:hAnsi="Poppins" w:cs="Poppins"/>
            <w:color w:val="000000" w:themeColor="text1"/>
          </w:rPr>
          <w:t>containing how new schedules, PSMs and PSM adjacent documents are submitted compared to the current plan</w:t>
        </w:r>
      </w:ins>
      <w:ins w:id="1014" w:author="Stuart McLarnon (NESO)" w:date="2025-07-04T15:01:00Z" w16du:dateUtc="2025-07-04T14:01:00Z">
        <w:r w:rsidR="00B745A2">
          <w:rPr>
            <w:rFonts w:ascii="Poppins" w:hAnsi="Poppins" w:cs="Poppins"/>
            <w:color w:val="000000" w:themeColor="text1"/>
          </w:rPr>
          <w:t xml:space="preserve">ning code can be seen </w:t>
        </w:r>
      </w:ins>
      <w:ins w:id="1015" w:author="Stuart McLarnon (NESO)" w:date="2025-07-04T15:19:00Z" w16du:dateUtc="2025-07-04T14:19:00Z">
        <w:r w:rsidR="00061615">
          <w:rPr>
            <w:rFonts w:ascii="Poppins" w:hAnsi="Poppins" w:cs="Poppins"/>
            <w:color w:val="000000" w:themeColor="text1"/>
          </w:rPr>
          <w:t>in Table 2</w:t>
        </w:r>
      </w:ins>
      <w:ins w:id="1016" w:author="Stuart McLarnon (NESO)" w:date="2025-07-04T15:01:00Z" w16du:dateUtc="2025-07-04T14:01:00Z">
        <w:r w:rsidR="00B745A2">
          <w:rPr>
            <w:rFonts w:ascii="Poppins" w:hAnsi="Poppins" w:cs="Poppins"/>
            <w:color w:val="000000" w:themeColor="text1"/>
          </w:rPr>
          <w:t>.</w:t>
        </w:r>
      </w:ins>
    </w:p>
    <w:p w14:paraId="06DC13AE" w14:textId="7DEA877F" w:rsidR="00554984" w:rsidRDefault="00554984">
      <w:pPr>
        <w:pStyle w:val="Caption"/>
        <w:keepNext/>
        <w:jc w:val="center"/>
        <w:rPr>
          <w:ins w:id="1017" w:author="Stuart McLarnon (NESO)" w:date="2025-07-04T15:18:00Z" w16du:dateUtc="2025-07-04T14:18:00Z"/>
        </w:rPr>
        <w:pPrChange w:id="1018" w:author="Stuart McLarnon (NESO)" w:date="2025-07-04T15:19:00Z" w16du:dateUtc="2025-07-04T14:19:00Z">
          <w:pPr/>
        </w:pPrChange>
      </w:pPr>
      <w:ins w:id="1019" w:author="Stuart McLarnon (NESO)" w:date="2025-07-04T15:18:00Z" w16du:dateUtc="2025-07-04T14:18:00Z">
        <w:r>
          <w:t xml:space="preserve">Table </w:t>
        </w:r>
      </w:ins>
      <w:ins w:id="1020" w:author="Stuart McLarnon (NESO)" w:date="2025-07-04T15:19:00Z" w16du:dateUtc="2025-07-04T14:19:00Z">
        <w:r w:rsidR="00061615">
          <w:t>2:</w:t>
        </w:r>
        <w:r w:rsidR="00382D13">
          <w:t xml:space="preserve"> GC0139 Submissions compared to cu</w:t>
        </w:r>
      </w:ins>
      <w:ins w:id="1021" w:author="Stuart McLarnon (NESO)" w:date="2025-07-04T15:20:00Z" w16du:dateUtc="2025-07-04T14:20:00Z">
        <w:r w:rsidR="00382D13">
          <w:t>rrent planning code</w:t>
        </w:r>
      </w:ins>
    </w:p>
    <w:tbl>
      <w:tblPr>
        <w:tblStyle w:val="GridTable3"/>
        <w:tblW w:w="0" w:type="auto"/>
        <w:tblLook w:val="04A0" w:firstRow="1" w:lastRow="0" w:firstColumn="1" w:lastColumn="0" w:noHBand="0" w:noVBand="1"/>
      </w:tblPr>
      <w:tblGrid>
        <w:gridCol w:w="1628"/>
        <w:gridCol w:w="2396"/>
        <w:gridCol w:w="1299"/>
        <w:gridCol w:w="660"/>
        <w:gridCol w:w="665"/>
        <w:gridCol w:w="737"/>
        <w:gridCol w:w="732"/>
        <w:gridCol w:w="1629"/>
      </w:tblGrid>
      <w:tr w:rsidR="004616B8" w14:paraId="4F56A1DF" w14:textId="77777777">
        <w:trPr>
          <w:cnfStyle w:val="100000000000" w:firstRow="1" w:lastRow="0" w:firstColumn="0" w:lastColumn="0" w:oddVBand="0" w:evenVBand="0" w:oddHBand="0" w:evenHBand="0" w:firstRowFirstColumn="0" w:firstRowLastColumn="0" w:lastRowFirstColumn="0" w:lastRowLastColumn="0"/>
          <w:trHeight w:val="261"/>
          <w:ins w:id="1022" w:author="Stuart McLarnon (NESO)" w:date="2025-07-04T15:01:00Z"/>
        </w:trPr>
        <w:tc>
          <w:tcPr>
            <w:cnfStyle w:val="001000000100" w:firstRow="0" w:lastRow="0" w:firstColumn="1" w:lastColumn="0" w:oddVBand="0" w:evenVBand="0" w:oddHBand="0" w:evenHBand="0" w:firstRowFirstColumn="1" w:firstRowLastColumn="0" w:lastRowFirstColumn="0" w:lastRowLastColumn="0"/>
            <w:tcW w:w="0" w:type="auto"/>
            <w:tcBorders>
              <w:bottom w:val="single" w:sz="12" w:space="0" w:color="auto"/>
              <w:right w:val="single" w:sz="12" w:space="0" w:color="auto"/>
            </w:tcBorders>
          </w:tcPr>
          <w:p w14:paraId="0555F954" w14:textId="77777777" w:rsidR="004616B8" w:rsidRDefault="004616B8">
            <w:pPr>
              <w:rPr>
                <w:ins w:id="1023" w:author="Stuart McLarnon (NESO)" w:date="2025-07-04T15:01:00Z" w16du:dateUtc="2025-07-04T14:01:00Z"/>
              </w:rPr>
            </w:pPr>
          </w:p>
        </w:tc>
        <w:tc>
          <w:tcPr>
            <w:tcW w:w="0" w:type="auto"/>
            <w:tcBorders>
              <w:left w:val="single" w:sz="12" w:space="0" w:color="auto"/>
              <w:bottom w:val="single" w:sz="12" w:space="0" w:color="auto"/>
              <w:right w:val="single" w:sz="12" w:space="0" w:color="auto"/>
            </w:tcBorders>
          </w:tcPr>
          <w:p w14:paraId="4E4AC8E2" w14:textId="77777777" w:rsidR="004616B8" w:rsidRDefault="004616B8">
            <w:pPr>
              <w:cnfStyle w:val="100000000000" w:firstRow="1" w:lastRow="0" w:firstColumn="0" w:lastColumn="0" w:oddVBand="0" w:evenVBand="0" w:oddHBand="0" w:evenHBand="0" w:firstRowFirstColumn="0" w:firstRowLastColumn="0" w:lastRowFirstColumn="0" w:lastRowLastColumn="0"/>
              <w:rPr>
                <w:ins w:id="1024" w:author="Stuart McLarnon (NESO)" w:date="2025-07-04T15:01:00Z" w16du:dateUtc="2025-07-04T14:01:00Z"/>
              </w:rPr>
            </w:pPr>
            <w:ins w:id="1025" w:author="Stuart McLarnon (NESO)" w:date="2025-07-04T15:01:00Z" w16du:dateUtc="2025-07-04T14:01:00Z">
              <w:r>
                <w:t>Baseline</w:t>
              </w:r>
            </w:ins>
          </w:p>
        </w:tc>
        <w:tc>
          <w:tcPr>
            <w:tcW w:w="0" w:type="auto"/>
            <w:gridSpan w:val="6"/>
            <w:tcBorders>
              <w:left w:val="single" w:sz="12" w:space="0" w:color="auto"/>
            </w:tcBorders>
          </w:tcPr>
          <w:p w14:paraId="260956E0" w14:textId="77777777" w:rsidR="004616B8" w:rsidRDefault="004616B8">
            <w:pPr>
              <w:jc w:val="center"/>
              <w:cnfStyle w:val="100000000000" w:firstRow="1" w:lastRow="0" w:firstColumn="0" w:lastColumn="0" w:oddVBand="0" w:evenVBand="0" w:oddHBand="0" w:evenHBand="0" w:firstRowFirstColumn="0" w:firstRowLastColumn="0" w:lastRowFirstColumn="0" w:lastRowLastColumn="0"/>
              <w:rPr>
                <w:ins w:id="1026" w:author="Stuart McLarnon (NESO)" w:date="2025-07-04T15:01:00Z" w16du:dateUtc="2025-07-04T14:01:00Z"/>
              </w:rPr>
            </w:pPr>
            <w:ins w:id="1027" w:author="Stuart McLarnon (NESO)" w:date="2025-07-04T15:01:00Z" w16du:dateUtc="2025-07-04T14:01:00Z">
              <w:r>
                <w:t>GC0139</w:t>
              </w:r>
            </w:ins>
          </w:p>
        </w:tc>
      </w:tr>
      <w:tr w:rsidR="00C51156" w14:paraId="6EADD95B" w14:textId="77777777">
        <w:trPr>
          <w:cnfStyle w:val="000000100000" w:firstRow="0" w:lastRow="0" w:firstColumn="0" w:lastColumn="0" w:oddVBand="0" w:evenVBand="0" w:oddHBand="1" w:evenHBand="0" w:firstRowFirstColumn="0" w:firstRowLastColumn="0" w:lastRowFirstColumn="0" w:lastRowLastColumn="0"/>
          <w:trHeight w:val="958"/>
          <w:ins w:id="1028" w:author="Stuart McLarnon (NESO)" w:date="2025-07-04T15:01:00Z"/>
        </w:trPr>
        <w:tc>
          <w:tcPr>
            <w:cnfStyle w:val="001000000000" w:firstRow="0" w:lastRow="0" w:firstColumn="1" w:lastColumn="0" w:oddVBand="0" w:evenVBand="0" w:oddHBand="0" w:evenHBand="0" w:firstRowFirstColumn="0" w:firstRowLastColumn="0" w:lastRowFirstColumn="0" w:lastRowLastColumn="0"/>
            <w:tcW w:w="0" w:type="auto"/>
            <w:tcBorders>
              <w:top w:val="single" w:sz="12" w:space="0" w:color="auto"/>
              <w:right w:val="single" w:sz="12" w:space="0" w:color="auto"/>
            </w:tcBorders>
          </w:tcPr>
          <w:p w14:paraId="498CC153" w14:textId="77777777" w:rsidR="004616B8" w:rsidRDefault="004616B8">
            <w:pPr>
              <w:rPr>
                <w:ins w:id="1029" w:author="Stuart McLarnon (NESO)" w:date="2025-07-04T15:01:00Z" w16du:dateUtc="2025-07-04T14:01:00Z"/>
              </w:rPr>
            </w:pPr>
            <w:ins w:id="1030" w:author="Stuart McLarnon (NESO)" w:date="2025-07-04T15:01:00Z" w16du:dateUtc="2025-07-04T14:01:00Z">
              <w:r>
                <w:t>Week 50/2 User submission</w:t>
              </w:r>
            </w:ins>
          </w:p>
        </w:tc>
        <w:tc>
          <w:tcPr>
            <w:tcW w:w="0" w:type="auto"/>
            <w:tcBorders>
              <w:top w:val="single" w:sz="12" w:space="0" w:color="auto"/>
              <w:left w:val="single" w:sz="12" w:space="0" w:color="auto"/>
              <w:right w:val="single" w:sz="12" w:space="0" w:color="auto"/>
            </w:tcBorders>
          </w:tcPr>
          <w:p w14:paraId="37E17AC6" w14:textId="77777777" w:rsidR="004616B8" w:rsidRPr="00EB0FA4" w:rsidRDefault="004616B8">
            <w:pPr>
              <w:jc w:val="center"/>
              <w:cnfStyle w:val="000000100000" w:firstRow="0" w:lastRow="0" w:firstColumn="0" w:lastColumn="0" w:oddVBand="0" w:evenVBand="0" w:oddHBand="1" w:evenHBand="0" w:firstRowFirstColumn="0" w:firstRowLastColumn="0" w:lastRowFirstColumn="0" w:lastRowLastColumn="0"/>
              <w:rPr>
                <w:ins w:id="1031" w:author="Stuart McLarnon (NESO)" w:date="2025-07-04T15:01:00Z" w16du:dateUtc="2025-07-04T14:01:00Z"/>
                <w:sz w:val="18"/>
                <w:szCs w:val="18"/>
                <w:u w:val="single"/>
              </w:rPr>
            </w:pPr>
            <w:ins w:id="1032" w:author="Stuart McLarnon (NESO)" w:date="2025-07-04T15:01:00Z" w16du:dateUtc="2025-07-04T14:01:00Z">
              <w:r w:rsidRPr="00EB0FA4">
                <w:rPr>
                  <w:sz w:val="18"/>
                  <w:szCs w:val="18"/>
                  <w:u w:val="single"/>
                </w:rPr>
                <w:t>DRC Schedules</w:t>
              </w:r>
            </w:ins>
          </w:p>
          <w:p w14:paraId="602FCDCD" w14:textId="77777777" w:rsidR="004616B8" w:rsidRPr="00EB0FA4" w:rsidRDefault="004616B8">
            <w:pPr>
              <w:cnfStyle w:val="000000100000" w:firstRow="0" w:lastRow="0" w:firstColumn="0" w:lastColumn="0" w:oddVBand="0" w:evenVBand="0" w:oddHBand="1" w:evenHBand="0" w:firstRowFirstColumn="0" w:firstRowLastColumn="0" w:lastRowFirstColumn="0" w:lastRowLastColumn="0"/>
              <w:rPr>
                <w:ins w:id="1033" w:author="Stuart McLarnon (NESO)" w:date="2025-07-04T15:01:00Z" w16du:dateUtc="2025-07-04T14:01:00Z"/>
                <w:sz w:val="18"/>
                <w:szCs w:val="18"/>
              </w:rPr>
            </w:pPr>
            <w:ins w:id="1034" w:author="Stuart McLarnon (NESO)" w:date="2025-07-04T15:01:00Z" w16du:dateUtc="2025-07-04T14:01:00Z">
              <w:r w:rsidRPr="00EB0FA4">
                <w:rPr>
                  <w:sz w:val="18"/>
                  <w:szCs w:val="18"/>
                </w:rPr>
                <w:t>Updates on 5A-B, 5D-F, and 13 Given in last year’s week 24/28</w:t>
              </w:r>
            </w:ins>
          </w:p>
        </w:tc>
        <w:tc>
          <w:tcPr>
            <w:tcW w:w="0" w:type="auto"/>
            <w:tcBorders>
              <w:top w:val="single" w:sz="12" w:space="0" w:color="auto"/>
              <w:left w:val="single" w:sz="12" w:space="0" w:color="auto"/>
            </w:tcBorders>
          </w:tcPr>
          <w:p w14:paraId="24F72371"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035" w:author="Stuart McLarnon (NESO)" w:date="2025-07-04T15:01:00Z" w16du:dateUtc="2025-07-04T14:01:00Z"/>
                <w:sz w:val="18"/>
                <w:szCs w:val="18"/>
                <w:u w:val="single"/>
              </w:rPr>
            </w:pPr>
            <w:ins w:id="1036" w:author="Stuart McLarnon (NESO)" w:date="2025-07-04T15:01:00Z" w16du:dateUtc="2025-07-04T14:01:00Z">
              <w:r w:rsidRPr="00703A0C">
                <w:rPr>
                  <w:sz w:val="18"/>
                  <w:szCs w:val="18"/>
                  <w:u w:val="single"/>
                </w:rPr>
                <w:t>Solved PSMs</w:t>
              </w:r>
            </w:ins>
          </w:p>
          <w:p w14:paraId="38176418" w14:textId="77777777" w:rsidR="004616B8" w:rsidRPr="00244902" w:rsidRDefault="004616B8" w:rsidP="004616B8">
            <w:pPr>
              <w:pStyle w:val="ListParagraph"/>
              <w:numPr>
                <w:ilvl w:val="0"/>
                <w:numId w:val="45"/>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037" w:author="Stuart McLarnon (NESO)" w:date="2025-07-04T15:01:00Z" w16du:dateUtc="2025-07-04T14:01:00Z"/>
                <w:sz w:val="18"/>
                <w:szCs w:val="18"/>
              </w:rPr>
            </w:pPr>
            <w:ins w:id="1038" w:author="Stuart McLarnon (NESO)" w:date="2025-07-04T15:01:00Z" w16du:dateUtc="2025-07-04T14:01:00Z">
              <w:r w:rsidRPr="00244902">
                <w:rPr>
                  <w:sz w:val="18"/>
                  <w:szCs w:val="18"/>
                </w:rPr>
                <w:t>Minimum demand</w:t>
              </w:r>
            </w:ins>
          </w:p>
          <w:p w14:paraId="7467AF7A" w14:textId="77777777" w:rsidR="004616B8" w:rsidRPr="00244902" w:rsidRDefault="004616B8" w:rsidP="004616B8">
            <w:pPr>
              <w:pStyle w:val="ListParagraph"/>
              <w:numPr>
                <w:ilvl w:val="0"/>
                <w:numId w:val="45"/>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039" w:author="Stuart McLarnon (NESO)" w:date="2025-07-04T15:01:00Z" w16du:dateUtc="2025-07-04T14:01:00Z"/>
                <w:sz w:val="18"/>
                <w:szCs w:val="18"/>
              </w:rPr>
            </w:pPr>
            <w:ins w:id="1040" w:author="Stuart McLarnon (NESO)" w:date="2025-07-04T15:01:00Z" w16du:dateUtc="2025-07-04T14:01:00Z">
              <w:r w:rsidRPr="00244902">
                <w:rPr>
                  <w:sz w:val="18"/>
                  <w:szCs w:val="18"/>
                </w:rPr>
                <w:t>Minimum daylight demand</w:t>
              </w:r>
            </w:ins>
          </w:p>
          <w:p w14:paraId="48C3D574" w14:textId="77777777" w:rsidR="004616B8"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41" w:author="Stuart McLarnon (NESO)" w:date="2025-07-04T15:01:00Z" w16du:dateUtc="2025-07-04T14:01:00Z"/>
              </w:rPr>
            </w:pPr>
            <w:ins w:id="1042" w:author="Stuart McLarnon (NESO)" w:date="2025-07-04T15:01:00Z" w16du:dateUtc="2025-07-04T14:01:00Z">
              <w:r w:rsidRPr="00244902">
                <w:rPr>
                  <w:sz w:val="18"/>
                  <w:szCs w:val="18"/>
                </w:rPr>
                <w:t>Minimum fault level</w:t>
              </w:r>
            </w:ins>
          </w:p>
        </w:tc>
        <w:tc>
          <w:tcPr>
            <w:tcW w:w="0" w:type="auto"/>
            <w:gridSpan w:val="2"/>
            <w:tcBorders>
              <w:top w:val="single" w:sz="12" w:space="0" w:color="auto"/>
            </w:tcBorders>
          </w:tcPr>
          <w:p w14:paraId="1BE09FFB"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043" w:author="Stuart McLarnon (NESO)" w:date="2025-07-04T15:01:00Z" w16du:dateUtc="2025-07-04T14:01:00Z"/>
                <w:sz w:val="18"/>
                <w:szCs w:val="18"/>
                <w:u w:val="single"/>
              </w:rPr>
            </w:pPr>
            <w:ins w:id="1044" w:author="Stuart McLarnon (NESO)" w:date="2025-07-04T15:01:00Z" w16du:dateUtc="2025-07-04T14:01:00Z">
              <w:r w:rsidRPr="00703A0C">
                <w:rPr>
                  <w:sz w:val="18"/>
                  <w:szCs w:val="18"/>
                  <w:u w:val="single"/>
                </w:rPr>
                <w:t>PSM</w:t>
              </w:r>
              <w:r>
                <w:rPr>
                  <w:sz w:val="18"/>
                  <w:szCs w:val="18"/>
                  <w:u w:val="single"/>
                </w:rPr>
                <w:t xml:space="preserve"> Documents</w:t>
              </w:r>
            </w:ins>
          </w:p>
          <w:p w14:paraId="136615AF" w14:textId="77777777" w:rsidR="004616B8" w:rsidRPr="002E6A7F" w:rsidRDefault="004616B8" w:rsidP="004616B8">
            <w:pPr>
              <w:pStyle w:val="ListParagraph"/>
              <w:numPr>
                <w:ilvl w:val="0"/>
                <w:numId w:val="46"/>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045" w:author="Stuart McLarnon (NESO)" w:date="2025-07-04T15:01:00Z" w16du:dateUtc="2025-07-04T14:01:00Z"/>
                <w:sz w:val="18"/>
                <w:szCs w:val="18"/>
              </w:rPr>
            </w:pPr>
            <w:ins w:id="1046" w:author="Stuart McLarnon (NESO)" w:date="2025-07-04T15:01:00Z" w16du:dateUtc="2025-07-04T14:01:00Z">
              <w:r>
                <w:rPr>
                  <w:sz w:val="18"/>
                  <w:szCs w:val="18"/>
                </w:rPr>
                <w:t>PSM Scenario document</w:t>
              </w:r>
            </w:ins>
          </w:p>
          <w:p w14:paraId="4E5AA893" w14:textId="77777777" w:rsidR="004616B8"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47" w:author="Stuart McLarnon (NESO)" w:date="2025-07-04T15:01:00Z" w16du:dateUtc="2025-07-04T14:01:00Z"/>
              </w:rPr>
            </w:pPr>
            <w:ins w:id="1048" w:author="Stuart McLarnon (NESO)" w:date="2025-07-04T15:01:00Z" w16du:dateUtc="2025-07-04T14:01:00Z">
              <w:r>
                <w:rPr>
                  <w:sz w:val="18"/>
                  <w:szCs w:val="18"/>
                </w:rPr>
                <w:t>PSM Change Document</w:t>
              </w:r>
            </w:ins>
          </w:p>
        </w:tc>
        <w:tc>
          <w:tcPr>
            <w:tcW w:w="0" w:type="auto"/>
            <w:gridSpan w:val="2"/>
            <w:tcBorders>
              <w:top w:val="single" w:sz="12" w:space="0" w:color="auto"/>
            </w:tcBorders>
          </w:tcPr>
          <w:p w14:paraId="0701EC9E"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049" w:author="Stuart McLarnon (NESO)" w:date="2025-07-04T15:01:00Z" w16du:dateUtc="2025-07-04T14:01:00Z"/>
                <w:sz w:val="18"/>
                <w:szCs w:val="18"/>
                <w:u w:val="single"/>
              </w:rPr>
            </w:pPr>
            <w:ins w:id="1050" w:author="Stuart McLarnon (NESO)" w:date="2025-07-04T15:01:00Z" w16du:dateUtc="2025-07-04T14:01:00Z">
              <w:r w:rsidRPr="00703A0C">
                <w:rPr>
                  <w:sz w:val="18"/>
                  <w:szCs w:val="18"/>
                  <w:u w:val="single"/>
                </w:rPr>
                <w:t>PS</w:t>
              </w:r>
              <w:r>
                <w:rPr>
                  <w:sz w:val="18"/>
                  <w:szCs w:val="18"/>
                  <w:u w:val="single"/>
                </w:rPr>
                <w:t>D</w:t>
              </w:r>
              <w:r w:rsidRPr="00703A0C">
                <w:rPr>
                  <w:sz w:val="18"/>
                  <w:szCs w:val="18"/>
                  <w:u w:val="single"/>
                </w:rPr>
                <w:t>M</w:t>
              </w:r>
            </w:ins>
          </w:p>
          <w:p w14:paraId="6FDF1B5F" w14:textId="77777777" w:rsidR="004616B8" w:rsidRDefault="004616B8" w:rsidP="004616B8">
            <w:pPr>
              <w:pStyle w:val="ListParagraph"/>
              <w:numPr>
                <w:ilvl w:val="0"/>
                <w:numId w:val="46"/>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051" w:author="Stuart McLarnon (NESO)" w:date="2025-07-04T15:01:00Z" w16du:dateUtc="2025-07-04T14:01:00Z"/>
                <w:sz w:val="18"/>
                <w:szCs w:val="18"/>
              </w:rPr>
            </w:pPr>
            <w:ins w:id="1052" w:author="Stuart McLarnon (NESO)" w:date="2025-07-04T15:01:00Z" w16du:dateUtc="2025-07-04T14:01:00Z">
              <w:r>
                <w:rPr>
                  <w:sz w:val="18"/>
                  <w:szCs w:val="18"/>
                </w:rPr>
                <w:t xml:space="preserve">Updated accepted </w:t>
              </w:r>
              <w:r w:rsidRPr="00EC4457">
                <w:rPr>
                  <w:b/>
                  <w:bCs/>
                  <w:sz w:val="18"/>
                  <w:szCs w:val="18"/>
                </w:rPr>
                <w:t>Generator</w:t>
              </w:r>
              <w:r>
                <w:rPr>
                  <w:sz w:val="18"/>
                  <w:szCs w:val="18"/>
                </w:rPr>
                <w:t xml:space="preserve"> List</w:t>
              </w:r>
            </w:ins>
          </w:p>
          <w:p w14:paraId="5D2A11A2" w14:textId="77777777" w:rsidR="004616B8"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53" w:author="Stuart McLarnon (NESO)" w:date="2025-07-04T15:01:00Z" w16du:dateUtc="2025-07-04T14:01:00Z"/>
              </w:rPr>
            </w:pPr>
            <w:ins w:id="1054" w:author="Stuart McLarnon (NESO)" w:date="2025-07-04T15:01:00Z" w16du:dateUtc="2025-07-04T14:01:00Z">
              <w:r>
                <w:rPr>
                  <w:sz w:val="18"/>
                  <w:szCs w:val="18"/>
                </w:rPr>
                <w:t xml:space="preserve">All Authorised </w:t>
              </w:r>
              <w:r w:rsidRPr="00EC4457">
                <w:rPr>
                  <w:b/>
                  <w:bCs/>
                  <w:sz w:val="18"/>
                  <w:szCs w:val="18"/>
                </w:rPr>
                <w:t>NETS</w:t>
              </w:r>
              <w:r>
                <w:rPr>
                  <w:sz w:val="18"/>
                  <w:szCs w:val="18"/>
                </w:rPr>
                <w:t xml:space="preserve"> updates</w:t>
              </w:r>
            </w:ins>
          </w:p>
        </w:tc>
        <w:tc>
          <w:tcPr>
            <w:tcW w:w="0" w:type="auto"/>
            <w:tcBorders>
              <w:top w:val="single" w:sz="12" w:space="0" w:color="auto"/>
            </w:tcBorders>
          </w:tcPr>
          <w:p w14:paraId="31F35316"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055" w:author="Stuart McLarnon (NESO)" w:date="2025-07-04T15:01:00Z" w16du:dateUtc="2025-07-04T14:01:00Z"/>
                <w:sz w:val="18"/>
                <w:szCs w:val="18"/>
                <w:u w:val="single"/>
              </w:rPr>
            </w:pPr>
            <w:ins w:id="1056" w:author="Stuart McLarnon (NESO)" w:date="2025-07-04T15:01:00Z" w16du:dateUtc="2025-07-04T14:01:00Z">
              <w:r>
                <w:rPr>
                  <w:sz w:val="18"/>
                  <w:szCs w:val="18"/>
                  <w:u w:val="single"/>
                </w:rPr>
                <w:t>DRC Schedules</w:t>
              </w:r>
            </w:ins>
          </w:p>
          <w:p w14:paraId="5EC747A9" w14:textId="77777777" w:rsidR="004616B8"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57" w:author="Stuart McLarnon (NESO)" w:date="2025-07-04T15:01:00Z" w16du:dateUtc="2025-07-04T14:01:00Z"/>
              </w:rPr>
            </w:pPr>
            <w:ins w:id="1058" w:author="Stuart McLarnon (NESO)" w:date="2025-07-04T15:01:00Z" w16du:dateUtc="2025-07-04T14:01:00Z">
              <w:r>
                <w:rPr>
                  <w:sz w:val="18"/>
                  <w:szCs w:val="18"/>
                </w:rPr>
                <w:t>21A-C, 22, 29A-B, and 30</w:t>
              </w:r>
            </w:ins>
          </w:p>
        </w:tc>
      </w:tr>
      <w:tr w:rsidR="004616B8" w14:paraId="09521B3D" w14:textId="77777777">
        <w:trPr>
          <w:trHeight w:val="1641"/>
          <w:ins w:id="1059" w:author="Stuart McLarnon (NESO)" w:date="2025-07-04T15:01:00Z"/>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auto"/>
            </w:tcBorders>
          </w:tcPr>
          <w:p w14:paraId="26F996A9" w14:textId="77777777" w:rsidR="004616B8" w:rsidRDefault="004616B8">
            <w:pPr>
              <w:rPr>
                <w:ins w:id="1060" w:author="Stuart McLarnon (NESO)" w:date="2025-07-04T15:01:00Z" w16du:dateUtc="2025-07-04T14:01:00Z"/>
              </w:rPr>
            </w:pPr>
            <w:ins w:id="1061" w:author="Stuart McLarnon (NESO)" w:date="2025-07-04T15:01:00Z" w16du:dateUtc="2025-07-04T14:01:00Z">
              <w:r>
                <w:t>Week 6/12 NESO submission</w:t>
              </w:r>
            </w:ins>
          </w:p>
        </w:tc>
        <w:tc>
          <w:tcPr>
            <w:tcW w:w="0" w:type="auto"/>
            <w:tcBorders>
              <w:left w:val="single" w:sz="12" w:space="0" w:color="auto"/>
              <w:right w:val="single" w:sz="12" w:space="0" w:color="auto"/>
            </w:tcBorders>
          </w:tcPr>
          <w:p w14:paraId="501585C5" w14:textId="77777777" w:rsidR="004616B8" w:rsidRPr="000C5B68"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062" w:author="Stuart McLarnon (NESO)" w:date="2025-07-04T15:01:00Z" w16du:dateUtc="2025-07-04T14:01:00Z"/>
                <w:b/>
                <w:bCs/>
                <w:sz w:val="18"/>
                <w:szCs w:val="18"/>
              </w:rPr>
            </w:pPr>
            <w:ins w:id="1063" w:author="Stuart McLarnon (NESO)" w:date="2025-07-04T15:01:00Z" w16du:dateUtc="2025-07-04T14:01:00Z">
              <w:r w:rsidRPr="000C5B68">
                <w:rPr>
                  <w:sz w:val="18"/>
                  <w:szCs w:val="18"/>
                </w:rPr>
                <w:t xml:space="preserve">Start and finish date for each </w:t>
              </w:r>
              <w:r w:rsidRPr="000C5B68">
                <w:rPr>
                  <w:b/>
                  <w:bCs/>
                  <w:sz w:val="18"/>
                  <w:szCs w:val="18"/>
                </w:rPr>
                <w:t xml:space="preserve">Access Group </w:t>
              </w:r>
              <w:r w:rsidRPr="000C5B68">
                <w:rPr>
                  <w:sz w:val="18"/>
                  <w:szCs w:val="18"/>
                </w:rPr>
                <w:t xml:space="preserve">and </w:t>
              </w:r>
              <w:r w:rsidRPr="000C5B68">
                <w:rPr>
                  <w:b/>
                  <w:bCs/>
                  <w:sz w:val="18"/>
                  <w:szCs w:val="18"/>
                </w:rPr>
                <w:t>Transmission Interface Circuit</w:t>
              </w:r>
            </w:ins>
          </w:p>
          <w:p w14:paraId="64B9AF21" w14:textId="77777777" w:rsidR="004616B8" w:rsidRPr="000C5B68"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064" w:author="Stuart McLarnon (NESO)" w:date="2025-07-04T15:01:00Z" w16du:dateUtc="2025-07-04T14:01:00Z"/>
                <w:b/>
                <w:bCs/>
                <w:sz w:val="18"/>
                <w:szCs w:val="18"/>
              </w:rPr>
            </w:pPr>
            <w:ins w:id="1065" w:author="Stuart McLarnon (NESO)" w:date="2025-07-04T15:01:00Z" w16du:dateUtc="2025-07-04T14:01:00Z">
              <w:r w:rsidRPr="000C5B68">
                <w:rPr>
                  <w:b/>
                  <w:bCs/>
                  <w:sz w:val="18"/>
                  <w:szCs w:val="18"/>
                </w:rPr>
                <w:t>Connection Points</w:t>
              </w:r>
              <w:r w:rsidRPr="000C5B68">
                <w:rPr>
                  <w:sz w:val="18"/>
                  <w:szCs w:val="18"/>
                </w:rPr>
                <w:t xml:space="preserve"> in each </w:t>
              </w:r>
              <w:r w:rsidRPr="000C5B68">
                <w:rPr>
                  <w:b/>
                  <w:bCs/>
                  <w:sz w:val="18"/>
                  <w:szCs w:val="18"/>
                </w:rPr>
                <w:t>Access Group</w:t>
              </w:r>
            </w:ins>
          </w:p>
        </w:tc>
        <w:tc>
          <w:tcPr>
            <w:tcW w:w="0" w:type="auto"/>
            <w:gridSpan w:val="2"/>
            <w:tcBorders>
              <w:left w:val="single" w:sz="12" w:space="0" w:color="auto"/>
            </w:tcBorders>
          </w:tcPr>
          <w:p w14:paraId="428079A7" w14:textId="77777777" w:rsidR="004616B8" w:rsidRPr="00703A0C" w:rsidRDefault="004616B8">
            <w:pPr>
              <w:jc w:val="center"/>
              <w:cnfStyle w:val="000000000000" w:firstRow="0" w:lastRow="0" w:firstColumn="0" w:lastColumn="0" w:oddVBand="0" w:evenVBand="0" w:oddHBand="0" w:evenHBand="0" w:firstRowFirstColumn="0" w:firstRowLastColumn="0" w:lastRowFirstColumn="0" w:lastRowLastColumn="0"/>
              <w:rPr>
                <w:ins w:id="1066" w:author="Stuart McLarnon (NESO)" w:date="2025-07-04T15:01:00Z" w16du:dateUtc="2025-07-04T14:01:00Z"/>
                <w:sz w:val="18"/>
                <w:szCs w:val="18"/>
                <w:u w:val="single"/>
              </w:rPr>
            </w:pPr>
            <w:ins w:id="1067" w:author="Stuart McLarnon (NESO)" w:date="2025-07-04T15:01:00Z" w16du:dateUtc="2025-07-04T14:01:00Z">
              <w:r w:rsidRPr="00703A0C">
                <w:rPr>
                  <w:sz w:val="18"/>
                  <w:szCs w:val="18"/>
                  <w:u w:val="single"/>
                </w:rPr>
                <w:t>Solved PSMs</w:t>
              </w:r>
            </w:ins>
          </w:p>
          <w:p w14:paraId="55C7CE63" w14:textId="77777777" w:rsidR="004616B8" w:rsidRPr="00244902" w:rsidRDefault="004616B8" w:rsidP="004616B8">
            <w:pPr>
              <w:pStyle w:val="ListParagraph"/>
              <w:numPr>
                <w:ilvl w:val="0"/>
                <w:numId w:val="45"/>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068" w:author="Stuart McLarnon (NESO)" w:date="2025-07-04T15:01:00Z" w16du:dateUtc="2025-07-04T14:01:00Z"/>
                <w:sz w:val="18"/>
                <w:szCs w:val="18"/>
              </w:rPr>
            </w:pPr>
            <w:ins w:id="1069" w:author="Stuart McLarnon (NESO)" w:date="2025-07-04T15:01:00Z" w16du:dateUtc="2025-07-04T14:01:00Z">
              <w:r w:rsidRPr="00244902">
                <w:rPr>
                  <w:sz w:val="18"/>
                  <w:szCs w:val="18"/>
                </w:rPr>
                <w:t>Minimum demand</w:t>
              </w:r>
            </w:ins>
          </w:p>
          <w:p w14:paraId="6D459A2F" w14:textId="77777777" w:rsidR="004616B8" w:rsidRDefault="004616B8" w:rsidP="004616B8">
            <w:pPr>
              <w:pStyle w:val="ListParagraph"/>
              <w:numPr>
                <w:ilvl w:val="0"/>
                <w:numId w:val="45"/>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070" w:author="Stuart McLarnon (NESO)" w:date="2025-07-04T15:01:00Z" w16du:dateUtc="2025-07-04T14:01:00Z"/>
                <w:sz w:val="18"/>
                <w:szCs w:val="18"/>
              </w:rPr>
            </w:pPr>
            <w:ins w:id="1071" w:author="Stuart McLarnon (NESO)" w:date="2025-07-04T15:01:00Z" w16du:dateUtc="2025-07-04T14:01:00Z">
              <w:r w:rsidRPr="00244902">
                <w:rPr>
                  <w:sz w:val="18"/>
                  <w:szCs w:val="18"/>
                </w:rPr>
                <w:t>Minimum daylight demand</w:t>
              </w:r>
            </w:ins>
          </w:p>
          <w:p w14:paraId="2238DE55" w14:textId="77777777" w:rsidR="004616B8" w:rsidRDefault="004616B8" w:rsidP="004616B8">
            <w:pPr>
              <w:pStyle w:val="ListParagraph"/>
              <w:numPr>
                <w:ilvl w:val="0"/>
                <w:numId w:val="45"/>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072" w:author="Stuart McLarnon (NESO)" w:date="2025-07-04T15:01:00Z" w16du:dateUtc="2025-07-04T14:01:00Z"/>
                <w:sz w:val="18"/>
                <w:szCs w:val="18"/>
              </w:rPr>
            </w:pPr>
            <w:ins w:id="1073" w:author="Stuart McLarnon (NESO)" w:date="2025-07-04T15:01:00Z" w16du:dateUtc="2025-07-04T14:01:00Z">
              <w:r>
                <w:rPr>
                  <w:sz w:val="18"/>
                  <w:szCs w:val="18"/>
                </w:rPr>
                <w:t>Low power transfer</w:t>
              </w:r>
            </w:ins>
          </w:p>
          <w:p w14:paraId="7AB63406" w14:textId="77777777" w:rsidR="004616B8" w:rsidRPr="00084F70"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074" w:author="Stuart McLarnon (NESO)" w:date="2025-07-04T15:01:00Z" w16du:dateUtc="2025-07-04T14:01:00Z"/>
                <w:sz w:val="18"/>
                <w:szCs w:val="18"/>
              </w:rPr>
            </w:pPr>
            <w:ins w:id="1075" w:author="Stuart McLarnon (NESO)" w:date="2025-07-04T15:01:00Z" w16du:dateUtc="2025-07-04T14:01:00Z">
              <w:r w:rsidRPr="00BA54E8">
                <w:rPr>
                  <w:sz w:val="18"/>
                  <w:szCs w:val="18"/>
                </w:rPr>
                <w:t>Minimum fault level</w:t>
              </w:r>
            </w:ins>
          </w:p>
        </w:tc>
        <w:tc>
          <w:tcPr>
            <w:tcW w:w="0" w:type="auto"/>
            <w:gridSpan w:val="2"/>
          </w:tcPr>
          <w:p w14:paraId="3AF6BF85" w14:textId="77777777" w:rsidR="004616B8" w:rsidRPr="00703A0C" w:rsidRDefault="004616B8">
            <w:pPr>
              <w:jc w:val="center"/>
              <w:cnfStyle w:val="000000000000" w:firstRow="0" w:lastRow="0" w:firstColumn="0" w:lastColumn="0" w:oddVBand="0" w:evenVBand="0" w:oddHBand="0" w:evenHBand="0" w:firstRowFirstColumn="0" w:firstRowLastColumn="0" w:lastRowFirstColumn="0" w:lastRowLastColumn="0"/>
              <w:rPr>
                <w:ins w:id="1076" w:author="Stuart McLarnon (NESO)" w:date="2025-07-04T15:01:00Z" w16du:dateUtc="2025-07-04T14:01:00Z"/>
                <w:sz w:val="18"/>
                <w:szCs w:val="18"/>
                <w:u w:val="single"/>
              </w:rPr>
            </w:pPr>
            <w:ins w:id="1077" w:author="Stuart McLarnon (NESO)" w:date="2025-07-04T15:01:00Z" w16du:dateUtc="2025-07-04T14:01:00Z">
              <w:r w:rsidRPr="00703A0C">
                <w:rPr>
                  <w:sz w:val="18"/>
                  <w:szCs w:val="18"/>
                  <w:u w:val="single"/>
                </w:rPr>
                <w:t>PSM</w:t>
              </w:r>
              <w:r>
                <w:rPr>
                  <w:sz w:val="18"/>
                  <w:szCs w:val="18"/>
                  <w:u w:val="single"/>
                </w:rPr>
                <w:t xml:space="preserve"> Documents</w:t>
              </w:r>
            </w:ins>
          </w:p>
          <w:p w14:paraId="271E162D" w14:textId="77777777" w:rsidR="004616B8" w:rsidRDefault="004616B8" w:rsidP="004616B8">
            <w:pPr>
              <w:pStyle w:val="ListParagraph"/>
              <w:numPr>
                <w:ilvl w:val="0"/>
                <w:numId w:val="46"/>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078" w:author="Stuart McLarnon (NESO)" w:date="2025-07-04T15:01:00Z" w16du:dateUtc="2025-07-04T14:01:00Z"/>
                <w:sz w:val="18"/>
                <w:szCs w:val="18"/>
              </w:rPr>
            </w:pPr>
            <w:ins w:id="1079" w:author="Stuart McLarnon (NESO)" w:date="2025-07-04T15:01:00Z" w16du:dateUtc="2025-07-04T14:01:00Z">
              <w:r>
                <w:rPr>
                  <w:sz w:val="18"/>
                  <w:szCs w:val="18"/>
                </w:rPr>
                <w:t>PSM Scenario document</w:t>
              </w:r>
            </w:ins>
          </w:p>
          <w:p w14:paraId="4845936A" w14:textId="77777777" w:rsidR="004616B8" w:rsidRPr="00084F70"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080" w:author="Stuart McLarnon (NESO)" w:date="2025-07-04T15:01:00Z" w16du:dateUtc="2025-07-04T14:01:00Z"/>
                <w:sz w:val="18"/>
                <w:szCs w:val="18"/>
              </w:rPr>
            </w:pPr>
            <w:ins w:id="1081" w:author="Stuart McLarnon (NESO)" w:date="2025-07-04T15:01:00Z" w16du:dateUtc="2025-07-04T14:01:00Z">
              <w:r w:rsidRPr="00DF04CC">
                <w:rPr>
                  <w:sz w:val="18"/>
                  <w:szCs w:val="18"/>
                </w:rPr>
                <w:t>PSM Change Document</w:t>
              </w:r>
            </w:ins>
          </w:p>
        </w:tc>
        <w:tc>
          <w:tcPr>
            <w:tcW w:w="0" w:type="auto"/>
            <w:gridSpan w:val="2"/>
          </w:tcPr>
          <w:p w14:paraId="303525E5" w14:textId="77777777" w:rsidR="004616B8" w:rsidRPr="00703A0C" w:rsidRDefault="004616B8">
            <w:pPr>
              <w:jc w:val="center"/>
              <w:cnfStyle w:val="000000000000" w:firstRow="0" w:lastRow="0" w:firstColumn="0" w:lastColumn="0" w:oddVBand="0" w:evenVBand="0" w:oddHBand="0" w:evenHBand="0" w:firstRowFirstColumn="0" w:firstRowLastColumn="0" w:lastRowFirstColumn="0" w:lastRowLastColumn="0"/>
              <w:rPr>
                <w:ins w:id="1082" w:author="Stuart McLarnon (NESO)" w:date="2025-07-04T15:01:00Z" w16du:dateUtc="2025-07-04T14:01:00Z"/>
                <w:sz w:val="18"/>
                <w:szCs w:val="18"/>
                <w:u w:val="single"/>
              </w:rPr>
            </w:pPr>
            <w:ins w:id="1083" w:author="Stuart McLarnon (NESO)" w:date="2025-07-04T15:01:00Z" w16du:dateUtc="2025-07-04T14:01:00Z">
              <w:r w:rsidRPr="00703A0C">
                <w:rPr>
                  <w:sz w:val="18"/>
                  <w:szCs w:val="18"/>
                  <w:u w:val="single"/>
                </w:rPr>
                <w:t>PS</w:t>
              </w:r>
              <w:r>
                <w:rPr>
                  <w:sz w:val="18"/>
                  <w:szCs w:val="18"/>
                  <w:u w:val="single"/>
                </w:rPr>
                <w:t>D</w:t>
              </w:r>
              <w:r w:rsidRPr="00703A0C">
                <w:rPr>
                  <w:sz w:val="18"/>
                  <w:szCs w:val="18"/>
                  <w:u w:val="single"/>
                </w:rPr>
                <w:t>M</w:t>
              </w:r>
            </w:ins>
          </w:p>
          <w:p w14:paraId="01FB9A9C" w14:textId="77777777" w:rsidR="004616B8" w:rsidRDefault="004616B8" w:rsidP="004616B8">
            <w:pPr>
              <w:pStyle w:val="ListParagraph"/>
              <w:numPr>
                <w:ilvl w:val="0"/>
                <w:numId w:val="46"/>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084" w:author="Stuart McLarnon (NESO)" w:date="2025-07-04T15:01:00Z" w16du:dateUtc="2025-07-04T14:01:00Z"/>
                <w:sz w:val="18"/>
                <w:szCs w:val="18"/>
              </w:rPr>
            </w:pPr>
            <w:ins w:id="1085" w:author="Stuart McLarnon (NESO)" w:date="2025-07-04T15:01:00Z" w16du:dateUtc="2025-07-04T14:01:00Z">
              <w:r>
                <w:rPr>
                  <w:sz w:val="18"/>
                  <w:szCs w:val="18"/>
                </w:rPr>
                <w:t xml:space="preserve">Updated accepted </w:t>
              </w:r>
              <w:r w:rsidRPr="00EC4457">
                <w:rPr>
                  <w:b/>
                  <w:bCs/>
                  <w:sz w:val="18"/>
                  <w:szCs w:val="18"/>
                </w:rPr>
                <w:t>Generator</w:t>
              </w:r>
              <w:r>
                <w:rPr>
                  <w:sz w:val="18"/>
                  <w:szCs w:val="18"/>
                </w:rPr>
                <w:t xml:space="preserve"> List</w:t>
              </w:r>
            </w:ins>
          </w:p>
          <w:p w14:paraId="2C671309" w14:textId="77777777" w:rsidR="004616B8" w:rsidRPr="00084F70"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086" w:author="Stuart McLarnon (NESO)" w:date="2025-07-04T15:01:00Z" w16du:dateUtc="2025-07-04T14:01:00Z"/>
                <w:sz w:val="18"/>
                <w:szCs w:val="18"/>
              </w:rPr>
            </w:pPr>
            <w:ins w:id="1087" w:author="Stuart McLarnon (NESO)" w:date="2025-07-04T15:01:00Z" w16du:dateUtc="2025-07-04T14:01:00Z">
              <w:r w:rsidRPr="00DF04CC">
                <w:rPr>
                  <w:sz w:val="18"/>
                  <w:szCs w:val="18"/>
                </w:rPr>
                <w:t xml:space="preserve">All Authorised </w:t>
              </w:r>
              <w:r w:rsidRPr="00DF04CC">
                <w:rPr>
                  <w:b/>
                  <w:bCs/>
                  <w:sz w:val="18"/>
                  <w:szCs w:val="18"/>
                </w:rPr>
                <w:t>NETS</w:t>
              </w:r>
              <w:r w:rsidRPr="00DF04CC">
                <w:rPr>
                  <w:sz w:val="18"/>
                  <w:szCs w:val="18"/>
                </w:rPr>
                <w:t xml:space="preserve"> updates</w:t>
              </w:r>
            </w:ins>
          </w:p>
        </w:tc>
      </w:tr>
      <w:tr w:rsidR="006539A9" w14:paraId="3B029D13" w14:textId="77777777">
        <w:trPr>
          <w:cnfStyle w:val="000000100000" w:firstRow="0" w:lastRow="0" w:firstColumn="0" w:lastColumn="0" w:oddVBand="0" w:evenVBand="0" w:oddHBand="1" w:evenHBand="0" w:firstRowFirstColumn="0" w:firstRowLastColumn="0" w:lastRowFirstColumn="0" w:lastRowLastColumn="0"/>
          <w:trHeight w:val="1103"/>
          <w:ins w:id="1088" w:author="Stuart McLarnon (NESO)" w:date="2025-07-04T15:01:00Z"/>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auto"/>
            </w:tcBorders>
          </w:tcPr>
          <w:p w14:paraId="2DEBAAE9" w14:textId="77777777" w:rsidR="004616B8" w:rsidRDefault="004616B8">
            <w:pPr>
              <w:rPr>
                <w:ins w:id="1089" w:author="Stuart McLarnon (NESO)" w:date="2025-07-04T15:01:00Z" w16du:dateUtc="2025-07-04T14:01:00Z"/>
              </w:rPr>
            </w:pPr>
            <w:ins w:id="1090" w:author="Stuart McLarnon (NESO)" w:date="2025-07-04T15:01:00Z" w16du:dateUtc="2025-07-04T14:01:00Z">
              <w:r>
                <w:t>Week 24/28 User submission</w:t>
              </w:r>
            </w:ins>
          </w:p>
        </w:tc>
        <w:tc>
          <w:tcPr>
            <w:tcW w:w="0" w:type="auto"/>
            <w:tcBorders>
              <w:left w:val="single" w:sz="12" w:space="0" w:color="auto"/>
              <w:right w:val="single" w:sz="12" w:space="0" w:color="auto"/>
            </w:tcBorders>
          </w:tcPr>
          <w:p w14:paraId="45086584" w14:textId="77777777" w:rsidR="004616B8" w:rsidRPr="000C5B68"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91" w:author="Stuart McLarnon (NESO)" w:date="2025-07-04T15:01:00Z" w16du:dateUtc="2025-07-04T14:01:00Z"/>
                <w:sz w:val="18"/>
                <w:szCs w:val="18"/>
              </w:rPr>
            </w:pPr>
            <w:ins w:id="1092" w:author="Stuart McLarnon (NESO)" w:date="2025-07-04T15:01:00Z" w16du:dateUtc="2025-07-04T14:01:00Z">
              <w:r w:rsidRPr="000C5B68">
                <w:rPr>
                  <w:b/>
                  <w:bCs/>
                  <w:sz w:val="18"/>
                  <w:szCs w:val="18"/>
                </w:rPr>
                <w:t>Standard Planning Data</w:t>
              </w:r>
              <w:r w:rsidRPr="000C5B68">
                <w:rPr>
                  <w:sz w:val="18"/>
                  <w:szCs w:val="18"/>
                </w:rPr>
                <w:t xml:space="preserve"> </w:t>
              </w:r>
            </w:ins>
          </w:p>
          <w:p w14:paraId="6E2B4D9F" w14:textId="77777777" w:rsidR="004616B8" w:rsidRPr="000C5B68"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93" w:author="Stuart McLarnon (NESO)" w:date="2025-07-04T15:01:00Z" w16du:dateUtc="2025-07-04T14:01:00Z"/>
                <w:sz w:val="18"/>
                <w:szCs w:val="18"/>
              </w:rPr>
            </w:pPr>
            <w:ins w:id="1094" w:author="Stuart McLarnon (NESO)" w:date="2025-07-04T15:01:00Z" w16du:dateUtc="2025-07-04T14:01:00Z">
              <w:r w:rsidRPr="000C5B68">
                <w:rPr>
                  <w:b/>
                  <w:bCs/>
                  <w:sz w:val="18"/>
                  <w:szCs w:val="18"/>
                </w:rPr>
                <w:t xml:space="preserve">Detailed Planning Data </w:t>
              </w:r>
              <w:r w:rsidRPr="000C5B68">
                <w:rPr>
                  <w:sz w:val="18"/>
                  <w:szCs w:val="18"/>
                </w:rPr>
                <w:t>part 1</w:t>
              </w:r>
            </w:ins>
          </w:p>
        </w:tc>
        <w:tc>
          <w:tcPr>
            <w:tcW w:w="0" w:type="auto"/>
            <w:tcBorders>
              <w:left w:val="single" w:sz="12" w:space="0" w:color="auto"/>
            </w:tcBorders>
          </w:tcPr>
          <w:p w14:paraId="0E4DB058"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095" w:author="Stuart McLarnon (NESO)" w:date="2025-07-04T15:01:00Z" w16du:dateUtc="2025-07-04T14:01:00Z"/>
                <w:sz w:val="18"/>
                <w:szCs w:val="18"/>
                <w:u w:val="single"/>
              </w:rPr>
            </w:pPr>
            <w:ins w:id="1096" w:author="Stuart McLarnon (NESO)" w:date="2025-07-04T15:01:00Z" w16du:dateUtc="2025-07-04T14:01:00Z">
              <w:r w:rsidRPr="00703A0C">
                <w:rPr>
                  <w:sz w:val="18"/>
                  <w:szCs w:val="18"/>
                  <w:u w:val="single"/>
                </w:rPr>
                <w:t>Solved PSMs</w:t>
              </w:r>
            </w:ins>
          </w:p>
          <w:p w14:paraId="5572E2E1" w14:textId="77777777" w:rsidR="004616B8" w:rsidRDefault="004616B8" w:rsidP="004616B8">
            <w:pPr>
              <w:pStyle w:val="ListParagraph"/>
              <w:numPr>
                <w:ilvl w:val="0"/>
                <w:numId w:val="45"/>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097" w:author="Stuart McLarnon (NESO)" w:date="2025-07-04T15:01:00Z" w16du:dateUtc="2025-07-04T14:01:00Z"/>
                <w:sz w:val="18"/>
                <w:szCs w:val="18"/>
              </w:rPr>
            </w:pPr>
            <w:ins w:id="1098" w:author="Stuart McLarnon (NESO)" w:date="2025-07-04T15:01:00Z" w16du:dateUtc="2025-07-04T14:01:00Z">
              <w:r>
                <w:rPr>
                  <w:sz w:val="18"/>
                  <w:szCs w:val="18"/>
                </w:rPr>
                <w:t>Peak demand</w:t>
              </w:r>
            </w:ins>
          </w:p>
          <w:p w14:paraId="3376B372" w14:textId="77777777" w:rsidR="004616B8" w:rsidRPr="00084F70"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099" w:author="Stuart McLarnon (NESO)" w:date="2025-07-04T15:01:00Z" w16du:dateUtc="2025-07-04T14:01:00Z"/>
                <w:sz w:val="18"/>
                <w:szCs w:val="18"/>
              </w:rPr>
            </w:pPr>
            <w:ins w:id="1100" w:author="Stuart McLarnon (NESO)" w:date="2025-07-04T15:01:00Z" w16du:dateUtc="2025-07-04T14:01:00Z">
              <w:r>
                <w:rPr>
                  <w:sz w:val="18"/>
                  <w:szCs w:val="18"/>
                </w:rPr>
                <w:t>Maximum</w:t>
              </w:r>
              <w:r w:rsidRPr="00D03F10">
                <w:rPr>
                  <w:sz w:val="18"/>
                  <w:szCs w:val="18"/>
                </w:rPr>
                <w:t xml:space="preserve"> fault level</w:t>
              </w:r>
            </w:ins>
          </w:p>
        </w:tc>
        <w:tc>
          <w:tcPr>
            <w:tcW w:w="0" w:type="auto"/>
            <w:gridSpan w:val="2"/>
          </w:tcPr>
          <w:p w14:paraId="6BCEF0DB"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101" w:author="Stuart McLarnon (NESO)" w:date="2025-07-04T15:01:00Z" w16du:dateUtc="2025-07-04T14:01:00Z"/>
                <w:sz w:val="18"/>
                <w:szCs w:val="18"/>
                <w:u w:val="single"/>
              </w:rPr>
            </w:pPr>
            <w:ins w:id="1102" w:author="Stuart McLarnon (NESO)" w:date="2025-07-04T15:01:00Z" w16du:dateUtc="2025-07-04T14:01:00Z">
              <w:r w:rsidRPr="00703A0C">
                <w:rPr>
                  <w:sz w:val="18"/>
                  <w:szCs w:val="18"/>
                  <w:u w:val="single"/>
                </w:rPr>
                <w:t>PSM</w:t>
              </w:r>
              <w:r>
                <w:rPr>
                  <w:sz w:val="18"/>
                  <w:szCs w:val="18"/>
                  <w:u w:val="single"/>
                </w:rPr>
                <w:t xml:space="preserve"> Documents</w:t>
              </w:r>
            </w:ins>
          </w:p>
          <w:p w14:paraId="7CFAF698" w14:textId="77777777" w:rsidR="004616B8" w:rsidRDefault="004616B8" w:rsidP="004616B8">
            <w:pPr>
              <w:pStyle w:val="ListParagraph"/>
              <w:numPr>
                <w:ilvl w:val="0"/>
                <w:numId w:val="46"/>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103" w:author="Stuart McLarnon (NESO)" w:date="2025-07-04T15:01:00Z" w16du:dateUtc="2025-07-04T14:01:00Z"/>
                <w:sz w:val="18"/>
                <w:szCs w:val="18"/>
              </w:rPr>
            </w:pPr>
            <w:ins w:id="1104" w:author="Stuart McLarnon (NESO)" w:date="2025-07-04T15:01:00Z" w16du:dateUtc="2025-07-04T14:01:00Z">
              <w:r>
                <w:rPr>
                  <w:sz w:val="18"/>
                  <w:szCs w:val="18"/>
                </w:rPr>
                <w:t>PSM Scenario document</w:t>
              </w:r>
            </w:ins>
          </w:p>
          <w:p w14:paraId="42D31AEE" w14:textId="77777777" w:rsidR="004616B8" w:rsidRPr="00084F70"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105" w:author="Stuart McLarnon (NESO)" w:date="2025-07-04T15:01:00Z" w16du:dateUtc="2025-07-04T14:01:00Z"/>
                <w:sz w:val="18"/>
                <w:szCs w:val="18"/>
              </w:rPr>
            </w:pPr>
            <w:ins w:id="1106" w:author="Stuart McLarnon (NESO)" w:date="2025-07-04T15:01:00Z" w16du:dateUtc="2025-07-04T14:01:00Z">
              <w:r w:rsidRPr="00724269">
                <w:rPr>
                  <w:sz w:val="18"/>
                  <w:szCs w:val="18"/>
                </w:rPr>
                <w:t>PSM Change Document</w:t>
              </w:r>
            </w:ins>
          </w:p>
        </w:tc>
        <w:tc>
          <w:tcPr>
            <w:tcW w:w="0" w:type="auto"/>
            <w:gridSpan w:val="2"/>
          </w:tcPr>
          <w:p w14:paraId="37BD0416"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107" w:author="Stuart McLarnon (NESO)" w:date="2025-07-04T15:01:00Z" w16du:dateUtc="2025-07-04T14:01:00Z"/>
                <w:sz w:val="18"/>
                <w:szCs w:val="18"/>
                <w:u w:val="single"/>
              </w:rPr>
            </w:pPr>
            <w:ins w:id="1108" w:author="Stuart McLarnon (NESO)" w:date="2025-07-04T15:01:00Z" w16du:dateUtc="2025-07-04T14:01:00Z">
              <w:r w:rsidRPr="00703A0C">
                <w:rPr>
                  <w:sz w:val="18"/>
                  <w:szCs w:val="18"/>
                  <w:u w:val="single"/>
                </w:rPr>
                <w:t>PS</w:t>
              </w:r>
              <w:r>
                <w:rPr>
                  <w:sz w:val="18"/>
                  <w:szCs w:val="18"/>
                  <w:u w:val="single"/>
                </w:rPr>
                <w:t>D</w:t>
              </w:r>
              <w:r w:rsidRPr="00703A0C">
                <w:rPr>
                  <w:sz w:val="18"/>
                  <w:szCs w:val="18"/>
                  <w:u w:val="single"/>
                </w:rPr>
                <w:t>M</w:t>
              </w:r>
            </w:ins>
          </w:p>
          <w:p w14:paraId="6952A1D9" w14:textId="77777777" w:rsidR="004616B8" w:rsidRDefault="004616B8" w:rsidP="004616B8">
            <w:pPr>
              <w:pStyle w:val="ListParagraph"/>
              <w:numPr>
                <w:ilvl w:val="0"/>
                <w:numId w:val="46"/>
              </w:numPr>
              <w:suppressAutoHyphens w:val="0"/>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ins w:id="1109" w:author="Stuart McLarnon (NESO)" w:date="2025-07-04T15:01:00Z" w16du:dateUtc="2025-07-04T14:01:00Z"/>
                <w:sz w:val="18"/>
                <w:szCs w:val="18"/>
              </w:rPr>
            </w:pPr>
            <w:ins w:id="1110" w:author="Stuart McLarnon (NESO)" w:date="2025-07-04T15:01:00Z" w16du:dateUtc="2025-07-04T14:01:00Z">
              <w:r>
                <w:rPr>
                  <w:sz w:val="18"/>
                  <w:szCs w:val="18"/>
                </w:rPr>
                <w:t xml:space="preserve">Updated accepted </w:t>
              </w:r>
              <w:r w:rsidRPr="00EC4457">
                <w:rPr>
                  <w:b/>
                  <w:bCs/>
                  <w:sz w:val="18"/>
                  <w:szCs w:val="18"/>
                </w:rPr>
                <w:t>Generator</w:t>
              </w:r>
              <w:r>
                <w:rPr>
                  <w:sz w:val="18"/>
                  <w:szCs w:val="18"/>
                </w:rPr>
                <w:t xml:space="preserve"> List</w:t>
              </w:r>
            </w:ins>
          </w:p>
          <w:p w14:paraId="2217E437" w14:textId="77777777" w:rsidR="004616B8" w:rsidRPr="00084F70"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111" w:author="Stuart McLarnon (NESO)" w:date="2025-07-04T15:01:00Z" w16du:dateUtc="2025-07-04T14:01:00Z"/>
                <w:sz w:val="18"/>
                <w:szCs w:val="18"/>
              </w:rPr>
            </w:pPr>
            <w:ins w:id="1112" w:author="Stuart McLarnon (NESO)" w:date="2025-07-04T15:01:00Z" w16du:dateUtc="2025-07-04T14:01:00Z">
              <w:r w:rsidRPr="00724269">
                <w:rPr>
                  <w:sz w:val="18"/>
                  <w:szCs w:val="18"/>
                </w:rPr>
                <w:t xml:space="preserve">All Authorised </w:t>
              </w:r>
              <w:r w:rsidRPr="00724269">
                <w:rPr>
                  <w:b/>
                  <w:bCs/>
                  <w:sz w:val="18"/>
                  <w:szCs w:val="18"/>
                </w:rPr>
                <w:t>NETS</w:t>
              </w:r>
              <w:r w:rsidRPr="00724269">
                <w:rPr>
                  <w:sz w:val="18"/>
                  <w:szCs w:val="18"/>
                </w:rPr>
                <w:t xml:space="preserve"> updates</w:t>
              </w:r>
            </w:ins>
          </w:p>
        </w:tc>
        <w:tc>
          <w:tcPr>
            <w:tcW w:w="0" w:type="auto"/>
          </w:tcPr>
          <w:p w14:paraId="099AD86B" w14:textId="77777777" w:rsidR="004616B8" w:rsidRPr="00703A0C" w:rsidRDefault="004616B8">
            <w:pPr>
              <w:jc w:val="center"/>
              <w:cnfStyle w:val="000000100000" w:firstRow="0" w:lastRow="0" w:firstColumn="0" w:lastColumn="0" w:oddVBand="0" w:evenVBand="0" w:oddHBand="1" w:evenHBand="0" w:firstRowFirstColumn="0" w:firstRowLastColumn="0" w:lastRowFirstColumn="0" w:lastRowLastColumn="0"/>
              <w:rPr>
                <w:ins w:id="1113" w:author="Stuart McLarnon (NESO)" w:date="2025-07-04T15:01:00Z" w16du:dateUtc="2025-07-04T14:01:00Z"/>
                <w:sz w:val="18"/>
                <w:szCs w:val="18"/>
                <w:u w:val="single"/>
              </w:rPr>
            </w:pPr>
            <w:ins w:id="1114" w:author="Stuart McLarnon (NESO)" w:date="2025-07-04T15:01:00Z" w16du:dateUtc="2025-07-04T14:01:00Z">
              <w:r>
                <w:rPr>
                  <w:sz w:val="18"/>
                  <w:szCs w:val="18"/>
                  <w:u w:val="single"/>
                </w:rPr>
                <w:t>DRC Schedules</w:t>
              </w:r>
            </w:ins>
          </w:p>
          <w:p w14:paraId="146D2A76" w14:textId="77777777" w:rsidR="004616B8" w:rsidRPr="00084F70" w:rsidRDefault="004616B8">
            <w:pPr>
              <w:spacing w:after="0" w:line="240" w:lineRule="auto"/>
              <w:cnfStyle w:val="000000100000" w:firstRow="0" w:lastRow="0" w:firstColumn="0" w:lastColumn="0" w:oddVBand="0" w:evenVBand="0" w:oddHBand="1" w:evenHBand="0" w:firstRowFirstColumn="0" w:firstRowLastColumn="0" w:lastRowFirstColumn="0" w:lastRowLastColumn="0"/>
              <w:rPr>
                <w:ins w:id="1115" w:author="Stuart McLarnon (NESO)" w:date="2025-07-04T15:01:00Z" w16du:dateUtc="2025-07-04T14:01:00Z"/>
                <w:sz w:val="18"/>
                <w:szCs w:val="18"/>
              </w:rPr>
            </w:pPr>
            <w:ins w:id="1116" w:author="Stuart McLarnon (NESO)" w:date="2025-07-04T15:01:00Z" w16du:dateUtc="2025-07-04T14:01:00Z">
              <w:r>
                <w:rPr>
                  <w:sz w:val="18"/>
                  <w:szCs w:val="18"/>
                </w:rPr>
                <w:t>23A-C, 24, 25A-C, 26A-B, 27, 28, 29A-B, and 30</w:t>
              </w:r>
            </w:ins>
          </w:p>
        </w:tc>
      </w:tr>
      <w:tr w:rsidR="004616B8" w14:paraId="35712F63" w14:textId="77777777">
        <w:trPr>
          <w:trHeight w:val="820"/>
          <w:ins w:id="1117" w:author="Stuart McLarnon (NESO)" w:date="2025-07-04T15:01:00Z"/>
        </w:trPr>
        <w:tc>
          <w:tcPr>
            <w:cnfStyle w:val="001000000000" w:firstRow="0" w:lastRow="0" w:firstColumn="1" w:lastColumn="0" w:oddVBand="0" w:evenVBand="0" w:oddHBand="0" w:evenHBand="0" w:firstRowFirstColumn="0" w:firstRowLastColumn="0" w:lastRowFirstColumn="0" w:lastRowLastColumn="0"/>
            <w:tcW w:w="0" w:type="auto"/>
            <w:tcBorders>
              <w:right w:val="single" w:sz="12" w:space="0" w:color="auto"/>
            </w:tcBorders>
          </w:tcPr>
          <w:p w14:paraId="6E50C22F" w14:textId="77777777" w:rsidR="004616B8" w:rsidRDefault="004616B8">
            <w:pPr>
              <w:rPr>
                <w:ins w:id="1118" w:author="Stuart McLarnon (NESO)" w:date="2025-07-04T15:01:00Z" w16du:dateUtc="2025-07-04T14:01:00Z"/>
              </w:rPr>
            </w:pPr>
            <w:ins w:id="1119" w:author="Stuart McLarnon (NESO)" w:date="2025-07-04T15:01:00Z" w16du:dateUtc="2025-07-04T14:01:00Z">
              <w:r>
                <w:t>Week 38/42 NESO submission</w:t>
              </w:r>
            </w:ins>
          </w:p>
        </w:tc>
        <w:tc>
          <w:tcPr>
            <w:tcW w:w="0" w:type="auto"/>
            <w:tcBorders>
              <w:left w:val="single" w:sz="12" w:space="0" w:color="auto"/>
              <w:right w:val="single" w:sz="12" w:space="0" w:color="auto"/>
            </w:tcBorders>
          </w:tcPr>
          <w:p w14:paraId="2B366E93" w14:textId="77777777" w:rsidR="004616B8" w:rsidRPr="000C5B68"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120" w:author="Stuart McLarnon (NESO)" w:date="2025-07-04T15:01:00Z" w16du:dateUtc="2025-07-04T14:01:00Z"/>
                <w:sz w:val="18"/>
                <w:szCs w:val="18"/>
              </w:rPr>
            </w:pPr>
            <w:ins w:id="1121" w:author="Stuart McLarnon (NESO)" w:date="2025-07-04T15:01:00Z" w16du:dateUtc="2025-07-04T14:01:00Z">
              <w:r w:rsidRPr="000C5B68">
                <w:rPr>
                  <w:b/>
                  <w:bCs/>
                  <w:sz w:val="18"/>
                  <w:szCs w:val="18"/>
                </w:rPr>
                <w:t xml:space="preserve">Network Data </w:t>
              </w:r>
              <w:r w:rsidRPr="000C5B68">
                <w:rPr>
                  <w:sz w:val="18"/>
                  <w:szCs w:val="18"/>
                </w:rPr>
                <w:t>(</w:t>
              </w:r>
              <w:r w:rsidRPr="000C5B68">
                <w:rPr>
                  <w:b/>
                  <w:bCs/>
                  <w:sz w:val="18"/>
                  <w:szCs w:val="18"/>
                </w:rPr>
                <w:t xml:space="preserve">Detailed Planning Data </w:t>
              </w:r>
              <w:r w:rsidRPr="000C5B68">
                <w:rPr>
                  <w:sz w:val="18"/>
                  <w:szCs w:val="18"/>
                </w:rPr>
                <w:t>part 2)</w:t>
              </w:r>
            </w:ins>
          </w:p>
        </w:tc>
        <w:tc>
          <w:tcPr>
            <w:tcW w:w="0" w:type="auto"/>
            <w:gridSpan w:val="2"/>
            <w:tcBorders>
              <w:left w:val="single" w:sz="12" w:space="0" w:color="auto"/>
            </w:tcBorders>
          </w:tcPr>
          <w:p w14:paraId="623CCDA6" w14:textId="77777777" w:rsidR="004616B8" w:rsidRPr="00703A0C" w:rsidRDefault="004616B8">
            <w:pPr>
              <w:jc w:val="center"/>
              <w:cnfStyle w:val="000000000000" w:firstRow="0" w:lastRow="0" w:firstColumn="0" w:lastColumn="0" w:oddVBand="0" w:evenVBand="0" w:oddHBand="0" w:evenHBand="0" w:firstRowFirstColumn="0" w:firstRowLastColumn="0" w:lastRowFirstColumn="0" w:lastRowLastColumn="0"/>
              <w:rPr>
                <w:ins w:id="1122" w:author="Stuart McLarnon (NESO)" w:date="2025-07-04T15:01:00Z" w16du:dateUtc="2025-07-04T14:01:00Z"/>
                <w:sz w:val="18"/>
                <w:szCs w:val="18"/>
                <w:u w:val="single"/>
              </w:rPr>
            </w:pPr>
            <w:ins w:id="1123" w:author="Stuart McLarnon (NESO)" w:date="2025-07-04T15:01:00Z" w16du:dateUtc="2025-07-04T14:01:00Z">
              <w:r w:rsidRPr="00703A0C">
                <w:rPr>
                  <w:sz w:val="18"/>
                  <w:szCs w:val="18"/>
                  <w:u w:val="single"/>
                </w:rPr>
                <w:t>Solved PSMs</w:t>
              </w:r>
            </w:ins>
          </w:p>
          <w:p w14:paraId="51AA47C0" w14:textId="77777777" w:rsidR="004616B8" w:rsidRDefault="004616B8" w:rsidP="004616B8">
            <w:pPr>
              <w:pStyle w:val="ListParagraph"/>
              <w:numPr>
                <w:ilvl w:val="0"/>
                <w:numId w:val="45"/>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124" w:author="Stuart McLarnon (NESO)" w:date="2025-07-04T15:01:00Z" w16du:dateUtc="2025-07-04T14:01:00Z"/>
                <w:sz w:val="18"/>
                <w:szCs w:val="18"/>
              </w:rPr>
            </w:pPr>
            <w:ins w:id="1125" w:author="Stuart McLarnon (NESO)" w:date="2025-07-04T15:01:00Z" w16du:dateUtc="2025-07-04T14:01:00Z">
              <w:r>
                <w:rPr>
                  <w:sz w:val="18"/>
                  <w:szCs w:val="18"/>
                </w:rPr>
                <w:t>Peak demand</w:t>
              </w:r>
            </w:ins>
          </w:p>
          <w:p w14:paraId="0C8F608D" w14:textId="77777777" w:rsidR="004616B8" w:rsidRDefault="004616B8" w:rsidP="004616B8">
            <w:pPr>
              <w:pStyle w:val="ListParagraph"/>
              <w:numPr>
                <w:ilvl w:val="0"/>
                <w:numId w:val="45"/>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126" w:author="Stuart McLarnon (NESO)" w:date="2025-07-04T15:01:00Z" w16du:dateUtc="2025-07-04T14:01:00Z"/>
                <w:sz w:val="18"/>
                <w:szCs w:val="18"/>
              </w:rPr>
            </w:pPr>
            <w:ins w:id="1127" w:author="Stuart McLarnon (NESO)" w:date="2025-07-04T15:01:00Z" w16du:dateUtc="2025-07-04T14:01:00Z">
              <w:r>
                <w:rPr>
                  <w:sz w:val="18"/>
                  <w:szCs w:val="18"/>
                </w:rPr>
                <w:t>High power transfer</w:t>
              </w:r>
            </w:ins>
          </w:p>
          <w:p w14:paraId="7377C5DB" w14:textId="77777777" w:rsidR="004616B8" w:rsidRPr="00084F70"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128" w:author="Stuart McLarnon (NESO)" w:date="2025-07-04T15:01:00Z" w16du:dateUtc="2025-07-04T14:01:00Z"/>
                <w:sz w:val="18"/>
                <w:szCs w:val="18"/>
              </w:rPr>
            </w:pPr>
            <w:ins w:id="1129" w:author="Stuart McLarnon (NESO)" w:date="2025-07-04T15:01:00Z" w16du:dateUtc="2025-07-04T14:01:00Z">
              <w:r w:rsidRPr="00DF04CC">
                <w:rPr>
                  <w:sz w:val="18"/>
                  <w:szCs w:val="18"/>
                </w:rPr>
                <w:t>Minimum fault level</w:t>
              </w:r>
            </w:ins>
          </w:p>
        </w:tc>
        <w:tc>
          <w:tcPr>
            <w:tcW w:w="0" w:type="auto"/>
            <w:gridSpan w:val="2"/>
          </w:tcPr>
          <w:p w14:paraId="54EE4B15" w14:textId="77777777" w:rsidR="004616B8" w:rsidRPr="00703A0C" w:rsidRDefault="004616B8">
            <w:pPr>
              <w:jc w:val="center"/>
              <w:cnfStyle w:val="000000000000" w:firstRow="0" w:lastRow="0" w:firstColumn="0" w:lastColumn="0" w:oddVBand="0" w:evenVBand="0" w:oddHBand="0" w:evenHBand="0" w:firstRowFirstColumn="0" w:firstRowLastColumn="0" w:lastRowFirstColumn="0" w:lastRowLastColumn="0"/>
              <w:rPr>
                <w:ins w:id="1130" w:author="Stuart McLarnon (NESO)" w:date="2025-07-04T15:01:00Z" w16du:dateUtc="2025-07-04T14:01:00Z"/>
                <w:sz w:val="18"/>
                <w:szCs w:val="18"/>
                <w:u w:val="single"/>
              </w:rPr>
            </w:pPr>
            <w:ins w:id="1131" w:author="Stuart McLarnon (NESO)" w:date="2025-07-04T15:01:00Z" w16du:dateUtc="2025-07-04T14:01:00Z">
              <w:r w:rsidRPr="00703A0C">
                <w:rPr>
                  <w:sz w:val="18"/>
                  <w:szCs w:val="18"/>
                  <w:u w:val="single"/>
                </w:rPr>
                <w:t>PSM</w:t>
              </w:r>
              <w:r>
                <w:rPr>
                  <w:sz w:val="18"/>
                  <w:szCs w:val="18"/>
                  <w:u w:val="single"/>
                </w:rPr>
                <w:t xml:space="preserve"> Documents</w:t>
              </w:r>
            </w:ins>
          </w:p>
          <w:p w14:paraId="54C34D74" w14:textId="77777777" w:rsidR="004616B8" w:rsidRDefault="004616B8" w:rsidP="004616B8">
            <w:pPr>
              <w:pStyle w:val="ListParagraph"/>
              <w:numPr>
                <w:ilvl w:val="0"/>
                <w:numId w:val="46"/>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132" w:author="Stuart McLarnon (NESO)" w:date="2025-07-04T15:01:00Z" w16du:dateUtc="2025-07-04T14:01:00Z"/>
                <w:sz w:val="18"/>
                <w:szCs w:val="18"/>
              </w:rPr>
            </w:pPr>
            <w:ins w:id="1133" w:author="Stuart McLarnon (NESO)" w:date="2025-07-04T15:01:00Z" w16du:dateUtc="2025-07-04T14:01:00Z">
              <w:r>
                <w:rPr>
                  <w:sz w:val="18"/>
                  <w:szCs w:val="18"/>
                </w:rPr>
                <w:t>PSM Scenario document</w:t>
              </w:r>
            </w:ins>
          </w:p>
          <w:p w14:paraId="637F3966" w14:textId="77777777" w:rsidR="004616B8" w:rsidRPr="00084F70"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134" w:author="Stuart McLarnon (NESO)" w:date="2025-07-04T15:01:00Z" w16du:dateUtc="2025-07-04T14:01:00Z"/>
                <w:sz w:val="18"/>
                <w:szCs w:val="18"/>
              </w:rPr>
            </w:pPr>
            <w:ins w:id="1135" w:author="Stuart McLarnon (NESO)" w:date="2025-07-04T15:01:00Z" w16du:dateUtc="2025-07-04T14:01:00Z">
              <w:r w:rsidRPr="00DF04CC">
                <w:rPr>
                  <w:sz w:val="18"/>
                  <w:szCs w:val="18"/>
                </w:rPr>
                <w:t>PSM Change Document</w:t>
              </w:r>
            </w:ins>
          </w:p>
        </w:tc>
        <w:tc>
          <w:tcPr>
            <w:tcW w:w="0" w:type="auto"/>
            <w:gridSpan w:val="2"/>
          </w:tcPr>
          <w:p w14:paraId="22C9EB3A" w14:textId="77777777" w:rsidR="004616B8" w:rsidRPr="00703A0C" w:rsidRDefault="004616B8">
            <w:pPr>
              <w:jc w:val="center"/>
              <w:cnfStyle w:val="000000000000" w:firstRow="0" w:lastRow="0" w:firstColumn="0" w:lastColumn="0" w:oddVBand="0" w:evenVBand="0" w:oddHBand="0" w:evenHBand="0" w:firstRowFirstColumn="0" w:firstRowLastColumn="0" w:lastRowFirstColumn="0" w:lastRowLastColumn="0"/>
              <w:rPr>
                <w:ins w:id="1136" w:author="Stuart McLarnon (NESO)" w:date="2025-07-04T15:01:00Z" w16du:dateUtc="2025-07-04T14:01:00Z"/>
                <w:sz w:val="18"/>
                <w:szCs w:val="18"/>
                <w:u w:val="single"/>
              </w:rPr>
            </w:pPr>
            <w:ins w:id="1137" w:author="Stuart McLarnon (NESO)" w:date="2025-07-04T15:01:00Z" w16du:dateUtc="2025-07-04T14:01:00Z">
              <w:r w:rsidRPr="00703A0C">
                <w:rPr>
                  <w:sz w:val="18"/>
                  <w:szCs w:val="18"/>
                  <w:u w:val="single"/>
                </w:rPr>
                <w:t>PS</w:t>
              </w:r>
              <w:r>
                <w:rPr>
                  <w:sz w:val="18"/>
                  <w:szCs w:val="18"/>
                  <w:u w:val="single"/>
                </w:rPr>
                <w:t>D</w:t>
              </w:r>
              <w:r w:rsidRPr="00703A0C">
                <w:rPr>
                  <w:sz w:val="18"/>
                  <w:szCs w:val="18"/>
                  <w:u w:val="single"/>
                </w:rPr>
                <w:t>M</w:t>
              </w:r>
            </w:ins>
          </w:p>
          <w:p w14:paraId="3751DC7F" w14:textId="77777777" w:rsidR="004616B8" w:rsidRDefault="004616B8" w:rsidP="004616B8">
            <w:pPr>
              <w:pStyle w:val="ListParagraph"/>
              <w:numPr>
                <w:ilvl w:val="0"/>
                <w:numId w:val="46"/>
              </w:numPr>
              <w:suppressAutoHyphens w:val="0"/>
              <w:spacing w:after="0" w:line="240" w:lineRule="auto"/>
              <w:ind w:left="0"/>
              <w:contextualSpacing/>
              <w:cnfStyle w:val="000000000000" w:firstRow="0" w:lastRow="0" w:firstColumn="0" w:lastColumn="0" w:oddVBand="0" w:evenVBand="0" w:oddHBand="0" w:evenHBand="0" w:firstRowFirstColumn="0" w:firstRowLastColumn="0" w:lastRowFirstColumn="0" w:lastRowLastColumn="0"/>
              <w:rPr>
                <w:ins w:id="1138" w:author="Stuart McLarnon (NESO)" w:date="2025-07-04T15:01:00Z" w16du:dateUtc="2025-07-04T14:01:00Z"/>
                <w:sz w:val="18"/>
                <w:szCs w:val="18"/>
              </w:rPr>
            </w:pPr>
            <w:ins w:id="1139" w:author="Stuart McLarnon (NESO)" w:date="2025-07-04T15:01:00Z" w16du:dateUtc="2025-07-04T14:01:00Z">
              <w:r>
                <w:rPr>
                  <w:sz w:val="18"/>
                  <w:szCs w:val="18"/>
                </w:rPr>
                <w:t xml:space="preserve">Updated accepted </w:t>
              </w:r>
              <w:r w:rsidRPr="00EC4457">
                <w:rPr>
                  <w:b/>
                  <w:bCs/>
                  <w:sz w:val="18"/>
                  <w:szCs w:val="18"/>
                </w:rPr>
                <w:t>Generator</w:t>
              </w:r>
              <w:r>
                <w:rPr>
                  <w:sz w:val="18"/>
                  <w:szCs w:val="18"/>
                </w:rPr>
                <w:t xml:space="preserve"> List</w:t>
              </w:r>
            </w:ins>
          </w:p>
          <w:p w14:paraId="5A84D877" w14:textId="77777777" w:rsidR="004616B8" w:rsidRPr="00084F70" w:rsidRDefault="004616B8">
            <w:pPr>
              <w:spacing w:after="0" w:line="240" w:lineRule="auto"/>
              <w:cnfStyle w:val="000000000000" w:firstRow="0" w:lastRow="0" w:firstColumn="0" w:lastColumn="0" w:oddVBand="0" w:evenVBand="0" w:oddHBand="0" w:evenHBand="0" w:firstRowFirstColumn="0" w:firstRowLastColumn="0" w:lastRowFirstColumn="0" w:lastRowLastColumn="0"/>
              <w:rPr>
                <w:ins w:id="1140" w:author="Stuart McLarnon (NESO)" w:date="2025-07-04T15:01:00Z" w16du:dateUtc="2025-07-04T14:01:00Z"/>
                <w:sz w:val="18"/>
                <w:szCs w:val="18"/>
              </w:rPr>
            </w:pPr>
            <w:ins w:id="1141" w:author="Stuart McLarnon (NESO)" w:date="2025-07-04T15:01:00Z" w16du:dateUtc="2025-07-04T14:01:00Z">
              <w:r w:rsidRPr="00DF04CC">
                <w:rPr>
                  <w:sz w:val="18"/>
                  <w:szCs w:val="18"/>
                </w:rPr>
                <w:t xml:space="preserve">All Authorised </w:t>
              </w:r>
              <w:r w:rsidRPr="00DF04CC">
                <w:rPr>
                  <w:b/>
                  <w:bCs/>
                  <w:sz w:val="18"/>
                  <w:szCs w:val="18"/>
                </w:rPr>
                <w:t>NETS</w:t>
              </w:r>
              <w:r w:rsidRPr="00DF04CC">
                <w:rPr>
                  <w:sz w:val="18"/>
                  <w:szCs w:val="18"/>
                </w:rPr>
                <w:t xml:space="preserve"> updates</w:t>
              </w:r>
            </w:ins>
          </w:p>
        </w:tc>
      </w:tr>
    </w:tbl>
    <w:p w14:paraId="64283543" w14:textId="5E98C072" w:rsidR="00B745A2" w:rsidRPr="002025D9" w:rsidRDefault="00FC4244" w:rsidP="00A742F5">
      <w:pPr>
        <w:rPr>
          <w:rFonts w:ascii="Poppins" w:hAnsi="Poppins" w:cs="Poppins"/>
          <w:color w:val="000000" w:themeColor="text1"/>
        </w:rPr>
      </w:pPr>
      <w:ins w:id="1142" w:author="Stuart McLarnon [NESO]" w:date="2025-07-08T15:34:00Z" w16du:dateUtc="2025-07-08T14:34:00Z">
        <w:r>
          <w:rPr>
            <w:rFonts w:ascii="Poppins" w:hAnsi="Poppins" w:cs="Poppins"/>
            <w:color w:val="000000" w:themeColor="text1"/>
          </w:rPr>
          <w:t>Both NESO a</w:t>
        </w:r>
      </w:ins>
      <w:ins w:id="1143" w:author="Stuart McLarnon [NESO]" w:date="2025-07-08T15:35:00Z" w16du:dateUtc="2025-07-08T14:35:00Z">
        <w:r>
          <w:rPr>
            <w:rFonts w:ascii="Poppins" w:hAnsi="Poppins" w:cs="Poppins"/>
            <w:color w:val="000000" w:themeColor="text1"/>
          </w:rPr>
          <w:t xml:space="preserve">nd the Network Operators can request </w:t>
        </w:r>
        <w:r w:rsidR="002458EE">
          <w:rPr>
            <w:rFonts w:ascii="Poppins" w:hAnsi="Poppins" w:cs="Poppins"/>
            <w:color w:val="000000" w:themeColor="text1"/>
          </w:rPr>
          <w:t xml:space="preserve">additional data from each other outside of the requirements in PC.9 and PC.10, so long as the requests are </w:t>
        </w:r>
        <w:r w:rsidR="00FF3E21">
          <w:rPr>
            <w:rFonts w:ascii="Poppins" w:hAnsi="Poppins" w:cs="Poppins"/>
            <w:color w:val="000000" w:themeColor="text1"/>
          </w:rPr>
          <w:t>reasonable.</w:t>
        </w:r>
      </w:ins>
    </w:p>
    <w:p w14:paraId="474EDF6D" w14:textId="77777777" w:rsidR="00C1635A" w:rsidRPr="00DE2E99" w:rsidRDefault="00C1635A" w:rsidP="00EC0832">
      <w:pPr>
        <w:pStyle w:val="CA3"/>
        <w:shd w:val="clear" w:color="auto" w:fill="3F0731"/>
        <w:rPr>
          <w:rFonts w:ascii="Poppins" w:hAnsi="Poppins" w:cs="Poppins"/>
        </w:rPr>
      </w:pPr>
      <w:bookmarkStart w:id="1144" w:name="_Toc203051335"/>
      <w:r w:rsidRPr="00DE2E99">
        <w:rPr>
          <w:rFonts w:ascii="Poppins" w:hAnsi="Poppins" w:cs="Poppins"/>
        </w:rPr>
        <w:t>Workgroup considerations</w:t>
      </w:r>
      <w:bookmarkEnd w:id="1144"/>
    </w:p>
    <w:p w14:paraId="6B0ED532" w14:textId="7AC87E41" w:rsidR="00A11A37" w:rsidRPr="00A11A37" w:rsidRDefault="00A11A37" w:rsidP="00A11A37">
      <w:pPr>
        <w:spacing w:line="240" w:lineRule="auto"/>
        <w:jc w:val="both"/>
        <w:rPr>
          <w:rFonts w:ascii="Poppins" w:hAnsi="Poppins" w:cs="Poppins"/>
        </w:rPr>
      </w:pPr>
      <w:r w:rsidRPr="00A11A37">
        <w:rPr>
          <w:rFonts w:ascii="Poppins" w:hAnsi="Poppins" w:cs="Poppins"/>
        </w:rPr>
        <w:t xml:space="preserve">The Workgroup convened </w:t>
      </w:r>
      <w:r w:rsidRPr="000152CB">
        <w:rPr>
          <w:rFonts w:ascii="Poppins" w:hAnsi="Poppins" w:cs="Poppins"/>
          <w:highlight w:val="yellow"/>
        </w:rPr>
        <w:t>2</w:t>
      </w:r>
      <w:ins w:id="1145" w:author="Stuart McLarnon [NESO]" w:date="2025-07-10T14:49:00Z" w16du:dateUtc="2025-07-10T13:49:00Z">
        <w:r w:rsidR="00FF0A05">
          <w:rPr>
            <w:rFonts w:ascii="Poppins" w:hAnsi="Poppins" w:cs="Poppins"/>
            <w:highlight w:val="yellow"/>
          </w:rPr>
          <w:t>5</w:t>
        </w:r>
      </w:ins>
      <w:del w:id="1146" w:author="Stuart McLarnon [NESO]" w:date="2025-07-09T15:12:00Z" w16du:dateUtc="2025-07-09T14:12:00Z">
        <w:r w:rsidRPr="000152CB" w:rsidDel="00387F2F">
          <w:rPr>
            <w:rFonts w:ascii="Poppins" w:hAnsi="Poppins" w:cs="Poppins"/>
            <w:highlight w:val="yellow"/>
          </w:rPr>
          <w:delText>2</w:delText>
        </w:r>
      </w:del>
      <w:r w:rsidRPr="00A11A37">
        <w:rPr>
          <w:rFonts w:ascii="Poppins" w:hAnsi="Poppins" w:cs="Poppins"/>
        </w:rPr>
        <w:t xml:space="preserve"> times to discuss the perceived issue, detail the scope of the proposed defect, devise potential solutions and assess the proposal in terms of the Applicable Code Objectives. </w:t>
      </w:r>
    </w:p>
    <w:p w14:paraId="3315C4FE" w14:textId="14114E08" w:rsidR="00A11A37" w:rsidRPr="00A11A37" w:rsidRDefault="00A11A37" w:rsidP="00A11A37">
      <w:pPr>
        <w:spacing w:line="240" w:lineRule="auto"/>
        <w:jc w:val="both"/>
        <w:rPr>
          <w:rFonts w:ascii="Poppins" w:hAnsi="Poppins" w:cs="Poppins"/>
        </w:rPr>
      </w:pPr>
      <w:r w:rsidRPr="00A11A37">
        <w:rPr>
          <w:rFonts w:ascii="Poppins" w:hAnsi="Poppins" w:cs="Poppins"/>
        </w:rPr>
        <w:t>Due to the complexity of the legal text</w:t>
      </w:r>
      <w:ins w:id="1147" w:author="Stuart McLarnon (NESO)" w:date="2025-06-16T14:56:00Z" w16du:dateUtc="2025-06-16T13:56:00Z">
        <w:r w:rsidR="001734AD">
          <w:rPr>
            <w:rFonts w:ascii="Poppins" w:hAnsi="Poppins" w:cs="Poppins"/>
          </w:rPr>
          <w:t>,</w:t>
        </w:r>
      </w:ins>
      <w:r w:rsidRPr="00A11A37">
        <w:rPr>
          <w:rFonts w:ascii="Poppins" w:hAnsi="Poppins" w:cs="Poppins"/>
        </w:rPr>
        <w:t xml:space="preserve"> a subgroup was created to develop the changes to the Planning Code</w:t>
      </w:r>
      <w:ins w:id="1148" w:author="Stuart McLarnon [NESO]" w:date="2025-07-08T15:37:00Z" w16du:dateUtc="2025-07-08T14:37:00Z">
        <w:r w:rsidR="00FE1F36">
          <w:rPr>
            <w:rFonts w:ascii="Poppins" w:hAnsi="Poppins" w:cs="Poppins"/>
          </w:rPr>
          <w:t>,</w:t>
        </w:r>
      </w:ins>
      <w:r w:rsidRPr="00A11A37">
        <w:rPr>
          <w:rFonts w:ascii="Poppins" w:hAnsi="Poppins" w:cs="Poppins"/>
        </w:rPr>
        <w:t xml:space="preserve"> </w:t>
      </w:r>
      <w:del w:id="1149" w:author="Stuart McLarnon [NESO]" w:date="2025-07-08T15:37:00Z" w16du:dateUtc="2025-07-08T14:37:00Z">
        <w:r w:rsidRPr="00A11A37" w:rsidDel="006D14CE">
          <w:rPr>
            <w:rFonts w:ascii="Poppins" w:hAnsi="Poppins" w:cs="Poppins"/>
          </w:rPr>
          <w:delText xml:space="preserve">and </w:delText>
        </w:r>
      </w:del>
      <w:r w:rsidRPr="00A11A37">
        <w:rPr>
          <w:rFonts w:ascii="Poppins" w:hAnsi="Poppins" w:cs="Poppins"/>
        </w:rPr>
        <w:t>Glossary</w:t>
      </w:r>
      <w:ins w:id="1150" w:author="Stuart McLarnon [NESO]" w:date="2025-07-08T15:37:00Z" w16du:dateUtc="2025-07-08T14:37:00Z">
        <w:r w:rsidR="00FE1F36">
          <w:rPr>
            <w:rFonts w:ascii="Poppins" w:hAnsi="Poppins" w:cs="Poppins"/>
          </w:rPr>
          <w:t xml:space="preserve"> and</w:t>
        </w:r>
      </w:ins>
      <w:ins w:id="1151" w:author="Paul Thomson (NESO)" w:date="2025-06-25T14:44:00Z" w16du:dateUtc="2025-06-25T13:44:00Z">
        <w:del w:id="1152" w:author="Stuart McLarnon [NESO]" w:date="2025-07-08T15:37:00Z" w16du:dateUtc="2025-07-08T14:37:00Z">
          <w:r w:rsidR="000D244D" w:rsidDel="00FE1F36">
            <w:rPr>
              <w:rFonts w:ascii="Poppins" w:hAnsi="Poppins" w:cs="Poppins"/>
            </w:rPr>
            <w:delText>,</w:delText>
          </w:r>
        </w:del>
      </w:ins>
      <w:del w:id="1153" w:author="Paul Thomson (NESO)" w:date="2025-06-25T14:44:00Z" w16du:dateUtc="2025-06-25T13:44:00Z">
        <w:r w:rsidRPr="00A11A37" w:rsidDel="000D244D">
          <w:rPr>
            <w:rFonts w:ascii="Poppins" w:hAnsi="Poppins" w:cs="Poppins"/>
          </w:rPr>
          <w:delText xml:space="preserve"> and</w:delText>
        </w:r>
      </w:del>
      <w:r w:rsidRPr="00A11A37">
        <w:rPr>
          <w:rFonts w:ascii="Poppins" w:hAnsi="Poppins" w:cs="Poppins"/>
        </w:rPr>
        <w:t xml:space="preserve"> Definitions</w:t>
      </w:r>
      <w:ins w:id="1154" w:author="Stuart McLarnon [NESO]" w:date="2025-07-08T15:37:00Z" w16du:dateUtc="2025-07-08T14:37:00Z">
        <w:r w:rsidR="006D14CE">
          <w:rPr>
            <w:rFonts w:ascii="Poppins" w:hAnsi="Poppins" w:cs="Poppins"/>
          </w:rPr>
          <w:t>,</w:t>
        </w:r>
      </w:ins>
      <w:ins w:id="1155" w:author="Paul Thomson (NESO)" w:date="2025-06-25T14:45:00Z" w16du:dateUtc="2025-06-25T13:45:00Z">
        <w:r w:rsidR="00FD6E6C">
          <w:rPr>
            <w:rFonts w:ascii="Poppins" w:hAnsi="Poppins" w:cs="Poppins"/>
          </w:rPr>
          <w:t xml:space="preserve"> and</w:t>
        </w:r>
      </w:ins>
      <w:ins w:id="1156" w:author="Paul Thomson (NESO)" w:date="2025-06-25T14:44:00Z" w16du:dateUtc="2025-06-25T13:44:00Z">
        <w:r w:rsidR="009153AB">
          <w:rPr>
            <w:rFonts w:ascii="Poppins" w:hAnsi="Poppins" w:cs="Poppins"/>
          </w:rPr>
          <w:t xml:space="preserve"> consequential changes to the Data Registration </w:t>
        </w:r>
      </w:ins>
      <w:ins w:id="1157" w:author="Paul Thomson (NESO)" w:date="2025-06-25T14:45:00Z" w16du:dateUtc="2025-06-25T13:45:00Z">
        <w:r w:rsidR="009153AB">
          <w:rPr>
            <w:rFonts w:ascii="Poppins" w:hAnsi="Poppins" w:cs="Poppins"/>
          </w:rPr>
          <w:t>C</w:t>
        </w:r>
      </w:ins>
      <w:ins w:id="1158" w:author="Paul Thomson (NESO)" w:date="2025-06-25T14:44:00Z" w16du:dateUtc="2025-06-25T13:44:00Z">
        <w:r w:rsidR="009153AB">
          <w:rPr>
            <w:rFonts w:ascii="Poppins" w:hAnsi="Poppins" w:cs="Poppins"/>
          </w:rPr>
          <w:t>ode</w:t>
        </w:r>
      </w:ins>
      <w:r w:rsidRPr="00A11A37">
        <w:rPr>
          <w:rFonts w:ascii="Poppins" w:hAnsi="Poppins" w:cs="Poppins"/>
        </w:rPr>
        <w:t xml:space="preserve">. Subgroups were run in addition to Workgroups. </w:t>
      </w:r>
    </w:p>
    <w:p w14:paraId="6533186A" w14:textId="77777777" w:rsidR="00A11A37" w:rsidRPr="00A11A37" w:rsidRDefault="00A11A37" w:rsidP="00A11A37">
      <w:pPr>
        <w:spacing w:line="240" w:lineRule="auto"/>
        <w:jc w:val="both"/>
        <w:rPr>
          <w:rFonts w:ascii="Poppins" w:hAnsi="Poppins" w:cs="Poppins"/>
        </w:rPr>
      </w:pPr>
      <w:r w:rsidRPr="00A11A37">
        <w:rPr>
          <w:rFonts w:ascii="Poppins" w:hAnsi="Poppins" w:cs="Poppins"/>
        </w:rPr>
        <w:t xml:space="preserve">A detailed summary of work considered in the Subgroups and presented back to the Workgroup can be found in </w:t>
      </w:r>
      <w:r w:rsidRPr="00FF0A05">
        <w:rPr>
          <w:rFonts w:ascii="Poppins" w:hAnsi="Poppins" w:cs="Poppins"/>
          <w:rPrChange w:id="1159" w:author="Stuart McLarnon [NESO]" w:date="2025-07-10T14:50:00Z" w16du:dateUtc="2025-07-10T13:50:00Z">
            <w:rPr>
              <w:rFonts w:ascii="Poppins" w:hAnsi="Poppins" w:cs="Poppins"/>
              <w:highlight w:val="yellow"/>
            </w:rPr>
          </w:rPrChange>
        </w:rPr>
        <w:t>Annex 4.</w:t>
      </w:r>
      <w:r w:rsidRPr="00A11A37">
        <w:rPr>
          <w:rFonts w:ascii="Poppins" w:hAnsi="Poppins" w:cs="Poppins"/>
        </w:rPr>
        <w:t xml:space="preserve"> </w:t>
      </w:r>
    </w:p>
    <w:p w14:paraId="63BA536A" w14:textId="13EBA704" w:rsidR="00D73B18" w:rsidRPr="008975A1" w:rsidRDefault="00D73B18" w:rsidP="00D73B18">
      <w:pPr>
        <w:pStyle w:val="TOCMOD"/>
        <w:framePr w:hSpace="0" w:vSpace="0" w:wrap="auto" w:vAnchor="margin" w:yAlign="inline"/>
        <w:spacing w:after="240"/>
        <w:rPr>
          <w:rFonts w:ascii="Poppins" w:hAnsi="Poppins" w:cs="Poppins"/>
          <w:b w:val="0"/>
          <w:bCs w:val="0"/>
          <w:noProof w:val="0"/>
          <w:color w:val="auto"/>
          <w:sz w:val="22"/>
          <w:szCs w:val="22"/>
        </w:rPr>
      </w:pPr>
      <w:r w:rsidRPr="008975A1">
        <w:rPr>
          <w:rFonts w:ascii="Poppins" w:hAnsi="Poppins" w:cs="Poppins"/>
          <w:b w:val="0"/>
          <w:bCs w:val="0"/>
          <w:noProof w:val="0"/>
          <w:color w:val="auto"/>
          <w:sz w:val="22"/>
          <w:szCs w:val="22"/>
        </w:rPr>
        <w:t>The Workgroup he</w:t>
      </w:r>
      <w:r w:rsidRPr="00FF3B97">
        <w:rPr>
          <w:rFonts w:ascii="Poppins" w:hAnsi="Poppins" w:cs="Poppins"/>
          <w:b w:val="0"/>
          <w:bCs w:val="0"/>
          <w:noProof w:val="0"/>
          <w:color w:val="auto"/>
          <w:sz w:val="22"/>
          <w:szCs w:val="22"/>
        </w:rPr>
        <w:t xml:space="preserve">ld their Workgroup Consultation between </w:t>
      </w:r>
      <w:r w:rsidR="00ED098D" w:rsidRPr="00FF3B97">
        <w:rPr>
          <w:rFonts w:ascii="Poppins" w:hAnsi="Poppins" w:cs="Poppins"/>
          <w:b w:val="0"/>
          <w:bCs w:val="0"/>
          <w:noProof w:val="0"/>
          <w:color w:val="auto"/>
          <w:sz w:val="22"/>
          <w:szCs w:val="22"/>
        </w:rPr>
        <w:t>17 December</w:t>
      </w:r>
      <w:r w:rsidR="007A3C11" w:rsidRPr="00FF3B97">
        <w:rPr>
          <w:rFonts w:ascii="Poppins" w:hAnsi="Poppins" w:cs="Poppins"/>
          <w:b w:val="0"/>
          <w:bCs w:val="0"/>
          <w:noProof w:val="0"/>
          <w:color w:val="auto"/>
          <w:sz w:val="22"/>
          <w:szCs w:val="22"/>
        </w:rPr>
        <w:t xml:space="preserve"> 2024 and </w:t>
      </w:r>
      <w:r w:rsidR="00ED098D" w:rsidRPr="00FF3B97">
        <w:rPr>
          <w:rFonts w:ascii="Poppins" w:hAnsi="Poppins" w:cs="Poppins"/>
          <w:b w:val="0"/>
          <w:bCs w:val="0"/>
          <w:noProof w:val="0"/>
          <w:color w:val="auto"/>
          <w:sz w:val="22"/>
          <w:szCs w:val="22"/>
        </w:rPr>
        <w:t xml:space="preserve">21 January 2025 </w:t>
      </w:r>
      <w:r w:rsidRPr="00FF3B97">
        <w:rPr>
          <w:rFonts w:ascii="Poppins" w:hAnsi="Poppins" w:cs="Poppins"/>
          <w:b w:val="0"/>
          <w:bCs w:val="0"/>
          <w:noProof w:val="0"/>
          <w:color w:val="auto"/>
          <w:sz w:val="22"/>
          <w:szCs w:val="22"/>
        </w:rPr>
        <w:t>and</w:t>
      </w:r>
      <w:r w:rsidRPr="008975A1">
        <w:rPr>
          <w:rFonts w:ascii="Poppins" w:hAnsi="Poppins" w:cs="Poppins"/>
          <w:b w:val="0"/>
          <w:bCs w:val="0"/>
          <w:noProof w:val="0"/>
          <w:color w:val="auto"/>
          <w:sz w:val="22"/>
          <w:szCs w:val="22"/>
        </w:rPr>
        <w:t xml:space="preserve"> received </w:t>
      </w:r>
      <w:r w:rsidR="002C3292">
        <w:rPr>
          <w:rFonts w:ascii="Poppins" w:hAnsi="Poppins" w:cs="Poppins"/>
          <w:b w:val="0"/>
          <w:bCs w:val="0"/>
          <w:noProof w:val="0"/>
          <w:color w:val="auto"/>
          <w:sz w:val="22"/>
          <w:szCs w:val="22"/>
        </w:rPr>
        <w:t>7</w:t>
      </w:r>
      <w:r w:rsidRPr="008975A1">
        <w:rPr>
          <w:rFonts w:ascii="Poppins" w:hAnsi="Poppins" w:cs="Poppins"/>
          <w:b w:val="0"/>
          <w:bCs w:val="0"/>
          <w:noProof w:val="0"/>
          <w:color w:val="auto"/>
          <w:sz w:val="22"/>
          <w:szCs w:val="22"/>
        </w:rPr>
        <w:t xml:space="preserve"> responses. The full responses and a summary of the responses can be found</w:t>
      </w:r>
      <w:ins w:id="1160" w:author="Stuart McLarnon (NESO)" w:date="2025-06-16T14:57:00Z" w16du:dateUtc="2025-06-16T13:57:00Z">
        <w:r w:rsidR="001734AD">
          <w:rPr>
            <w:rFonts w:ascii="Poppins" w:hAnsi="Poppins" w:cs="Poppins"/>
            <w:b w:val="0"/>
            <w:bCs w:val="0"/>
            <w:noProof w:val="0"/>
            <w:color w:val="auto"/>
            <w:sz w:val="22"/>
            <w:szCs w:val="22"/>
          </w:rPr>
          <w:t xml:space="preserve"> in</w:t>
        </w:r>
      </w:ins>
      <w:r w:rsidRPr="008975A1">
        <w:rPr>
          <w:rFonts w:ascii="Poppins" w:hAnsi="Poppins" w:cs="Poppins"/>
          <w:b w:val="0"/>
          <w:bCs w:val="0"/>
          <w:noProof w:val="0"/>
          <w:color w:val="auto"/>
          <w:sz w:val="22"/>
          <w:szCs w:val="22"/>
        </w:rPr>
        <w:t xml:space="preserve"> </w:t>
      </w:r>
      <w:r w:rsidR="008975A1" w:rsidRPr="00484C0A">
        <w:rPr>
          <w:rFonts w:ascii="Poppins" w:hAnsi="Poppins" w:cs="Poppins"/>
          <w:b w:val="0"/>
          <w:bCs w:val="0"/>
          <w:noProof w:val="0"/>
          <w:color w:val="auto"/>
          <w:sz w:val="22"/>
          <w:szCs w:val="22"/>
        </w:rPr>
        <w:t>A</w:t>
      </w:r>
      <w:r w:rsidRPr="00484C0A">
        <w:rPr>
          <w:rFonts w:ascii="Poppins" w:hAnsi="Poppins" w:cs="Poppins"/>
          <w:b w:val="0"/>
          <w:bCs w:val="0"/>
          <w:noProof w:val="0"/>
          <w:color w:val="auto"/>
          <w:sz w:val="22"/>
          <w:szCs w:val="22"/>
        </w:rPr>
        <w:t xml:space="preserve">nnexes </w:t>
      </w:r>
      <w:ins w:id="1161" w:author="Stuart McLarnon [NESO]" w:date="2025-07-10T14:51:00Z" w16du:dateUtc="2025-07-10T13:51:00Z">
        <w:r w:rsidR="00484C0A" w:rsidRPr="00484C0A">
          <w:rPr>
            <w:rFonts w:ascii="Poppins" w:hAnsi="Poppins" w:cs="Poppins"/>
            <w:b w:val="0"/>
            <w:bCs w:val="0"/>
            <w:noProof w:val="0"/>
            <w:color w:val="auto"/>
            <w:sz w:val="22"/>
            <w:szCs w:val="22"/>
            <w:rPrChange w:id="1162" w:author="Stuart McLarnon [NESO]" w:date="2025-07-10T14:51:00Z" w16du:dateUtc="2025-07-10T13:51:00Z">
              <w:rPr>
                <w:rFonts w:ascii="Poppins" w:hAnsi="Poppins" w:cs="Poppins"/>
                <w:b w:val="0"/>
                <w:bCs w:val="0"/>
                <w:noProof w:val="0"/>
                <w:color w:val="auto"/>
                <w:sz w:val="22"/>
                <w:szCs w:val="22"/>
                <w:highlight w:val="yellow"/>
              </w:rPr>
            </w:rPrChange>
          </w:rPr>
          <w:t>7</w:t>
        </w:r>
      </w:ins>
      <w:del w:id="1163" w:author="Stuart McLarnon [NESO]" w:date="2025-07-10T14:51:00Z" w16du:dateUtc="2025-07-10T13:51:00Z">
        <w:r w:rsidRPr="00484C0A" w:rsidDel="00484C0A">
          <w:rPr>
            <w:rFonts w:ascii="Poppins" w:hAnsi="Poppins" w:cs="Poppins"/>
            <w:b w:val="0"/>
            <w:bCs w:val="0"/>
            <w:noProof w:val="0"/>
            <w:color w:val="auto"/>
            <w:sz w:val="22"/>
            <w:szCs w:val="22"/>
            <w:rPrChange w:id="1164" w:author="Stuart McLarnon [NESO]" w:date="2025-07-10T14:51:00Z" w16du:dateUtc="2025-07-10T13:51:00Z">
              <w:rPr>
                <w:rFonts w:ascii="Poppins" w:hAnsi="Poppins" w:cs="Poppins"/>
                <w:b w:val="0"/>
                <w:bCs w:val="0"/>
                <w:noProof w:val="0"/>
                <w:color w:val="auto"/>
                <w:sz w:val="22"/>
                <w:szCs w:val="22"/>
                <w:highlight w:val="yellow"/>
              </w:rPr>
            </w:rPrChange>
          </w:rPr>
          <w:delText>XX</w:delText>
        </w:r>
      </w:del>
      <w:r w:rsidRPr="00484C0A">
        <w:rPr>
          <w:rFonts w:ascii="Poppins" w:hAnsi="Poppins" w:cs="Poppins"/>
          <w:b w:val="0"/>
          <w:bCs w:val="0"/>
          <w:noProof w:val="0"/>
          <w:color w:val="auto"/>
          <w:sz w:val="22"/>
          <w:szCs w:val="22"/>
        </w:rPr>
        <w:t xml:space="preserve"> and </w:t>
      </w:r>
      <w:ins w:id="1165" w:author="Stuart McLarnon [NESO]" w:date="2025-07-10T14:51:00Z" w16du:dateUtc="2025-07-10T13:51:00Z">
        <w:r w:rsidR="00484C0A" w:rsidRPr="00484C0A">
          <w:rPr>
            <w:rFonts w:ascii="Poppins" w:hAnsi="Poppins" w:cs="Poppins"/>
            <w:b w:val="0"/>
            <w:bCs w:val="0"/>
            <w:noProof w:val="0"/>
            <w:color w:val="auto"/>
            <w:sz w:val="22"/>
            <w:szCs w:val="22"/>
            <w:rPrChange w:id="1166" w:author="Stuart McLarnon [NESO]" w:date="2025-07-10T14:51:00Z" w16du:dateUtc="2025-07-10T13:51:00Z">
              <w:rPr>
                <w:rFonts w:ascii="Poppins" w:hAnsi="Poppins" w:cs="Poppins"/>
                <w:b w:val="0"/>
                <w:bCs w:val="0"/>
                <w:noProof w:val="0"/>
                <w:color w:val="auto"/>
                <w:sz w:val="22"/>
                <w:szCs w:val="22"/>
                <w:highlight w:val="yellow"/>
              </w:rPr>
            </w:rPrChange>
          </w:rPr>
          <w:t>8</w:t>
        </w:r>
      </w:ins>
      <w:del w:id="1167" w:author="Stuart McLarnon [NESO]" w:date="2025-07-10T14:51:00Z" w16du:dateUtc="2025-07-10T13:51:00Z">
        <w:r w:rsidRPr="00484C0A" w:rsidDel="00484C0A">
          <w:rPr>
            <w:rFonts w:ascii="Poppins" w:hAnsi="Poppins" w:cs="Poppins"/>
            <w:b w:val="0"/>
            <w:bCs w:val="0"/>
            <w:noProof w:val="0"/>
            <w:color w:val="auto"/>
            <w:sz w:val="22"/>
            <w:szCs w:val="22"/>
            <w:rPrChange w:id="1168" w:author="Stuart McLarnon [NESO]" w:date="2025-07-10T14:51:00Z" w16du:dateUtc="2025-07-10T13:51:00Z">
              <w:rPr>
                <w:rFonts w:ascii="Poppins" w:hAnsi="Poppins" w:cs="Poppins"/>
                <w:b w:val="0"/>
                <w:bCs w:val="0"/>
                <w:noProof w:val="0"/>
                <w:color w:val="auto"/>
                <w:sz w:val="22"/>
                <w:szCs w:val="22"/>
                <w:highlight w:val="yellow"/>
              </w:rPr>
            </w:rPrChange>
          </w:rPr>
          <w:delText>XX</w:delText>
        </w:r>
      </w:del>
      <w:r w:rsidRPr="00484C0A">
        <w:rPr>
          <w:rFonts w:ascii="Poppins" w:hAnsi="Poppins" w:cs="Poppins"/>
          <w:b w:val="0"/>
          <w:bCs w:val="0"/>
          <w:noProof w:val="0"/>
          <w:color w:val="auto"/>
          <w:sz w:val="22"/>
          <w:szCs w:val="22"/>
        </w:rPr>
        <w:t>.</w:t>
      </w:r>
    </w:p>
    <w:p w14:paraId="7E1F067C" w14:textId="77777777" w:rsidR="00C1635A" w:rsidRPr="00DE2E99" w:rsidRDefault="00C1635A" w:rsidP="00C1635A">
      <w:pPr>
        <w:spacing w:line="240" w:lineRule="auto"/>
        <w:jc w:val="both"/>
        <w:rPr>
          <w:rFonts w:ascii="Poppins" w:hAnsi="Poppins" w:cs="Poppins"/>
        </w:rPr>
      </w:pPr>
    </w:p>
    <w:p w14:paraId="0748C25B" w14:textId="77777777" w:rsidR="00C1635A" w:rsidRPr="00DE2E99" w:rsidRDefault="00C1635A" w:rsidP="00C1635A">
      <w:pPr>
        <w:spacing w:line="240" w:lineRule="auto"/>
        <w:jc w:val="both"/>
        <w:rPr>
          <w:rFonts w:ascii="Poppins" w:hAnsi="Poppins" w:cs="Poppins"/>
          <w:b/>
          <w:color w:val="3F0731"/>
        </w:rPr>
      </w:pPr>
      <w:r w:rsidRPr="00DE2E99">
        <w:rPr>
          <w:rFonts w:ascii="Poppins" w:hAnsi="Poppins" w:cs="Poppins"/>
          <w:b/>
          <w:color w:val="3F0731"/>
        </w:rPr>
        <w:t xml:space="preserve">Consideration of the </w:t>
      </w:r>
      <w:r w:rsidR="00EC0176" w:rsidRPr="00DE2E99">
        <w:rPr>
          <w:rFonts w:ascii="Poppins" w:hAnsi="Poppins" w:cs="Poppins"/>
          <w:b/>
          <w:color w:val="3F0731"/>
        </w:rPr>
        <w:t>P</w:t>
      </w:r>
      <w:r w:rsidRPr="00DE2E99">
        <w:rPr>
          <w:rFonts w:ascii="Poppins" w:hAnsi="Poppins" w:cs="Poppins"/>
          <w:b/>
          <w:color w:val="3F0731"/>
        </w:rPr>
        <w:t>roposer’s solution</w:t>
      </w:r>
    </w:p>
    <w:p w14:paraId="1FD358C5" w14:textId="77777777" w:rsidR="005B2A06" w:rsidRPr="005B2A06" w:rsidRDefault="005B2A06" w:rsidP="005B2A06">
      <w:pPr>
        <w:spacing w:line="240" w:lineRule="auto"/>
        <w:jc w:val="both"/>
        <w:rPr>
          <w:rFonts w:ascii="Poppins" w:hAnsi="Poppins" w:cs="Poppins"/>
          <w:b/>
          <w:bCs/>
        </w:rPr>
      </w:pPr>
      <w:r w:rsidRPr="005B2A06">
        <w:rPr>
          <w:rFonts w:ascii="Poppins" w:hAnsi="Poppins" w:cs="Poppins"/>
          <w:b/>
          <w:bCs/>
        </w:rPr>
        <w:t xml:space="preserve">Data Exchange Options </w:t>
      </w:r>
    </w:p>
    <w:p w14:paraId="0A013CF6" w14:textId="7F4C061C" w:rsidR="005B2A06" w:rsidRPr="005B2A06" w:rsidRDefault="005B2A06" w:rsidP="005B2A06">
      <w:pPr>
        <w:spacing w:line="240" w:lineRule="auto"/>
        <w:jc w:val="both"/>
        <w:rPr>
          <w:rFonts w:ascii="Poppins" w:hAnsi="Poppins" w:cs="Poppins"/>
          <w:u w:val="single"/>
        </w:rPr>
      </w:pPr>
      <w:r w:rsidRPr="005B2A06">
        <w:rPr>
          <w:rFonts w:ascii="Poppins" w:hAnsi="Poppins" w:cs="Poppins"/>
          <w:u w:val="single"/>
        </w:rPr>
        <w:t>The Workgroup considered 4 options (</w:t>
      </w:r>
      <w:r w:rsidRPr="00484C0A">
        <w:rPr>
          <w:rFonts w:ascii="Poppins" w:hAnsi="Poppins" w:cs="Poppins"/>
          <w:u w:val="single"/>
          <w:rPrChange w:id="1169" w:author="Stuart McLarnon [NESO]" w:date="2025-07-10T14:52:00Z" w16du:dateUtc="2025-07-10T13:52:00Z">
            <w:rPr>
              <w:rFonts w:ascii="Poppins" w:hAnsi="Poppins" w:cs="Poppins"/>
              <w:highlight w:val="yellow"/>
              <w:u w:val="single"/>
            </w:rPr>
          </w:rPrChange>
        </w:rPr>
        <w:t xml:space="preserve">See </w:t>
      </w:r>
      <w:ins w:id="1170" w:author="Stuart McLarnon [NESO]" w:date="2025-07-10T14:51:00Z" w16du:dateUtc="2025-07-10T13:51:00Z">
        <w:r w:rsidR="00484C0A" w:rsidRPr="00484C0A">
          <w:rPr>
            <w:rFonts w:ascii="Poppins" w:hAnsi="Poppins" w:cs="Poppins"/>
            <w:u w:val="single"/>
            <w:rPrChange w:id="1171" w:author="Stuart McLarnon [NESO]" w:date="2025-07-10T14:52:00Z" w16du:dateUtc="2025-07-10T13:52:00Z">
              <w:rPr>
                <w:rFonts w:ascii="Poppins" w:hAnsi="Poppins" w:cs="Poppins"/>
                <w:highlight w:val="yellow"/>
                <w:u w:val="single"/>
              </w:rPr>
            </w:rPrChange>
          </w:rPr>
          <w:t>A</w:t>
        </w:r>
      </w:ins>
      <w:del w:id="1172" w:author="Stuart McLarnon [NESO]" w:date="2025-07-10T14:51:00Z" w16du:dateUtc="2025-07-10T13:51:00Z">
        <w:r w:rsidRPr="00484C0A" w:rsidDel="00484C0A">
          <w:rPr>
            <w:rFonts w:ascii="Poppins" w:hAnsi="Poppins" w:cs="Poppins"/>
            <w:u w:val="single"/>
            <w:rPrChange w:id="1173" w:author="Stuart McLarnon [NESO]" w:date="2025-07-10T14:52:00Z" w16du:dateUtc="2025-07-10T13:52:00Z">
              <w:rPr>
                <w:rFonts w:ascii="Poppins" w:hAnsi="Poppins" w:cs="Poppins"/>
                <w:highlight w:val="yellow"/>
                <w:u w:val="single"/>
              </w:rPr>
            </w:rPrChange>
          </w:rPr>
          <w:delText>a</w:delText>
        </w:r>
      </w:del>
      <w:r w:rsidRPr="00484C0A">
        <w:rPr>
          <w:rFonts w:ascii="Poppins" w:hAnsi="Poppins" w:cs="Poppins"/>
          <w:u w:val="single"/>
          <w:rPrChange w:id="1174" w:author="Stuart McLarnon [NESO]" w:date="2025-07-10T14:52:00Z" w16du:dateUtc="2025-07-10T13:52:00Z">
            <w:rPr>
              <w:rFonts w:ascii="Poppins" w:hAnsi="Poppins" w:cs="Poppins"/>
              <w:highlight w:val="yellow"/>
              <w:u w:val="single"/>
            </w:rPr>
          </w:rPrChange>
        </w:rPr>
        <w:t>nnex 6</w:t>
      </w:r>
      <w:r w:rsidRPr="005B2A06">
        <w:rPr>
          <w:rFonts w:ascii="Poppins" w:hAnsi="Poppins" w:cs="Poppins"/>
          <w:u w:val="single"/>
        </w:rPr>
        <w:t xml:space="preserve">) relating to Data Exchange: </w:t>
      </w:r>
    </w:p>
    <w:p w14:paraId="6C8C501A" w14:textId="77777777" w:rsidR="005B2A06" w:rsidRPr="005B2A06" w:rsidRDefault="005B2A06" w:rsidP="005B2A06">
      <w:pPr>
        <w:spacing w:line="240" w:lineRule="auto"/>
        <w:jc w:val="both"/>
        <w:rPr>
          <w:rFonts w:ascii="Poppins" w:hAnsi="Poppins" w:cs="Poppins"/>
          <w:u w:val="single"/>
        </w:rPr>
      </w:pPr>
      <w:r w:rsidRPr="005B2A06">
        <w:rPr>
          <w:rFonts w:ascii="Poppins" w:hAnsi="Poppins" w:cs="Poppins"/>
          <w:b/>
          <w:bCs/>
          <w:u w:val="single"/>
        </w:rPr>
        <w:t>Option 1</w:t>
      </w:r>
      <w:r w:rsidRPr="005B2A06">
        <w:rPr>
          <w:rFonts w:ascii="Poppins" w:hAnsi="Poppins" w:cs="Poppins"/>
          <w:u w:val="single"/>
        </w:rPr>
        <w:t xml:space="preserve"> – Minimum number of CIM files, augmented with BSP Schedules to reflect all the forecast scenarios</w:t>
      </w:r>
    </w:p>
    <w:p w14:paraId="5DE9F220" w14:textId="77777777" w:rsidR="005B2A06" w:rsidRPr="005B2A06" w:rsidRDefault="005B2A06" w:rsidP="005B2A06">
      <w:pPr>
        <w:spacing w:line="240" w:lineRule="auto"/>
        <w:jc w:val="both"/>
        <w:rPr>
          <w:rFonts w:ascii="Poppins" w:hAnsi="Poppins" w:cs="Poppins"/>
          <w:u w:val="single"/>
        </w:rPr>
      </w:pPr>
      <w:r w:rsidRPr="005B2A06">
        <w:rPr>
          <w:rFonts w:ascii="Poppins" w:hAnsi="Poppins" w:cs="Poppins"/>
          <w:b/>
          <w:bCs/>
          <w:u w:val="single"/>
        </w:rPr>
        <w:t>Option 2</w:t>
      </w:r>
      <w:r w:rsidRPr="005B2A06">
        <w:rPr>
          <w:rFonts w:ascii="Poppins" w:hAnsi="Poppins" w:cs="Poppins"/>
          <w:u w:val="single"/>
        </w:rPr>
        <w:t xml:space="preserve"> – All Cardinal Point Scenarios in CIM files</w:t>
      </w:r>
    </w:p>
    <w:p w14:paraId="68B4638A" w14:textId="77777777" w:rsidR="009C600B" w:rsidRDefault="005B2A06" w:rsidP="005B2A06">
      <w:pPr>
        <w:spacing w:line="240" w:lineRule="auto"/>
        <w:jc w:val="both"/>
        <w:rPr>
          <w:ins w:id="1175" w:author="Stuart McLarnon (NESO)" w:date="2025-06-17T10:08:00Z" w16du:dateUtc="2025-06-17T09:08:00Z"/>
          <w:rFonts w:ascii="Poppins" w:hAnsi="Poppins" w:cs="Poppins"/>
          <w:u w:val="single"/>
        </w:rPr>
      </w:pPr>
      <w:r w:rsidRPr="005B2A06">
        <w:rPr>
          <w:rFonts w:ascii="Poppins" w:hAnsi="Poppins" w:cs="Poppins"/>
          <w:b/>
          <w:bCs/>
          <w:u w:val="single"/>
        </w:rPr>
        <w:t>Option 3</w:t>
      </w:r>
      <w:r w:rsidRPr="005B2A06">
        <w:rPr>
          <w:rFonts w:ascii="Poppins" w:hAnsi="Poppins" w:cs="Poppins"/>
          <w:u w:val="single"/>
        </w:rPr>
        <w:t xml:space="preserve"> – the use of Steady State Hypothesis (SSH) files which may be used reduce the need to either</w:t>
      </w:r>
      <w:ins w:id="1176" w:author="Stuart McLarnon (NESO)" w:date="2025-06-17T10:08:00Z" w16du:dateUtc="2025-06-17T09:08:00Z">
        <w:r w:rsidR="009C600B">
          <w:rPr>
            <w:rFonts w:ascii="Poppins" w:hAnsi="Poppins" w:cs="Poppins"/>
            <w:u w:val="single"/>
          </w:rPr>
          <w:t>:</w:t>
        </w:r>
      </w:ins>
    </w:p>
    <w:p w14:paraId="24C92484" w14:textId="77777777" w:rsidR="00AF6EA4" w:rsidRPr="00AF6EA4" w:rsidRDefault="005B2A06">
      <w:pPr>
        <w:pStyle w:val="ListParagraph"/>
        <w:numPr>
          <w:ilvl w:val="0"/>
          <w:numId w:val="44"/>
        </w:numPr>
        <w:spacing w:line="240" w:lineRule="auto"/>
        <w:jc w:val="both"/>
        <w:rPr>
          <w:ins w:id="1177" w:author="Stuart McLarnon (NESO)" w:date="2025-06-17T10:08:00Z" w16du:dateUtc="2025-06-17T09:08:00Z"/>
          <w:rFonts w:ascii="Poppins" w:hAnsi="Poppins" w:cs="Poppins"/>
          <w:u w:val="single"/>
          <w:rPrChange w:id="1178" w:author="Stuart McLarnon (NESO)" w:date="2025-06-17T10:08:00Z" w16du:dateUtc="2025-06-17T09:08:00Z">
            <w:rPr>
              <w:ins w:id="1179" w:author="Stuart McLarnon (NESO)" w:date="2025-06-17T10:08:00Z" w16du:dateUtc="2025-06-17T09:08:00Z"/>
            </w:rPr>
          </w:rPrChange>
        </w:rPr>
        <w:pPrChange w:id="1180" w:author="Stuart McLarnon (NESO)" w:date="2025-06-17T10:08:00Z" w16du:dateUtc="2025-06-17T09:08:00Z">
          <w:pPr>
            <w:spacing w:line="240" w:lineRule="auto"/>
            <w:jc w:val="both"/>
          </w:pPr>
        </w:pPrChange>
      </w:pPr>
      <w:del w:id="1181" w:author="Stuart McLarnon (NESO)" w:date="2025-06-17T10:08:00Z" w16du:dateUtc="2025-06-17T09:08:00Z">
        <w:r w:rsidRPr="00AF6EA4" w:rsidDel="009C600B">
          <w:rPr>
            <w:rFonts w:ascii="Poppins" w:hAnsi="Poppins" w:cs="Poppins"/>
            <w:u w:val="single"/>
            <w:rPrChange w:id="1182" w:author="Stuart McLarnon (NESO)" w:date="2025-06-17T10:08:00Z" w16du:dateUtc="2025-06-17T09:08:00Z">
              <w:rPr/>
            </w:rPrChange>
          </w:rPr>
          <w:delText xml:space="preserve"> i)</w:delText>
        </w:r>
        <w:r w:rsidRPr="00AF6EA4" w:rsidDel="00AF6EA4">
          <w:rPr>
            <w:rFonts w:ascii="Poppins" w:hAnsi="Poppins" w:cs="Poppins"/>
            <w:u w:val="single"/>
            <w:rPrChange w:id="1183" w:author="Stuart McLarnon (NESO)" w:date="2025-06-17T10:08:00Z" w16du:dateUtc="2025-06-17T09:08:00Z">
              <w:rPr/>
            </w:rPrChange>
          </w:rPr>
          <w:delText xml:space="preserve"> </w:delText>
        </w:r>
      </w:del>
      <w:r w:rsidRPr="00AF6EA4">
        <w:rPr>
          <w:rFonts w:ascii="Poppins" w:hAnsi="Poppins" w:cs="Poppins"/>
          <w:u w:val="single"/>
          <w:rPrChange w:id="1184" w:author="Stuart McLarnon (NESO)" w:date="2025-06-17T10:08:00Z" w16du:dateUtc="2025-06-17T09:08:00Z">
            <w:rPr/>
          </w:rPrChange>
        </w:rPr>
        <w:t>present different demand scenario data in excel spreadsheets (Option 1)</w:t>
      </w:r>
      <w:ins w:id="1185" w:author="Stuart McLarnon (NESO)" w:date="2025-06-17T10:08:00Z" w16du:dateUtc="2025-06-17T09:08:00Z">
        <w:r w:rsidR="00AF6EA4" w:rsidRPr="00AF6EA4">
          <w:rPr>
            <w:rFonts w:ascii="Poppins" w:hAnsi="Poppins" w:cs="Poppins"/>
            <w:u w:val="single"/>
            <w:rPrChange w:id="1186" w:author="Stuart McLarnon (NESO)" w:date="2025-06-17T10:08:00Z" w16du:dateUtc="2025-06-17T09:08:00Z">
              <w:rPr/>
            </w:rPrChange>
          </w:rPr>
          <w:t>; or</w:t>
        </w:r>
      </w:ins>
    </w:p>
    <w:p w14:paraId="72FA990D" w14:textId="36D4B6D0" w:rsidR="005B2A06" w:rsidRPr="00AF6EA4" w:rsidRDefault="005B2A06">
      <w:pPr>
        <w:pStyle w:val="ListParagraph"/>
        <w:numPr>
          <w:ilvl w:val="0"/>
          <w:numId w:val="44"/>
        </w:numPr>
        <w:spacing w:line="240" w:lineRule="auto"/>
        <w:jc w:val="both"/>
        <w:rPr>
          <w:rFonts w:ascii="Poppins" w:hAnsi="Poppins" w:cs="Poppins"/>
          <w:u w:val="single"/>
          <w:rPrChange w:id="1187" w:author="Stuart McLarnon (NESO)" w:date="2025-06-17T10:08:00Z" w16du:dateUtc="2025-06-17T09:08:00Z">
            <w:rPr/>
          </w:rPrChange>
        </w:rPr>
        <w:pPrChange w:id="1188" w:author="Stuart McLarnon (NESO)" w:date="2025-06-17T10:08:00Z" w16du:dateUtc="2025-06-17T09:08:00Z">
          <w:pPr>
            <w:spacing w:line="240" w:lineRule="auto"/>
            <w:jc w:val="both"/>
          </w:pPr>
        </w:pPrChange>
      </w:pPr>
      <w:del w:id="1189" w:author="Stuart McLarnon (NESO)" w:date="2025-06-17T10:08:00Z" w16du:dateUtc="2025-06-17T09:08:00Z">
        <w:r w:rsidRPr="00AF6EA4" w:rsidDel="00AF6EA4">
          <w:rPr>
            <w:rFonts w:ascii="Poppins" w:hAnsi="Poppins" w:cs="Poppins"/>
            <w:u w:val="single"/>
            <w:rPrChange w:id="1190" w:author="Stuart McLarnon (NESO)" w:date="2025-06-17T10:08:00Z" w16du:dateUtc="2025-06-17T09:08:00Z">
              <w:rPr/>
            </w:rPrChange>
          </w:rPr>
          <w:delText xml:space="preserve"> or ii) </w:delText>
        </w:r>
      </w:del>
      <w:r w:rsidRPr="00AF6EA4">
        <w:rPr>
          <w:rFonts w:ascii="Poppins" w:hAnsi="Poppins" w:cs="Poppins"/>
          <w:u w:val="single"/>
          <w:rPrChange w:id="1191" w:author="Stuart McLarnon (NESO)" w:date="2025-06-17T10:08:00Z" w16du:dateUtc="2025-06-17T09:08:00Z">
            <w:rPr/>
          </w:rPrChange>
        </w:rPr>
        <w:t>reduce the number of CIM files that need to be exchanged (Option 2)</w:t>
      </w:r>
    </w:p>
    <w:p w14:paraId="12CE895A" w14:textId="77777777" w:rsidR="005B2A06" w:rsidRPr="005B2A06" w:rsidRDefault="005B2A06" w:rsidP="005B2A06">
      <w:pPr>
        <w:spacing w:line="240" w:lineRule="auto"/>
        <w:jc w:val="both"/>
        <w:rPr>
          <w:rFonts w:ascii="Poppins" w:hAnsi="Poppins" w:cs="Poppins"/>
          <w:u w:val="single"/>
        </w:rPr>
      </w:pPr>
      <w:r w:rsidRPr="005B2A06">
        <w:rPr>
          <w:rFonts w:ascii="Poppins" w:hAnsi="Poppins" w:cs="Poppins"/>
          <w:b/>
          <w:bCs/>
          <w:u w:val="single"/>
        </w:rPr>
        <w:t>Option 4</w:t>
      </w:r>
      <w:r w:rsidRPr="005B2A06">
        <w:rPr>
          <w:rFonts w:ascii="Poppins" w:hAnsi="Poppins" w:cs="Poppins"/>
          <w:u w:val="single"/>
        </w:rPr>
        <w:t xml:space="preserve"> – Minimum number of CIM files Augmented with GSP Schedules to reflect all forecast scenarios</w:t>
      </w:r>
    </w:p>
    <w:p w14:paraId="1877FE77" w14:textId="77777777" w:rsidR="005B2A06" w:rsidRDefault="005B2A06" w:rsidP="005B2A06">
      <w:pPr>
        <w:spacing w:line="240" w:lineRule="auto"/>
        <w:jc w:val="both"/>
        <w:rPr>
          <w:rFonts w:ascii="Poppins" w:hAnsi="Poppins" w:cs="Poppins"/>
        </w:rPr>
      </w:pPr>
      <w:r w:rsidRPr="005B2A06">
        <w:rPr>
          <w:rFonts w:ascii="Poppins" w:hAnsi="Poppins" w:cs="Poppins"/>
        </w:rPr>
        <w:t xml:space="preserve">Both the Proposer and Workgroup members showed preference to Option 4. </w:t>
      </w:r>
    </w:p>
    <w:p w14:paraId="5A40234B" w14:textId="1FBBA5A5" w:rsidR="00CC64AB" w:rsidRDefault="00CC2351" w:rsidP="00A34661">
      <w:pPr>
        <w:spacing w:line="240" w:lineRule="auto"/>
        <w:jc w:val="both"/>
        <w:rPr>
          <w:ins w:id="1192" w:author="Stuart McLarnon (NESO)" w:date="2025-07-02T14:37:00Z" w16du:dateUtc="2025-07-02T13:37:00Z"/>
          <w:rFonts w:ascii="Poppins" w:hAnsi="Poppins" w:cs="Poppins"/>
          <w:b/>
        </w:rPr>
      </w:pPr>
      <w:ins w:id="1193" w:author="Stuart McLarnon (NESO)" w:date="2025-07-02T14:36:00Z" w16du:dateUtc="2025-07-02T13:36:00Z">
        <w:del w:id="1194" w:author="Stuart McLarnon [NESO]" w:date="2025-07-08T14:52:00Z" w16du:dateUtc="2025-07-08T13:52:00Z">
          <w:r w:rsidDel="00D5185F">
            <w:rPr>
              <w:rFonts w:ascii="Poppins" w:hAnsi="Poppins" w:cs="Poppins"/>
              <w:b/>
            </w:rPr>
            <w:delText xml:space="preserve">A Background </w:delText>
          </w:r>
        </w:del>
      </w:ins>
      <w:ins w:id="1195" w:author="Stuart McLarnon (NESO)" w:date="2025-07-02T14:37:00Z" w16du:dateUtc="2025-07-02T13:37:00Z">
        <w:del w:id="1196" w:author="Stuart McLarnon [NESO]" w:date="2025-07-08T14:52:00Z" w16du:dateUtc="2025-07-08T13:52:00Z">
          <w:r w:rsidR="00011110" w:rsidDel="00D5185F">
            <w:rPr>
              <w:rFonts w:ascii="Poppins" w:hAnsi="Poppins" w:cs="Poppins"/>
              <w:b/>
            </w:rPr>
            <w:delText xml:space="preserve">on </w:delText>
          </w:r>
        </w:del>
        <w:r w:rsidR="00011110">
          <w:rPr>
            <w:rFonts w:ascii="Poppins" w:hAnsi="Poppins" w:cs="Poppins"/>
            <w:b/>
          </w:rPr>
          <w:t>CIM</w:t>
        </w:r>
      </w:ins>
    </w:p>
    <w:p w14:paraId="5D988E70" w14:textId="48CB588C" w:rsidR="00CD2F7F" w:rsidRDefault="00E9560F" w:rsidP="00A34661">
      <w:pPr>
        <w:spacing w:line="240" w:lineRule="auto"/>
        <w:jc w:val="both"/>
        <w:rPr>
          <w:ins w:id="1197" w:author="Stuart McLarnon (NESO)" w:date="2025-07-02T15:24:00Z" w16du:dateUtc="2025-07-02T14:24:00Z"/>
          <w:rFonts w:ascii="Poppins" w:hAnsi="Poppins" w:cs="Poppins"/>
          <w:bCs/>
        </w:rPr>
      </w:pPr>
      <w:ins w:id="1198" w:author="Stuart McLarnon (NESO)" w:date="2025-07-02T15:20:00Z" w16du:dateUtc="2025-07-02T14:20:00Z">
        <w:r>
          <w:rPr>
            <w:rFonts w:ascii="Poppins" w:hAnsi="Poppins" w:cs="Poppins"/>
            <w:bCs/>
          </w:rPr>
          <w:t xml:space="preserve">CIM was </w:t>
        </w:r>
      </w:ins>
      <w:ins w:id="1199" w:author="Stuart McLarnon (NESO)" w:date="2025-07-02T15:21:00Z" w16du:dateUtc="2025-07-02T14:21:00Z">
        <w:r w:rsidR="00606F8A">
          <w:rPr>
            <w:rFonts w:ascii="Poppins" w:hAnsi="Poppins" w:cs="Poppins"/>
            <w:bCs/>
          </w:rPr>
          <w:t xml:space="preserve">developed to allow </w:t>
        </w:r>
        <w:r w:rsidR="00216810">
          <w:rPr>
            <w:rFonts w:ascii="Poppins" w:hAnsi="Poppins" w:cs="Poppins"/>
            <w:bCs/>
          </w:rPr>
          <w:t xml:space="preserve">power system data to be shared between parties </w:t>
        </w:r>
      </w:ins>
      <w:ins w:id="1200" w:author="Stuart McLarnon (NESO)" w:date="2025-07-02T15:22:00Z" w16du:dateUtc="2025-07-02T14:22:00Z">
        <w:r w:rsidR="0016175B">
          <w:rPr>
            <w:rFonts w:ascii="Poppins" w:hAnsi="Poppins" w:cs="Poppins"/>
            <w:bCs/>
          </w:rPr>
          <w:t>who may be using different modelling software.</w:t>
        </w:r>
        <w:r w:rsidR="00491D7A">
          <w:rPr>
            <w:rFonts w:ascii="Poppins" w:hAnsi="Poppins" w:cs="Poppins"/>
            <w:bCs/>
          </w:rPr>
          <w:t xml:space="preserve"> As a standard, CIM </w:t>
        </w:r>
        <w:del w:id="1201" w:author="Stuart McLarnon [NESO]" w:date="2025-07-08T15:01:00Z" w16du:dateUtc="2025-07-08T14:01:00Z">
          <w:r w:rsidR="00491D7A" w:rsidDel="00DE4984">
            <w:rPr>
              <w:rFonts w:ascii="Poppins" w:hAnsi="Poppins" w:cs="Poppins"/>
              <w:bCs/>
            </w:rPr>
            <w:delText>was</w:delText>
          </w:r>
        </w:del>
      </w:ins>
      <w:ins w:id="1202" w:author="Stuart McLarnon [NESO]" w:date="2025-07-08T15:01:00Z" w16du:dateUtc="2025-07-08T14:01:00Z">
        <w:r w:rsidR="00DE4984">
          <w:rPr>
            <w:rFonts w:ascii="Poppins" w:hAnsi="Poppins" w:cs="Poppins"/>
            <w:bCs/>
          </w:rPr>
          <w:t>is</w:t>
        </w:r>
      </w:ins>
      <w:ins w:id="1203" w:author="Stuart McLarnon (NESO)" w:date="2025-07-02T15:22:00Z" w16du:dateUtc="2025-07-02T14:22:00Z">
        <w:r w:rsidR="00491D7A">
          <w:rPr>
            <w:rFonts w:ascii="Poppins" w:hAnsi="Poppins" w:cs="Poppins"/>
            <w:bCs/>
          </w:rPr>
          <w:t xml:space="preserve"> recognised by the </w:t>
        </w:r>
      </w:ins>
      <w:ins w:id="1204" w:author="Stuart McLarnon (NESO)" w:date="2025-07-02T15:23:00Z">
        <w:r w:rsidR="003D5E3B" w:rsidRPr="003D5E3B">
          <w:rPr>
            <w:rFonts w:ascii="Poppins" w:hAnsi="Poppins" w:cs="Poppins"/>
            <w:bCs/>
          </w:rPr>
          <w:t>International Electrotechnical Commission (IEC)</w:t>
        </w:r>
      </w:ins>
      <w:ins w:id="1205" w:author="Stuart McLarnon (NESO)" w:date="2025-07-02T15:23:00Z" w16du:dateUtc="2025-07-02T14:23:00Z">
        <w:r w:rsidR="003D5E3B">
          <w:rPr>
            <w:rFonts w:ascii="Poppins" w:hAnsi="Poppins" w:cs="Poppins"/>
            <w:bCs/>
          </w:rPr>
          <w:t xml:space="preserve"> and is now </w:t>
        </w:r>
        <w:r w:rsidR="00CD2F7F">
          <w:rPr>
            <w:rFonts w:ascii="Poppins" w:hAnsi="Poppins" w:cs="Poppins"/>
            <w:bCs/>
          </w:rPr>
          <w:t>in use by ENTSO-E.</w:t>
        </w:r>
      </w:ins>
    </w:p>
    <w:p w14:paraId="1A3ADBA1" w14:textId="658ACBC5" w:rsidR="0014324B" w:rsidRDefault="00182D0A" w:rsidP="00A34661">
      <w:pPr>
        <w:spacing w:line="240" w:lineRule="auto"/>
        <w:jc w:val="both"/>
        <w:rPr>
          <w:ins w:id="1206" w:author="Stuart McLarnon (NESO)" w:date="2025-07-02T15:02:00Z" w16du:dateUtc="2025-07-02T14:02:00Z"/>
          <w:rFonts w:ascii="Poppins" w:hAnsi="Poppins" w:cs="Poppins"/>
          <w:bCs/>
        </w:rPr>
      </w:pPr>
      <w:ins w:id="1207" w:author="Stuart McLarnon (NESO)" w:date="2025-07-02T16:25:00Z" w16du:dateUtc="2025-07-02T15:25:00Z">
        <w:r>
          <w:rPr>
            <w:rFonts w:ascii="Poppins" w:hAnsi="Poppins" w:cs="Poppins"/>
            <w:bCs/>
          </w:rPr>
          <w:t>The Workgroup’s u</w:t>
        </w:r>
      </w:ins>
      <w:ins w:id="1208" w:author="Stuart McLarnon (NESO)" w:date="2025-07-02T14:40:00Z" w16du:dateUtc="2025-07-02T13:40:00Z">
        <w:r w:rsidR="000D7B0D">
          <w:rPr>
            <w:rFonts w:ascii="Poppins" w:hAnsi="Poppins" w:cs="Poppins"/>
            <w:bCs/>
          </w:rPr>
          <w:t xml:space="preserve">se </w:t>
        </w:r>
        <w:r w:rsidR="005B2FB8">
          <w:rPr>
            <w:rFonts w:ascii="Poppins" w:hAnsi="Poppins" w:cs="Poppins"/>
            <w:bCs/>
          </w:rPr>
          <w:t>of CIM would allow a standardised approach for power system model</w:t>
        </w:r>
      </w:ins>
      <w:ins w:id="1209" w:author="Stuart McLarnon (NESO)" w:date="2025-07-02T14:44:00Z" w16du:dateUtc="2025-07-02T13:44:00Z">
        <w:r w:rsidR="00052CB4">
          <w:rPr>
            <w:rFonts w:ascii="Poppins" w:hAnsi="Poppins" w:cs="Poppins"/>
            <w:bCs/>
          </w:rPr>
          <w:t xml:space="preserve"> data exchange </w:t>
        </w:r>
      </w:ins>
      <w:ins w:id="1210" w:author="Stuart McLarnon (NESO)" w:date="2025-07-02T14:40:00Z" w16du:dateUtc="2025-07-02T13:40:00Z">
        <w:r w:rsidR="005B2FB8">
          <w:rPr>
            <w:rFonts w:ascii="Poppins" w:hAnsi="Poppins" w:cs="Poppins"/>
            <w:bCs/>
          </w:rPr>
          <w:t xml:space="preserve"> to </w:t>
        </w:r>
      </w:ins>
      <w:ins w:id="1211" w:author="Stuart McLarnon (NESO)" w:date="2025-07-02T14:41:00Z" w16du:dateUtc="2025-07-02T13:41:00Z">
        <w:r w:rsidR="00CC27BD">
          <w:rPr>
            <w:rFonts w:ascii="Poppins" w:hAnsi="Poppins" w:cs="Poppins"/>
            <w:bCs/>
          </w:rPr>
          <w:t>be taken across GB</w:t>
        </w:r>
      </w:ins>
      <w:ins w:id="1212" w:author="Stuart McLarnon (NESO)" w:date="2025-07-02T14:48:00Z" w16du:dateUtc="2025-07-02T13:48:00Z">
        <w:r w:rsidR="00FC4BB8">
          <w:rPr>
            <w:rFonts w:ascii="Poppins" w:hAnsi="Poppins" w:cs="Poppins"/>
            <w:bCs/>
          </w:rPr>
          <w:t xml:space="preserve">, as was noted by OFGEM in </w:t>
        </w:r>
        <w:r w:rsidR="001F2769">
          <w:rPr>
            <w:rFonts w:ascii="Poppins" w:hAnsi="Poppins" w:cs="Poppins"/>
            <w:bCs/>
          </w:rPr>
          <w:t xml:space="preserve">their </w:t>
        </w:r>
      </w:ins>
      <w:ins w:id="1213" w:author="Stuart McLarnon (NESO)" w:date="2025-07-02T14:49:00Z" w16du:dateUtc="2025-07-02T13:49:00Z">
        <w:r w:rsidR="001F2769">
          <w:rPr>
            <w:rFonts w:ascii="Poppins" w:hAnsi="Poppins" w:cs="Poppins"/>
            <w:bCs/>
          </w:rPr>
          <w:fldChar w:fldCharType="begin"/>
        </w:r>
        <w:r w:rsidR="001F2769">
          <w:rPr>
            <w:rFonts w:ascii="Poppins" w:hAnsi="Poppins" w:cs="Poppins"/>
            <w:bCs/>
          </w:rPr>
          <w:instrText>HYPERLINK "https://www.ofgem.gov.uk/sites/default/files/2022-01/The%20Common%20Information%20Model%20%28CIM%29%20regulatory%20approach%20and%20the%20Long%20Term%20Development%20Statement.pdf"</w:instrText>
        </w:r>
        <w:r w:rsidR="001F2769">
          <w:rPr>
            <w:rFonts w:ascii="Poppins" w:hAnsi="Poppins" w:cs="Poppins"/>
            <w:bCs/>
          </w:rPr>
        </w:r>
        <w:r w:rsidR="001F2769">
          <w:rPr>
            <w:rFonts w:ascii="Poppins" w:hAnsi="Poppins" w:cs="Poppins"/>
            <w:bCs/>
          </w:rPr>
          <w:fldChar w:fldCharType="separate"/>
        </w:r>
        <w:r w:rsidR="001F2769" w:rsidRPr="001F2769">
          <w:rPr>
            <w:rStyle w:val="Hyperlink"/>
            <w:rFonts w:ascii="Poppins" w:hAnsi="Poppins" w:cs="Poppins"/>
            <w:bCs/>
          </w:rPr>
          <w:t>Open Letter</w:t>
        </w:r>
        <w:r w:rsidR="001F2769">
          <w:rPr>
            <w:rFonts w:ascii="Poppins" w:hAnsi="Poppins" w:cs="Poppins"/>
            <w:bCs/>
          </w:rPr>
          <w:fldChar w:fldCharType="end"/>
        </w:r>
        <w:r w:rsidR="001F2769">
          <w:rPr>
            <w:rFonts w:ascii="Poppins" w:hAnsi="Poppins" w:cs="Poppins"/>
            <w:bCs/>
          </w:rPr>
          <w:t xml:space="preserve"> from </w:t>
        </w:r>
        <w:del w:id="1214" w:author="Stuart McLarnon [NESO]" w:date="2025-07-08T14:27:00Z" w16du:dateUtc="2025-07-08T13:27:00Z">
          <w:r w:rsidR="001F2769" w:rsidDel="00936A81">
            <w:rPr>
              <w:rFonts w:ascii="Poppins" w:hAnsi="Poppins" w:cs="Poppins"/>
              <w:bCs/>
            </w:rPr>
            <w:delText>the</w:delText>
          </w:r>
          <w:r w:rsidR="006124B5" w:rsidDel="00936A81">
            <w:rPr>
              <w:rFonts w:ascii="Poppins" w:hAnsi="Poppins" w:cs="Poppins"/>
              <w:bCs/>
            </w:rPr>
            <w:delText xml:space="preserve"> </w:delText>
          </w:r>
        </w:del>
        <w:r w:rsidR="006124B5">
          <w:rPr>
            <w:rFonts w:ascii="Poppins" w:hAnsi="Poppins" w:cs="Poppins"/>
            <w:bCs/>
          </w:rPr>
          <w:t xml:space="preserve">January 2022. </w:t>
        </w:r>
      </w:ins>
    </w:p>
    <w:p w14:paraId="0F6C952B" w14:textId="27C45217" w:rsidR="00424823" w:rsidDel="00FD3FF7" w:rsidRDefault="006124B5" w:rsidP="00A34661">
      <w:pPr>
        <w:spacing w:line="240" w:lineRule="auto"/>
        <w:jc w:val="both"/>
        <w:rPr>
          <w:del w:id="1215" w:author="Stuart McLarnon [NESO]" w:date="2025-07-08T15:09:00Z" w16du:dateUtc="2025-07-08T14:09:00Z"/>
          <w:rFonts w:ascii="Poppins" w:hAnsi="Poppins" w:cs="Poppins"/>
          <w:bCs/>
        </w:rPr>
      </w:pPr>
      <w:ins w:id="1216" w:author="Stuart McLarnon (NESO)" w:date="2025-07-02T14:50:00Z" w16du:dateUtc="2025-07-02T13:50:00Z">
        <w:r>
          <w:rPr>
            <w:rFonts w:ascii="Poppins" w:hAnsi="Poppins" w:cs="Poppins"/>
            <w:bCs/>
          </w:rPr>
          <w:t>Having a standard</w:t>
        </w:r>
      </w:ins>
      <w:ins w:id="1217" w:author="Stuart McLarnon (NESO)" w:date="2025-07-02T14:52:00Z" w16du:dateUtc="2025-07-02T13:52:00Z">
        <w:r w:rsidR="00052280">
          <w:rPr>
            <w:rFonts w:ascii="Poppins" w:hAnsi="Poppins" w:cs="Poppins"/>
            <w:bCs/>
          </w:rPr>
          <w:t xml:space="preserve"> data exchange</w:t>
        </w:r>
      </w:ins>
      <w:ins w:id="1218" w:author="Stuart McLarnon (NESO)" w:date="2025-07-02T14:50:00Z" w16du:dateUtc="2025-07-02T13:50:00Z">
        <w:r>
          <w:rPr>
            <w:rFonts w:ascii="Poppins" w:hAnsi="Poppins" w:cs="Poppins"/>
            <w:bCs/>
          </w:rPr>
          <w:t xml:space="preserve"> format </w:t>
        </w:r>
      </w:ins>
      <w:ins w:id="1219" w:author="Stuart McLarnon (NESO)" w:date="2025-07-02T14:51:00Z" w16du:dateUtc="2025-07-02T13:51:00Z">
        <w:r w:rsidR="005802BA">
          <w:rPr>
            <w:rFonts w:ascii="Poppins" w:hAnsi="Poppins" w:cs="Poppins"/>
            <w:bCs/>
          </w:rPr>
          <w:t>allows data to be transferred more efficiently</w:t>
        </w:r>
      </w:ins>
      <w:ins w:id="1220" w:author="Stuart McLarnon (NESO)" w:date="2025-07-02T14:52:00Z" w16du:dateUtc="2025-07-02T13:52:00Z">
        <w:r w:rsidR="00690FE0">
          <w:rPr>
            <w:rFonts w:ascii="Poppins" w:hAnsi="Poppins" w:cs="Poppins"/>
            <w:bCs/>
          </w:rPr>
          <w:t>,</w:t>
        </w:r>
      </w:ins>
      <w:ins w:id="1221" w:author="Stuart McLarnon (NESO)" w:date="2025-07-02T14:51:00Z" w16du:dateUtc="2025-07-02T13:51:00Z">
        <w:r w:rsidR="005802BA">
          <w:rPr>
            <w:rFonts w:ascii="Poppins" w:hAnsi="Poppins" w:cs="Poppins"/>
            <w:bCs/>
          </w:rPr>
          <w:t xml:space="preserve"> as compared to using </w:t>
        </w:r>
        <w:r w:rsidR="00690FE0">
          <w:rPr>
            <w:rFonts w:ascii="Poppins" w:hAnsi="Poppins" w:cs="Poppins"/>
            <w:bCs/>
          </w:rPr>
          <w:t>excel spreadsheets</w:t>
        </w:r>
      </w:ins>
      <w:ins w:id="1222" w:author="Stuart McLarnon (NESO)" w:date="2025-07-02T14:57:00Z" w16du:dateUtc="2025-07-02T13:57:00Z">
        <w:r w:rsidR="006530B0">
          <w:rPr>
            <w:rFonts w:ascii="Poppins" w:hAnsi="Poppins" w:cs="Poppins"/>
            <w:bCs/>
          </w:rPr>
          <w:t>.</w:t>
        </w:r>
        <w:r w:rsidR="00933B0F">
          <w:rPr>
            <w:rFonts w:ascii="Poppins" w:hAnsi="Poppins" w:cs="Poppins"/>
            <w:bCs/>
          </w:rPr>
          <w:t xml:space="preserve"> </w:t>
        </w:r>
      </w:ins>
      <w:ins w:id="1223" w:author="Stuart McLarnon (NESO)" w:date="2025-07-02T14:58:00Z" w16du:dateUtc="2025-07-02T13:58:00Z">
        <w:r w:rsidR="008A41B6">
          <w:rPr>
            <w:rFonts w:ascii="Poppins" w:hAnsi="Poppins" w:cs="Poppins"/>
            <w:bCs/>
          </w:rPr>
          <w:t xml:space="preserve">CIM </w:t>
        </w:r>
      </w:ins>
      <w:ins w:id="1224" w:author="Stuart McLarnon (NESO)" w:date="2025-07-02T14:59:00Z" w16du:dateUtc="2025-07-02T13:59:00Z">
        <w:r w:rsidR="00E94B1E">
          <w:rPr>
            <w:rFonts w:ascii="Poppins" w:hAnsi="Poppins" w:cs="Poppins"/>
            <w:bCs/>
          </w:rPr>
          <w:t>gives both NESO and the Network Operators a greater understanding of</w:t>
        </w:r>
      </w:ins>
      <w:ins w:id="1225" w:author="Stuart McLarnon [NESO]" w:date="2025-07-09T15:48:00Z" w16du:dateUtc="2025-07-09T14:48:00Z">
        <w:r w:rsidR="006E0F2A">
          <w:rPr>
            <w:rFonts w:ascii="Poppins" w:hAnsi="Poppins" w:cs="Poppins"/>
            <w:bCs/>
          </w:rPr>
          <w:t xml:space="preserve"> how</w:t>
        </w:r>
      </w:ins>
      <w:ins w:id="1226" w:author="Stuart McLarnon (NESO)" w:date="2025-07-02T14:59:00Z" w16du:dateUtc="2025-07-02T13:59:00Z">
        <w:r w:rsidR="00E94B1E">
          <w:rPr>
            <w:rFonts w:ascii="Poppins" w:hAnsi="Poppins" w:cs="Poppins"/>
            <w:bCs/>
          </w:rPr>
          <w:t xml:space="preserve"> each other’s system</w:t>
        </w:r>
      </w:ins>
      <w:ins w:id="1227" w:author="Stuart McLarnon (NESO)" w:date="2025-07-02T15:01:00Z" w16du:dateUtc="2025-07-02T14:01:00Z">
        <w:r w:rsidR="00504C5F">
          <w:rPr>
            <w:rFonts w:ascii="Poppins" w:hAnsi="Poppins" w:cs="Poppins"/>
            <w:bCs/>
          </w:rPr>
          <w:t>s wor</w:t>
        </w:r>
      </w:ins>
      <w:ins w:id="1228" w:author="Stuart McLarnon (NESO)" w:date="2025-07-02T15:02:00Z" w16du:dateUtc="2025-07-02T14:02:00Z">
        <w:r w:rsidR="00504C5F">
          <w:rPr>
            <w:rFonts w:ascii="Poppins" w:hAnsi="Poppins" w:cs="Poppins"/>
            <w:bCs/>
          </w:rPr>
          <w:t>k</w:t>
        </w:r>
      </w:ins>
      <w:ins w:id="1229" w:author="Stuart McLarnon (NESO)" w:date="2025-07-02T15:00:00Z" w16du:dateUtc="2025-07-02T14:00:00Z">
        <w:r w:rsidR="00FF6A23">
          <w:rPr>
            <w:rFonts w:ascii="Poppins" w:hAnsi="Poppins" w:cs="Poppins"/>
            <w:bCs/>
          </w:rPr>
          <w:t xml:space="preserve">, as instead of receiving just the results of system modelling, they will </w:t>
        </w:r>
        <w:r w:rsidR="00DC4D58">
          <w:rPr>
            <w:rFonts w:ascii="Poppins" w:hAnsi="Poppins" w:cs="Poppins"/>
            <w:bCs/>
          </w:rPr>
          <w:t>see how those results were reached</w:t>
        </w:r>
      </w:ins>
      <w:ins w:id="1230" w:author="Stuart McLarnon (NESO)" w:date="2025-07-02T15:01:00Z" w16du:dateUtc="2025-07-02T14:01:00Z">
        <w:r w:rsidR="00A15C15">
          <w:rPr>
            <w:rFonts w:ascii="Poppins" w:hAnsi="Poppins" w:cs="Poppins"/>
            <w:bCs/>
          </w:rPr>
          <w:t>.</w:t>
        </w:r>
      </w:ins>
      <w:ins w:id="1231" w:author="Stuart McLarnon (NESO)" w:date="2025-07-02T15:33:00Z" w16du:dateUtc="2025-07-02T14:33:00Z">
        <w:r w:rsidR="005B660B">
          <w:rPr>
            <w:rFonts w:ascii="Poppins" w:hAnsi="Poppins" w:cs="Poppins"/>
            <w:bCs/>
          </w:rPr>
          <w:t xml:space="preserve"> </w:t>
        </w:r>
      </w:ins>
      <w:ins w:id="1232" w:author="Stuart McLarnon (NESO)" w:date="2025-07-02T15:27:00Z" w16du:dateUtc="2025-07-02T14:27:00Z">
        <w:r w:rsidR="002A67DD">
          <w:rPr>
            <w:rFonts w:ascii="Poppins" w:hAnsi="Poppins" w:cs="Poppins"/>
            <w:bCs/>
          </w:rPr>
          <w:t>Once these C</w:t>
        </w:r>
      </w:ins>
      <w:ins w:id="1233" w:author="Stuart McLarnon (NESO)" w:date="2025-07-02T15:28:00Z" w16du:dateUtc="2025-07-02T14:28:00Z">
        <w:r w:rsidR="002A67DD">
          <w:rPr>
            <w:rFonts w:ascii="Poppins" w:hAnsi="Poppins" w:cs="Poppins"/>
            <w:bCs/>
          </w:rPr>
          <w:t xml:space="preserve">IM models have been developed, each year they </w:t>
        </w:r>
        <w:r w:rsidR="00B45CE5">
          <w:rPr>
            <w:rFonts w:ascii="Poppins" w:hAnsi="Poppins" w:cs="Poppins"/>
            <w:bCs/>
          </w:rPr>
          <w:t>will</w:t>
        </w:r>
        <w:r w:rsidR="002A67DD">
          <w:rPr>
            <w:rFonts w:ascii="Poppins" w:hAnsi="Poppins" w:cs="Poppins"/>
            <w:bCs/>
          </w:rPr>
          <w:t xml:space="preserve"> be updated to reflect the </w:t>
        </w:r>
        <w:r w:rsidR="00B45CE5">
          <w:rPr>
            <w:rFonts w:ascii="Poppins" w:hAnsi="Poppins" w:cs="Poppins"/>
            <w:bCs/>
          </w:rPr>
          <w:t>changes within both the transmission and distribution networks</w:t>
        </w:r>
      </w:ins>
      <w:ins w:id="1234" w:author="Stuart McLarnon (NESO)" w:date="2025-07-02T15:29:00Z" w16du:dateUtc="2025-07-02T14:29:00Z">
        <w:r w:rsidR="00207D4A">
          <w:rPr>
            <w:rFonts w:ascii="Poppins" w:hAnsi="Poppins" w:cs="Poppins"/>
            <w:bCs/>
          </w:rPr>
          <w:t>.</w:t>
        </w:r>
      </w:ins>
    </w:p>
    <w:p w14:paraId="11A86F26" w14:textId="77777777" w:rsidR="00FD3FF7" w:rsidRPr="00011110" w:rsidRDefault="00FD3FF7" w:rsidP="00A34661">
      <w:pPr>
        <w:spacing w:line="240" w:lineRule="auto"/>
        <w:jc w:val="both"/>
        <w:rPr>
          <w:ins w:id="1235" w:author="Stuart McLarnon [NESO]" w:date="2025-07-08T15:55:00Z" w16du:dateUtc="2025-07-08T14:55:00Z"/>
          <w:rFonts w:ascii="Poppins" w:hAnsi="Poppins" w:cs="Poppins"/>
          <w:bCs/>
          <w:rPrChange w:id="1236" w:author="Stuart McLarnon (NESO)" w:date="2025-07-02T14:37:00Z" w16du:dateUtc="2025-07-02T13:37:00Z">
            <w:rPr>
              <w:ins w:id="1237" w:author="Stuart McLarnon [NESO]" w:date="2025-07-08T15:55:00Z" w16du:dateUtc="2025-07-08T14:55:00Z"/>
              <w:rFonts w:ascii="Poppins" w:hAnsi="Poppins" w:cs="Poppins"/>
              <w:b/>
            </w:rPr>
          </w:rPrChange>
        </w:rPr>
      </w:pPr>
    </w:p>
    <w:p w14:paraId="44060B79" w14:textId="75946DAB" w:rsidR="00A34661" w:rsidRPr="00001BCC" w:rsidRDefault="00A34661" w:rsidP="00A34661">
      <w:pPr>
        <w:spacing w:line="240" w:lineRule="auto"/>
        <w:jc w:val="both"/>
        <w:rPr>
          <w:rFonts w:ascii="Poppins" w:hAnsi="Poppins" w:cs="Poppins"/>
          <w:b/>
        </w:rPr>
      </w:pPr>
      <w:r w:rsidRPr="00001BCC">
        <w:rPr>
          <w:rFonts w:ascii="Poppins" w:hAnsi="Poppins" w:cs="Poppins"/>
          <w:b/>
        </w:rPr>
        <w:t>Work with the ENA’s Data &amp; Digitalisation Steering Group (DDSG)</w:t>
      </w:r>
    </w:p>
    <w:p w14:paraId="36F2E9CA" w14:textId="47A272FA" w:rsidR="00A34661" w:rsidRPr="00001BCC" w:rsidRDefault="00A34661" w:rsidP="00A34661">
      <w:pPr>
        <w:spacing w:line="240" w:lineRule="auto"/>
        <w:jc w:val="both"/>
        <w:rPr>
          <w:rFonts w:ascii="Poppins" w:hAnsi="Poppins" w:cs="Poppins"/>
        </w:rPr>
      </w:pPr>
      <w:r w:rsidRPr="00001BCC">
        <w:rPr>
          <w:rFonts w:ascii="Poppins" w:hAnsi="Poppins" w:cs="Poppins"/>
        </w:rPr>
        <w:t xml:space="preserve">The proposer worked with the DDSG’s CIM subgroup to seek CIM technical expertise to </w:t>
      </w:r>
      <w:del w:id="1238" w:author="Paul Thomson (NESO)" w:date="2025-06-25T14:46:00Z" w16du:dateUtc="2025-06-25T13:46:00Z">
        <w:r w:rsidRPr="00001BCC" w:rsidDel="00CE5EB0">
          <w:rPr>
            <w:rFonts w:ascii="Poppins" w:hAnsi="Poppins" w:cs="Poppins"/>
          </w:rPr>
          <w:delText xml:space="preserve">help </w:delText>
        </w:r>
      </w:del>
      <w:r w:rsidRPr="00001BCC">
        <w:rPr>
          <w:rFonts w:ascii="Poppins" w:hAnsi="Poppins" w:cs="Poppins"/>
        </w:rPr>
        <w:t>identify gaps in the CIM CGMES v3 standard compared to the new requirements of the PC. Following this, a tender was issued seeking companies that could undertake a gap analysis between the CGMES v3 CIM format (with extensions specified by Ofgem for the Long Term Development Statement (LTDS)) and the requirements of the PC. Open Grid Systems (OGS) were the successful tender</w:t>
      </w:r>
      <w:ins w:id="1239" w:author="Stuart McLarnon (NESO)" w:date="2025-06-17T10:12:00Z" w16du:dateUtc="2025-06-17T09:12:00Z">
        <w:r w:rsidR="00250F88">
          <w:rPr>
            <w:rFonts w:ascii="Poppins" w:hAnsi="Poppins" w:cs="Poppins"/>
          </w:rPr>
          <w:t>. OGS</w:t>
        </w:r>
      </w:ins>
      <w:del w:id="1240" w:author="Stuart McLarnon (NESO)" w:date="2025-06-17T10:11:00Z" w16du:dateUtc="2025-06-17T09:11:00Z">
        <w:r w:rsidRPr="00001BCC" w:rsidDel="00250F88">
          <w:rPr>
            <w:rFonts w:ascii="Poppins" w:hAnsi="Poppins" w:cs="Poppins"/>
          </w:rPr>
          <w:delText>, wh</w:delText>
        </w:r>
      </w:del>
      <w:del w:id="1241" w:author="Stuart McLarnon (NESO)" w:date="2025-06-17T10:10:00Z" w16du:dateUtc="2025-06-17T09:10:00Z">
        <w:r w:rsidRPr="00001BCC" w:rsidDel="00250F88">
          <w:rPr>
            <w:rFonts w:ascii="Poppins" w:hAnsi="Poppins" w:cs="Poppins"/>
          </w:rPr>
          <w:delText>ich</w:delText>
        </w:r>
      </w:del>
      <w:r w:rsidRPr="00001BCC">
        <w:rPr>
          <w:rFonts w:ascii="Poppins" w:hAnsi="Poppins" w:cs="Poppins"/>
        </w:rPr>
        <w:t xml:space="preserve"> hav</w:t>
      </w:r>
      <w:ins w:id="1242" w:author="Stuart McLarnon (NESO)" w:date="2025-06-17T10:10:00Z" w16du:dateUtc="2025-06-17T09:10:00Z">
        <w:r w:rsidR="00250F88">
          <w:rPr>
            <w:rFonts w:ascii="Poppins" w:hAnsi="Poppins" w:cs="Poppins"/>
          </w:rPr>
          <w:t xml:space="preserve">e </w:t>
        </w:r>
      </w:ins>
      <w:ins w:id="1243" w:author="Stuart McLarnon (NESO)" w:date="2025-06-17T10:11:00Z">
        <w:r w:rsidR="00250F88" w:rsidRPr="00250F88">
          <w:rPr>
            <w:rFonts w:ascii="Poppins" w:hAnsi="Poppins" w:cs="Poppins"/>
          </w:rPr>
          <w:t>useful background experience</w:t>
        </w:r>
        <w:r w:rsidR="00250F88" w:rsidRPr="00250F88" w:rsidDel="00250F88">
          <w:rPr>
            <w:rFonts w:ascii="Poppins" w:hAnsi="Poppins" w:cs="Poppins"/>
          </w:rPr>
          <w:t xml:space="preserve"> </w:t>
        </w:r>
      </w:ins>
      <w:del w:id="1244" w:author="Stuart McLarnon (NESO)" w:date="2025-06-17T10:10:00Z" w16du:dateUtc="2025-06-17T09:10:00Z">
        <w:r w:rsidRPr="00001BCC" w:rsidDel="00250F88">
          <w:rPr>
            <w:rFonts w:ascii="Poppins" w:hAnsi="Poppins" w:cs="Poppins"/>
          </w:rPr>
          <w:delText>ing</w:delText>
        </w:r>
      </w:del>
      <w:r w:rsidRPr="00001BCC">
        <w:rPr>
          <w:rFonts w:ascii="Poppins" w:hAnsi="Poppins" w:cs="Poppins"/>
        </w:rPr>
        <w:t xml:space="preserve"> support</w:t>
      </w:r>
      <w:ins w:id="1245" w:author="Stuart McLarnon (NESO)" w:date="2025-06-17T10:11:00Z" w16du:dateUtc="2025-06-17T09:11:00Z">
        <w:r w:rsidR="00250F88">
          <w:rPr>
            <w:rFonts w:ascii="Poppins" w:hAnsi="Poppins" w:cs="Poppins"/>
          </w:rPr>
          <w:t>ing</w:t>
        </w:r>
      </w:ins>
      <w:del w:id="1246" w:author="Stuart McLarnon (NESO)" w:date="2025-06-17T10:11:00Z" w16du:dateUtc="2025-06-17T09:11:00Z">
        <w:r w:rsidRPr="00001BCC" w:rsidDel="00250F88">
          <w:rPr>
            <w:rFonts w:ascii="Poppins" w:hAnsi="Poppins" w:cs="Poppins"/>
          </w:rPr>
          <w:delText>ed</w:delText>
        </w:r>
      </w:del>
      <w:r w:rsidRPr="00001BCC">
        <w:rPr>
          <w:rFonts w:ascii="Poppins" w:hAnsi="Poppins" w:cs="Poppins"/>
        </w:rPr>
        <w:t xml:space="preserve"> Ofgem with their CIM work on the LTDS</w:t>
      </w:r>
      <w:ins w:id="1247" w:author="Stuart McLarnon (NESO)" w:date="2025-06-17T10:11:00Z" w16du:dateUtc="2025-06-17T09:11:00Z">
        <w:r w:rsidR="00250F88">
          <w:rPr>
            <w:rFonts w:ascii="Poppins" w:hAnsi="Poppins" w:cs="Poppins"/>
          </w:rPr>
          <w:t>.</w:t>
        </w:r>
      </w:ins>
      <w:del w:id="1248" w:author="Stuart McLarnon (NESO)" w:date="2025-06-17T10:11:00Z" w16du:dateUtc="2025-06-17T09:11:00Z">
        <w:r w:rsidRPr="00001BCC" w:rsidDel="00250F88">
          <w:rPr>
            <w:rFonts w:ascii="Poppins" w:hAnsi="Poppins" w:cs="Poppins"/>
          </w:rPr>
          <w:delText xml:space="preserve"> has</w:delText>
        </w:r>
      </w:del>
      <w:r w:rsidRPr="00001BCC">
        <w:rPr>
          <w:rFonts w:ascii="Poppins" w:hAnsi="Poppins" w:cs="Poppins"/>
        </w:rPr>
        <w:t xml:space="preserve"> </w:t>
      </w:r>
      <w:del w:id="1249" w:author="Stuart McLarnon (NESO)" w:date="2025-06-17T10:11:00Z" w16du:dateUtc="2025-06-17T09:11:00Z">
        <w:r w:rsidRPr="00001BCC" w:rsidDel="00250F88">
          <w:rPr>
            <w:rFonts w:ascii="Poppins" w:hAnsi="Poppins" w:cs="Poppins"/>
          </w:rPr>
          <w:delText>provided</w:delText>
        </w:r>
      </w:del>
      <w:del w:id="1250" w:author="Stuart McLarnon (NESO)" w:date="2025-06-17T10:10:00Z" w16du:dateUtc="2025-06-17T09:10:00Z">
        <w:r w:rsidRPr="00001BCC" w:rsidDel="00250F88">
          <w:rPr>
            <w:rFonts w:ascii="Poppins" w:hAnsi="Poppins" w:cs="Poppins"/>
          </w:rPr>
          <w:delText xml:space="preserve"> useful background experience</w:delText>
        </w:r>
      </w:del>
      <w:del w:id="1251" w:author="Stuart McLarnon (NESO)" w:date="2025-06-17T10:11:00Z" w16du:dateUtc="2025-06-17T09:11:00Z">
        <w:r w:rsidRPr="00001BCC" w:rsidDel="00250F88">
          <w:rPr>
            <w:rFonts w:ascii="Poppins" w:hAnsi="Poppins" w:cs="Poppins"/>
          </w:rPr>
          <w:delText>.</w:delText>
        </w:r>
      </w:del>
    </w:p>
    <w:p w14:paraId="1FFFB324" w14:textId="791F720B" w:rsidR="00A34661" w:rsidRPr="00001BCC" w:rsidRDefault="00A34661" w:rsidP="00A34661">
      <w:pPr>
        <w:spacing w:line="240" w:lineRule="auto"/>
        <w:jc w:val="both"/>
        <w:rPr>
          <w:rFonts w:ascii="Poppins" w:hAnsi="Poppins" w:cs="Poppins"/>
        </w:rPr>
      </w:pPr>
      <w:r w:rsidRPr="00001BCC">
        <w:rPr>
          <w:rFonts w:ascii="Poppins" w:hAnsi="Poppins" w:cs="Poppins"/>
        </w:rPr>
        <w:t>OGS assisted with further changes to Section 9</w:t>
      </w:r>
      <w:ins w:id="1252" w:author="Paul Thomson (NESO)" w:date="2025-06-25T14:47:00Z" w16du:dateUtc="2025-06-25T13:47:00Z">
        <w:r w:rsidR="00DD46AB">
          <w:rPr>
            <w:rFonts w:ascii="Poppins" w:hAnsi="Poppins" w:cs="Poppins"/>
          </w:rPr>
          <w:t>,</w:t>
        </w:r>
      </w:ins>
      <w:r w:rsidRPr="00001BCC">
        <w:rPr>
          <w:rFonts w:ascii="Poppins" w:hAnsi="Poppins" w:cs="Poppins"/>
        </w:rPr>
        <w:t xml:space="preserve"> </w:t>
      </w:r>
      <w:del w:id="1253" w:author="Paul Thomson (NESO)" w:date="2025-06-25T14:47:00Z" w16du:dateUtc="2025-06-25T13:47:00Z">
        <w:r w:rsidRPr="00001BCC" w:rsidDel="00952F1E">
          <w:rPr>
            <w:rFonts w:ascii="Poppins" w:hAnsi="Poppins" w:cs="Poppins"/>
          </w:rPr>
          <w:delText>and</w:delText>
        </w:r>
      </w:del>
      <w:r w:rsidRPr="00001BCC">
        <w:rPr>
          <w:rFonts w:ascii="Poppins" w:hAnsi="Poppins" w:cs="Poppins"/>
        </w:rPr>
        <w:t xml:space="preserve"> 10 </w:t>
      </w:r>
      <w:ins w:id="1254" w:author="Paul Thomson (NESO)" w:date="2025-06-25T14:47:00Z" w16du:dateUtc="2025-06-25T13:47:00Z">
        <w:r w:rsidR="00952F1E">
          <w:rPr>
            <w:rFonts w:ascii="Poppins" w:hAnsi="Poppins" w:cs="Poppins"/>
          </w:rPr>
          <w:t xml:space="preserve">and Appendix G </w:t>
        </w:r>
      </w:ins>
      <w:r w:rsidRPr="00001BCC">
        <w:rPr>
          <w:rFonts w:ascii="Poppins" w:hAnsi="Poppins" w:cs="Poppins"/>
        </w:rPr>
        <w:t xml:space="preserve">to ensure the language used was not only appropriate for engineering </w:t>
      </w:r>
      <w:del w:id="1255" w:author="Stuart McLarnon (NESO)" w:date="2025-06-17T10:15:00Z" w16du:dateUtc="2025-06-17T09:15:00Z">
        <w:r w:rsidRPr="00001BCC" w:rsidDel="00847B40">
          <w:rPr>
            <w:rFonts w:ascii="Poppins" w:hAnsi="Poppins" w:cs="Poppins"/>
          </w:rPr>
          <w:delText xml:space="preserve">consumption </w:delText>
        </w:r>
      </w:del>
      <w:ins w:id="1256" w:author="Stuart McLarnon (NESO)" w:date="2025-06-17T10:15:00Z" w16du:dateUtc="2025-06-17T09:15:00Z">
        <w:r w:rsidR="00847B40">
          <w:rPr>
            <w:rFonts w:ascii="Poppins" w:hAnsi="Poppins" w:cs="Poppins"/>
          </w:rPr>
          <w:t>use</w:t>
        </w:r>
        <w:r w:rsidR="00847B40" w:rsidRPr="00001BCC">
          <w:rPr>
            <w:rFonts w:ascii="Poppins" w:hAnsi="Poppins" w:cs="Poppins"/>
          </w:rPr>
          <w:t xml:space="preserve"> </w:t>
        </w:r>
      </w:ins>
      <w:r w:rsidRPr="00001BCC">
        <w:rPr>
          <w:rFonts w:ascii="Poppins" w:hAnsi="Poppins" w:cs="Poppins"/>
        </w:rPr>
        <w:t xml:space="preserve">but was also </w:t>
      </w:r>
      <w:del w:id="1257" w:author="Stuart McLarnon (NESO)" w:date="2025-06-17T10:15:00Z" w16du:dateUtc="2025-06-17T09:15:00Z">
        <w:r w:rsidRPr="00001BCC" w:rsidDel="00847B40">
          <w:rPr>
            <w:rFonts w:ascii="Poppins" w:hAnsi="Poppins" w:cs="Poppins"/>
          </w:rPr>
          <w:delText xml:space="preserve">capable </w:delText>
        </w:r>
      </w:del>
      <w:ins w:id="1258" w:author="Stuart McLarnon (NESO)" w:date="2025-06-17T10:15:00Z" w16du:dateUtc="2025-06-17T09:15:00Z">
        <w:r w:rsidR="00847B40">
          <w:rPr>
            <w:rFonts w:ascii="Poppins" w:hAnsi="Poppins" w:cs="Poppins"/>
          </w:rPr>
          <w:t>suitable</w:t>
        </w:r>
        <w:r w:rsidR="00847B40" w:rsidRPr="00001BCC">
          <w:rPr>
            <w:rFonts w:ascii="Poppins" w:hAnsi="Poppins" w:cs="Poppins"/>
          </w:rPr>
          <w:t xml:space="preserve"> </w:t>
        </w:r>
      </w:ins>
      <w:r w:rsidRPr="00001BCC">
        <w:rPr>
          <w:rFonts w:ascii="Poppins" w:hAnsi="Poppins" w:cs="Poppins"/>
        </w:rPr>
        <w:t xml:space="preserve">for translation into CIM syntax. This element of the work has necessitated several new definitions which are proposed in the Glossary and Definitions. </w:t>
      </w:r>
    </w:p>
    <w:p w14:paraId="2F882DDE" w14:textId="77777777" w:rsidR="00A34661" w:rsidRPr="00001BCC" w:rsidRDefault="00A34661" w:rsidP="00A34661">
      <w:pPr>
        <w:suppressAutoHyphens w:val="0"/>
        <w:autoSpaceDN/>
        <w:spacing w:before="120" w:after="120" w:line="240" w:lineRule="auto"/>
        <w:contextualSpacing/>
        <w:jc w:val="both"/>
        <w:textAlignment w:val="auto"/>
        <w:rPr>
          <w:rFonts w:ascii="Poppins" w:hAnsi="Poppins" w:cs="Poppins"/>
          <w:b/>
        </w:rPr>
      </w:pPr>
      <w:r w:rsidRPr="00001BCC">
        <w:rPr>
          <w:rFonts w:ascii="Poppins" w:hAnsi="Poppins" w:cs="Poppins"/>
          <w:b/>
        </w:rPr>
        <w:t>GB SQSS Review – GSR029</w:t>
      </w:r>
    </w:p>
    <w:p w14:paraId="1654638F" w14:textId="77777777" w:rsidR="00A34661" w:rsidRPr="00001BCC" w:rsidRDefault="00A34661" w:rsidP="00A34661">
      <w:pPr>
        <w:suppressAutoHyphens w:val="0"/>
        <w:autoSpaceDN/>
        <w:spacing w:before="120" w:after="120" w:line="240" w:lineRule="auto"/>
        <w:contextualSpacing/>
        <w:jc w:val="both"/>
        <w:textAlignment w:val="auto"/>
        <w:rPr>
          <w:rFonts w:ascii="Poppins" w:hAnsi="Poppins" w:cs="Poppins"/>
          <w:bCs/>
        </w:rPr>
      </w:pPr>
    </w:p>
    <w:p w14:paraId="56FED67B" w14:textId="6BB2CC83" w:rsidR="003C59B6" w:rsidRDefault="00A34661" w:rsidP="00A34661">
      <w:pPr>
        <w:spacing w:before="120" w:after="120" w:line="240" w:lineRule="auto"/>
        <w:contextualSpacing/>
        <w:jc w:val="both"/>
        <w:rPr>
          <w:ins w:id="1259" w:author="Stuart McLarnon (NESO)" w:date="2025-06-30T14:08:00Z" w16du:dateUtc="2025-06-30T13:08:00Z"/>
          <w:rFonts w:ascii="Poppins" w:hAnsi="Poppins" w:cs="Poppins"/>
        </w:rPr>
      </w:pPr>
      <w:r w:rsidRPr="00001BCC">
        <w:rPr>
          <w:rFonts w:ascii="Poppins" w:hAnsi="Poppins" w:cs="Poppins"/>
        </w:rPr>
        <w:t>The workgroup was cognisant of the proposals of the GSR029 workgroup, to align SQSS with EREC P2.</w:t>
      </w:r>
      <w:ins w:id="1260" w:author="Stuart McLarnon (NESO)" w:date="2025-06-30T15:57:00Z" w16du:dateUtc="2025-06-30T14:57:00Z">
        <w:r w:rsidR="00D11286">
          <w:rPr>
            <w:rFonts w:ascii="Poppins" w:hAnsi="Poppins" w:cs="Poppins"/>
          </w:rPr>
          <w:t xml:space="preserve"> The Subgroup met with members of </w:t>
        </w:r>
        <w:r w:rsidR="00B85FA0">
          <w:rPr>
            <w:rFonts w:ascii="Poppins" w:hAnsi="Poppins" w:cs="Poppins"/>
          </w:rPr>
          <w:t>GSR029 Workgroup to insure the</w:t>
        </w:r>
      </w:ins>
      <w:ins w:id="1261" w:author="Stuart McLarnon (NESO)" w:date="2025-06-30T15:58:00Z" w16du:dateUtc="2025-06-30T14:58:00Z">
        <w:r w:rsidR="00E462FE">
          <w:rPr>
            <w:rFonts w:ascii="Poppins" w:hAnsi="Poppins" w:cs="Poppins"/>
          </w:rPr>
          <w:t xml:space="preserve"> two modifications definitions aligned.</w:t>
        </w:r>
      </w:ins>
      <w:r w:rsidRPr="00001BCC">
        <w:rPr>
          <w:rFonts w:ascii="Poppins" w:hAnsi="Poppins" w:cs="Poppins"/>
        </w:rPr>
        <w:t xml:space="preserve"> This modification, GC0139, has adopted definitions that aim</w:t>
      </w:r>
      <w:del w:id="1262" w:author="Stuart McLarnon [NESO]" w:date="2025-07-09T15:50:00Z" w16du:dateUtc="2025-07-09T14:50:00Z">
        <w:r w:rsidRPr="00001BCC" w:rsidDel="00971194">
          <w:rPr>
            <w:rFonts w:ascii="Poppins" w:hAnsi="Poppins" w:cs="Poppins"/>
          </w:rPr>
          <w:delText>s</w:delText>
        </w:r>
      </w:del>
      <w:r w:rsidRPr="00001BCC">
        <w:rPr>
          <w:rFonts w:ascii="Poppins" w:hAnsi="Poppins" w:cs="Poppins"/>
        </w:rPr>
        <w:t xml:space="preserve"> to </w:t>
      </w:r>
      <w:del w:id="1263" w:author="Stuart McLarnon [NESO]" w:date="2025-07-09T15:51:00Z" w16du:dateUtc="2025-07-09T14:51:00Z">
        <w:r w:rsidRPr="00001BCC" w:rsidDel="00971194">
          <w:rPr>
            <w:rFonts w:ascii="Poppins" w:hAnsi="Poppins" w:cs="Poppins"/>
          </w:rPr>
          <w:delText xml:space="preserve">facilitate </w:delText>
        </w:r>
      </w:del>
      <w:r w:rsidRPr="00001BCC">
        <w:rPr>
          <w:rFonts w:ascii="Poppins" w:hAnsi="Poppins" w:cs="Poppins"/>
        </w:rPr>
        <w:t>align</w:t>
      </w:r>
      <w:del w:id="1264" w:author="Stuart McLarnon [NESO]" w:date="2025-07-09T15:51:00Z" w16du:dateUtc="2025-07-09T14:51:00Z">
        <w:r w:rsidRPr="00001BCC" w:rsidDel="00971194">
          <w:rPr>
            <w:rFonts w:ascii="Poppins" w:hAnsi="Poppins" w:cs="Poppins"/>
          </w:rPr>
          <w:delText>ment</w:delText>
        </w:r>
      </w:del>
      <w:r w:rsidRPr="00001BCC">
        <w:rPr>
          <w:rFonts w:ascii="Poppins" w:hAnsi="Poppins" w:cs="Poppins"/>
        </w:rPr>
        <w:t xml:space="preserve"> </w:t>
      </w:r>
      <w:ins w:id="1265" w:author="Stuart McLarnon [NESO]" w:date="2025-07-09T15:51:00Z" w16du:dateUtc="2025-07-09T14:51:00Z">
        <w:r w:rsidR="001C068E">
          <w:rPr>
            <w:rFonts w:ascii="Poppins" w:hAnsi="Poppins" w:cs="Poppins"/>
          </w:rPr>
          <w:t xml:space="preserve">with </w:t>
        </w:r>
        <w:r w:rsidR="00971194">
          <w:rPr>
            <w:rFonts w:ascii="Poppins" w:hAnsi="Poppins" w:cs="Poppins"/>
          </w:rPr>
          <w:t>the</w:t>
        </w:r>
      </w:ins>
      <w:del w:id="1266" w:author="Stuart McLarnon [NESO]" w:date="2025-07-09T15:51:00Z" w16du:dateUtc="2025-07-09T14:51:00Z">
        <w:r w:rsidRPr="00001BCC" w:rsidDel="00971194">
          <w:rPr>
            <w:rFonts w:ascii="Poppins" w:hAnsi="Poppins" w:cs="Poppins"/>
          </w:rPr>
          <w:delText>of</w:delText>
        </w:r>
      </w:del>
      <w:r w:rsidRPr="00001BCC">
        <w:rPr>
          <w:rFonts w:ascii="Poppins" w:hAnsi="Poppins" w:cs="Poppins"/>
        </w:rPr>
        <w:t xml:space="preserve"> SQSS </w:t>
      </w:r>
      <w:ins w:id="1267" w:author="Stuart McLarnon [NESO]" w:date="2025-07-09T15:51:00Z" w16du:dateUtc="2025-07-09T14:51:00Z">
        <w:r w:rsidR="001C068E">
          <w:rPr>
            <w:rFonts w:ascii="Poppins" w:hAnsi="Poppins" w:cs="Poppins"/>
          </w:rPr>
          <w:t>and</w:t>
        </w:r>
      </w:ins>
      <w:del w:id="1268" w:author="Stuart McLarnon [NESO]" w:date="2025-07-09T15:51:00Z" w16du:dateUtc="2025-07-09T14:51:00Z">
        <w:r w:rsidRPr="00001BCC" w:rsidDel="001C068E">
          <w:rPr>
            <w:rFonts w:ascii="Poppins" w:hAnsi="Poppins" w:cs="Poppins"/>
          </w:rPr>
          <w:delText>with</w:delText>
        </w:r>
      </w:del>
      <w:r w:rsidRPr="00001BCC">
        <w:rPr>
          <w:rFonts w:ascii="Poppins" w:hAnsi="Poppins" w:cs="Poppins"/>
        </w:rPr>
        <w:t xml:space="preserve"> EREC P2 </w:t>
      </w:r>
      <w:del w:id="1269" w:author="Stuart McLarnon [NESO]" w:date="2025-07-09T15:51:00Z" w16du:dateUtc="2025-07-09T14:51:00Z">
        <w:r w:rsidRPr="00001BCC" w:rsidDel="001C068E">
          <w:rPr>
            <w:rFonts w:ascii="Poppins" w:hAnsi="Poppins" w:cs="Poppins"/>
          </w:rPr>
          <w:delText xml:space="preserve">and </w:delText>
        </w:r>
      </w:del>
      <w:ins w:id="1270" w:author="Stuart McLarnon [NESO]" w:date="2025-07-09T15:51:00Z" w16du:dateUtc="2025-07-09T14:51:00Z">
        <w:r w:rsidR="001C068E">
          <w:rPr>
            <w:rFonts w:ascii="Poppins" w:hAnsi="Poppins" w:cs="Poppins"/>
          </w:rPr>
          <w:t>by</w:t>
        </w:r>
        <w:r w:rsidR="001C068E" w:rsidRPr="00001BCC">
          <w:rPr>
            <w:rFonts w:ascii="Poppins" w:hAnsi="Poppins" w:cs="Poppins"/>
          </w:rPr>
          <w:t xml:space="preserve"> </w:t>
        </w:r>
      </w:ins>
      <w:r w:rsidRPr="00001BCC">
        <w:rPr>
          <w:rFonts w:ascii="Poppins" w:hAnsi="Poppins" w:cs="Poppins"/>
        </w:rPr>
        <w:t>incorporat</w:t>
      </w:r>
      <w:ins w:id="1271" w:author="Stuart McLarnon [NESO]" w:date="2025-07-09T15:52:00Z" w16du:dateUtc="2025-07-09T14:52:00Z">
        <w:r w:rsidR="002D7C24">
          <w:rPr>
            <w:rFonts w:ascii="Poppins" w:hAnsi="Poppins" w:cs="Poppins"/>
          </w:rPr>
          <w:t>ing</w:t>
        </w:r>
      </w:ins>
      <w:del w:id="1272" w:author="Stuart McLarnon [NESO]" w:date="2025-07-09T15:52:00Z" w16du:dateUtc="2025-07-09T14:52:00Z">
        <w:r w:rsidRPr="00001BCC" w:rsidDel="002D7C24">
          <w:rPr>
            <w:rFonts w:ascii="Poppins" w:hAnsi="Poppins" w:cs="Poppins"/>
          </w:rPr>
          <w:delText>ed</w:delText>
        </w:r>
      </w:del>
      <w:r w:rsidRPr="00001BCC">
        <w:rPr>
          <w:rFonts w:ascii="Poppins" w:hAnsi="Poppins" w:cs="Poppins"/>
        </w:rPr>
        <w:t xml:space="preserve"> them into the Glossary and Definitions. PC.9 therefore requires reporting against these definitions, which are: </w:t>
      </w:r>
      <w:ins w:id="1273" w:author="Stuart McLarnon (NESO)" w:date="2025-06-30T14:04:00Z" w16du:dateUtc="2025-06-30T13:04:00Z">
        <w:r w:rsidR="00560CCC">
          <w:rPr>
            <w:rFonts w:ascii="Poppins" w:hAnsi="Poppins" w:cs="Poppins"/>
          </w:rPr>
          <w:t xml:space="preserve">Gross Demand, </w:t>
        </w:r>
      </w:ins>
      <w:r w:rsidRPr="00001BCC">
        <w:rPr>
          <w:rFonts w:ascii="Poppins" w:hAnsi="Poppins" w:cs="Poppins"/>
        </w:rPr>
        <w:t xml:space="preserve">Group Demand, Latent Demand, Measured Demand, Embedded </w:t>
      </w:r>
      <w:del w:id="1274" w:author="Stuart McLarnon (NESO)" w:date="2025-06-30T14:14:00Z" w16du:dateUtc="2025-06-30T13:14:00Z">
        <w:r w:rsidRPr="00001BCC" w:rsidDel="00DE25D4">
          <w:rPr>
            <w:rFonts w:ascii="Poppins" w:hAnsi="Poppins" w:cs="Poppins"/>
          </w:rPr>
          <w:delText xml:space="preserve">Generation </w:delText>
        </w:r>
      </w:del>
      <w:ins w:id="1275" w:author="Stuart McLarnon (NESO)" w:date="2025-06-30T14:14:00Z" w16du:dateUtc="2025-06-30T13:14:00Z">
        <w:r w:rsidR="00DE25D4">
          <w:rPr>
            <w:rFonts w:ascii="Poppins" w:hAnsi="Poppins" w:cs="Poppins"/>
          </w:rPr>
          <w:t>Power Station</w:t>
        </w:r>
        <w:r w:rsidR="00DE25D4" w:rsidRPr="00001BCC">
          <w:rPr>
            <w:rFonts w:ascii="Poppins" w:hAnsi="Poppins" w:cs="Poppins"/>
          </w:rPr>
          <w:t xml:space="preserve"> </w:t>
        </w:r>
      </w:ins>
      <w:r w:rsidRPr="00001BCC">
        <w:rPr>
          <w:rFonts w:ascii="Poppins" w:hAnsi="Poppins" w:cs="Poppins"/>
        </w:rPr>
        <w:t>Export,</w:t>
      </w:r>
      <w:del w:id="1276" w:author="Stuart McLarnon [NESO]" w:date="2025-07-09T15:53:00Z" w16du:dateUtc="2025-07-09T14:53:00Z">
        <w:r w:rsidRPr="00001BCC" w:rsidDel="0092184D">
          <w:rPr>
            <w:rFonts w:ascii="Poppins" w:hAnsi="Poppins" w:cs="Poppins"/>
          </w:rPr>
          <w:delText xml:space="preserve"> </w:delText>
        </w:r>
      </w:del>
      <w:ins w:id="1277" w:author="Stuart McLarnon [NESO]" w:date="2025-07-09T15:52:00Z" w16du:dateUtc="2025-07-09T14:52:00Z">
        <w:r w:rsidR="0092184D">
          <w:rPr>
            <w:rFonts w:ascii="Poppins" w:hAnsi="Poppins" w:cs="Poppins"/>
          </w:rPr>
          <w:t xml:space="preserve"> and </w:t>
        </w:r>
      </w:ins>
      <w:r w:rsidRPr="00001BCC">
        <w:rPr>
          <w:rFonts w:ascii="Poppins" w:hAnsi="Poppins" w:cs="Poppins"/>
        </w:rPr>
        <w:t xml:space="preserve">Embedded </w:t>
      </w:r>
      <w:del w:id="1278" w:author="Stuart McLarnon (NESO)" w:date="2025-06-30T14:14:00Z" w16du:dateUtc="2025-06-30T13:14:00Z">
        <w:r w:rsidRPr="00001BCC" w:rsidDel="00DE25D4">
          <w:rPr>
            <w:rFonts w:ascii="Poppins" w:hAnsi="Poppins" w:cs="Poppins"/>
          </w:rPr>
          <w:delText xml:space="preserve">Generation </w:delText>
        </w:r>
      </w:del>
      <w:ins w:id="1279" w:author="Stuart McLarnon (NESO)" w:date="2025-06-30T14:14:00Z" w16du:dateUtc="2025-06-30T13:14:00Z">
        <w:r w:rsidR="00DE25D4">
          <w:rPr>
            <w:rFonts w:ascii="Poppins" w:hAnsi="Poppins" w:cs="Poppins"/>
          </w:rPr>
          <w:t>Power Station</w:t>
        </w:r>
        <w:r w:rsidR="00DE25D4" w:rsidRPr="00001BCC">
          <w:rPr>
            <w:rFonts w:ascii="Poppins" w:hAnsi="Poppins" w:cs="Poppins"/>
          </w:rPr>
          <w:t xml:space="preserve"> </w:t>
        </w:r>
      </w:ins>
      <w:r w:rsidRPr="00001BCC">
        <w:rPr>
          <w:rFonts w:ascii="Poppins" w:hAnsi="Poppins" w:cs="Poppins"/>
        </w:rPr>
        <w:t>Import</w:t>
      </w:r>
      <w:del w:id="1280" w:author="Stuart McLarnon [NESO]" w:date="2025-07-09T15:52:00Z" w16du:dateUtc="2025-07-09T14:52:00Z">
        <w:r w:rsidRPr="00001BCC" w:rsidDel="002D7C24">
          <w:rPr>
            <w:rFonts w:ascii="Poppins" w:hAnsi="Poppins" w:cs="Poppins"/>
          </w:rPr>
          <w:delText xml:space="preserve"> and Gross Demand</w:delText>
        </w:r>
      </w:del>
      <w:r w:rsidRPr="00001BCC">
        <w:rPr>
          <w:rFonts w:ascii="Poppins" w:hAnsi="Poppins" w:cs="Poppins"/>
        </w:rPr>
        <w:t>. These updates were introduced to the Workgroup who were supportive of the changes made.</w:t>
      </w:r>
    </w:p>
    <w:p w14:paraId="4A61ABEC" w14:textId="77777777" w:rsidR="00D86209" w:rsidRDefault="00D86209" w:rsidP="00A34661">
      <w:pPr>
        <w:spacing w:before="120" w:after="120" w:line="240" w:lineRule="auto"/>
        <w:contextualSpacing/>
        <w:jc w:val="both"/>
        <w:rPr>
          <w:ins w:id="1281" w:author="Stuart McLarnon (NESO)" w:date="2025-06-30T14:08:00Z" w16du:dateUtc="2025-06-30T13:08:00Z"/>
          <w:rFonts w:ascii="Poppins" w:hAnsi="Poppins" w:cs="Poppins"/>
        </w:rPr>
      </w:pPr>
    </w:p>
    <w:p w14:paraId="09F898D8" w14:textId="201D7D41" w:rsidR="00D86209" w:rsidRDefault="000D5D25" w:rsidP="00A34661">
      <w:pPr>
        <w:spacing w:before="120" w:after="120" w:line="240" w:lineRule="auto"/>
        <w:contextualSpacing/>
        <w:jc w:val="both"/>
        <w:rPr>
          <w:ins w:id="1282" w:author="Stuart McLarnon (NESO)" w:date="2025-06-30T14:13:00Z" w16du:dateUtc="2025-06-30T13:13:00Z"/>
          <w:rFonts w:ascii="Poppins" w:hAnsi="Poppins" w:cs="Poppins"/>
        </w:rPr>
      </w:pPr>
      <w:ins w:id="1283" w:author="Stuart McLarnon (NESO)" w:date="2025-06-30T14:08:00Z" w16du:dateUtc="2025-06-30T13:08:00Z">
        <w:r>
          <w:rPr>
            <w:rFonts w:ascii="Poppins" w:hAnsi="Poppins" w:cs="Poppins"/>
          </w:rPr>
          <w:t xml:space="preserve">A stylised diagram of a </w:t>
        </w:r>
      </w:ins>
      <w:ins w:id="1284" w:author="Stuart McLarnon (NESO)" w:date="2025-06-30T14:09:00Z" w16du:dateUtc="2025-06-30T13:09:00Z">
        <w:r w:rsidR="00C0424D">
          <w:rPr>
            <w:rFonts w:ascii="Poppins" w:hAnsi="Poppins" w:cs="Poppins"/>
          </w:rPr>
          <w:t xml:space="preserve">power system was included in the new PC.9 to </w:t>
        </w:r>
        <w:r w:rsidR="00FD0B32">
          <w:rPr>
            <w:rFonts w:ascii="Poppins" w:hAnsi="Poppins" w:cs="Poppins"/>
          </w:rPr>
          <w:t>explain the new types of demand</w:t>
        </w:r>
      </w:ins>
      <w:ins w:id="1285" w:author="Stuart McLarnon (NESO)" w:date="2025-06-30T14:13:00Z" w16du:dateUtc="2025-06-30T13:13:00Z">
        <w:r w:rsidR="00187A84">
          <w:rPr>
            <w:rFonts w:ascii="Poppins" w:hAnsi="Poppins" w:cs="Poppins"/>
          </w:rPr>
          <w:t xml:space="preserve">, as can be seen in figure </w:t>
        </w:r>
      </w:ins>
      <w:ins w:id="1286" w:author="Stuart McLarnon [NESO]" w:date="2025-07-08T10:44:00Z" w16du:dateUtc="2025-07-08T09:44:00Z">
        <w:r w:rsidR="002E24DE">
          <w:rPr>
            <w:rFonts w:ascii="Poppins" w:hAnsi="Poppins" w:cs="Poppins"/>
          </w:rPr>
          <w:t>2</w:t>
        </w:r>
      </w:ins>
      <w:ins w:id="1287" w:author="Stuart McLarnon (NESO)" w:date="2025-06-30T14:13:00Z" w16du:dateUtc="2025-06-30T13:13:00Z">
        <w:del w:id="1288" w:author="Stuart McLarnon [NESO]" w:date="2025-07-08T10:44:00Z" w16du:dateUtc="2025-07-08T09:44:00Z">
          <w:r w:rsidR="00187A84" w:rsidDel="002E24DE">
            <w:rPr>
              <w:rFonts w:ascii="Poppins" w:hAnsi="Poppins" w:cs="Poppins"/>
            </w:rPr>
            <w:delText>1</w:delText>
          </w:r>
        </w:del>
        <w:r w:rsidR="00187A84">
          <w:rPr>
            <w:rFonts w:ascii="Poppins" w:hAnsi="Poppins" w:cs="Poppins"/>
          </w:rPr>
          <w:t>.</w:t>
        </w:r>
      </w:ins>
    </w:p>
    <w:p w14:paraId="38CF2F3B" w14:textId="77777777" w:rsidR="00187A84" w:rsidRDefault="00187A84" w:rsidP="00A34661">
      <w:pPr>
        <w:spacing w:before="120" w:after="120" w:line="240" w:lineRule="auto"/>
        <w:contextualSpacing/>
        <w:jc w:val="both"/>
        <w:rPr>
          <w:ins w:id="1289" w:author="Stuart McLarnon (NESO)" w:date="2025-06-30T14:15:00Z" w16du:dateUtc="2025-06-30T13:15:00Z"/>
          <w:rFonts w:ascii="Poppins" w:hAnsi="Poppins" w:cs="Poppins"/>
        </w:rPr>
      </w:pPr>
    </w:p>
    <w:p w14:paraId="09DA1A1D" w14:textId="77777777" w:rsidR="005415E0" w:rsidRDefault="005415E0">
      <w:pPr>
        <w:keepNext/>
        <w:spacing w:before="120" w:after="120" w:line="240" w:lineRule="auto"/>
        <w:contextualSpacing/>
        <w:jc w:val="center"/>
        <w:rPr>
          <w:ins w:id="1290" w:author="Stuart McLarnon (NESO)" w:date="2025-06-30T14:16:00Z" w16du:dateUtc="2025-06-30T13:16:00Z"/>
        </w:rPr>
        <w:pPrChange w:id="1291" w:author="Stuart McLarnon (NESO)" w:date="2025-06-30T14:16:00Z" w16du:dateUtc="2025-06-30T13:16:00Z">
          <w:pPr>
            <w:spacing w:before="120" w:after="120" w:line="240" w:lineRule="auto"/>
            <w:contextualSpacing/>
            <w:jc w:val="center"/>
          </w:pPr>
        </w:pPrChange>
      </w:pPr>
      <w:ins w:id="1292" w:author="Stuart McLarnon (NESO)" w:date="2025-06-30T14:15:00Z" w16du:dateUtc="2025-06-30T13:15:00Z">
        <w:r>
          <w:rPr>
            <w:noProof/>
          </w:rPr>
          <w:drawing>
            <wp:inline distT="0" distB="0" distL="0" distR="0" wp14:anchorId="1AFB8656" wp14:editId="5CC19F32">
              <wp:extent cx="4722815" cy="2434529"/>
              <wp:effectExtent l="0" t="0" r="1905" b="4445"/>
              <wp:docPr id="892808717" name="Picture 2"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808717" name="Picture 2" descr="A diagram of a circui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746365" cy="2446669"/>
                      </a:xfrm>
                      <a:prstGeom prst="rect">
                        <a:avLst/>
                      </a:prstGeom>
                    </pic:spPr>
                  </pic:pic>
                </a:graphicData>
              </a:graphic>
            </wp:inline>
          </w:drawing>
        </w:r>
      </w:ins>
    </w:p>
    <w:p w14:paraId="3890FDE5" w14:textId="6097DE52" w:rsidR="005415E0" w:rsidRDefault="005415E0">
      <w:pPr>
        <w:pStyle w:val="Caption"/>
        <w:jc w:val="center"/>
        <w:rPr>
          <w:rFonts w:ascii="Poppins" w:hAnsi="Poppins" w:cs="Poppins"/>
        </w:rPr>
        <w:pPrChange w:id="1293" w:author="Stuart McLarnon (NESO)" w:date="2025-06-30T14:16:00Z" w16du:dateUtc="2025-06-30T13:16:00Z">
          <w:pPr>
            <w:spacing w:before="120" w:after="120" w:line="240" w:lineRule="auto"/>
            <w:contextualSpacing/>
            <w:jc w:val="both"/>
          </w:pPr>
        </w:pPrChange>
      </w:pPr>
      <w:ins w:id="1294" w:author="Stuart McLarnon (NESO)" w:date="2025-06-30T14:16:00Z" w16du:dateUtc="2025-06-30T13:16:00Z">
        <w:r>
          <w:t xml:space="preserve">Figure </w:t>
        </w:r>
        <w:del w:id="1295" w:author="Stuart McLarnon [NESO]" w:date="2025-07-08T10:44:00Z" w16du:dateUtc="2025-07-08T09:44:00Z">
          <w:r w:rsidDel="002E24DE">
            <w:fldChar w:fldCharType="begin"/>
          </w:r>
          <w:r w:rsidDel="002E24DE">
            <w:delInstrText xml:space="preserve"> SEQ Figure \* ARABIC </w:delInstrText>
          </w:r>
        </w:del>
      </w:ins>
      <w:del w:id="1296" w:author="Stuart McLarnon [NESO]" w:date="2025-07-08T10:44:00Z" w16du:dateUtc="2025-07-08T09:44:00Z">
        <w:r w:rsidDel="002E24DE">
          <w:fldChar w:fldCharType="separate"/>
        </w:r>
      </w:del>
      <w:ins w:id="1297" w:author="Stuart McLarnon (NESO)" w:date="2025-06-30T14:16:00Z" w16du:dateUtc="2025-06-30T13:16:00Z">
        <w:del w:id="1298" w:author="Stuart McLarnon [NESO]" w:date="2025-07-08T10:44:00Z" w16du:dateUtc="2025-07-08T09:44:00Z">
          <w:r w:rsidDel="002E24DE">
            <w:rPr>
              <w:noProof/>
            </w:rPr>
            <w:delText>1</w:delText>
          </w:r>
          <w:r w:rsidDel="002E24DE">
            <w:fldChar w:fldCharType="end"/>
          </w:r>
        </w:del>
      </w:ins>
      <w:ins w:id="1299" w:author="Stuart McLarnon [NESO]" w:date="2025-07-08T10:44:00Z" w16du:dateUtc="2025-07-08T09:44:00Z">
        <w:r w:rsidR="002E24DE">
          <w:t>2</w:t>
        </w:r>
      </w:ins>
      <w:ins w:id="1300" w:author="Stuart McLarnon (NESO)" w:date="2025-06-30T14:16:00Z" w16du:dateUtc="2025-06-30T13:16:00Z">
        <w:r>
          <w:t xml:space="preserve">: </w:t>
        </w:r>
        <w:r w:rsidR="00125F2C">
          <w:rPr>
            <w:rFonts w:ascii="Poppins" w:hAnsi="Poppins" w:cs="Poppins"/>
          </w:rPr>
          <w:t>Stylised Diagram of a Power System</w:t>
        </w:r>
      </w:ins>
    </w:p>
    <w:p w14:paraId="780991E0" w14:textId="77777777" w:rsidR="00DF0A90" w:rsidRDefault="00DF0A90" w:rsidP="00DF0A90">
      <w:pPr>
        <w:spacing w:after="120"/>
        <w:ind w:left="1440"/>
        <w:rPr>
          <w:ins w:id="1301" w:author="Stuart McLarnon (NESO)" w:date="2025-06-30T14:17:00Z" w16du:dateUtc="2025-06-30T13:17:00Z"/>
          <w:b/>
        </w:rPr>
      </w:pPr>
      <w:ins w:id="1302" w:author="Stuart McLarnon (NESO)" w:date="2025-06-30T14:17:00Z" w16du:dateUtc="2025-06-30T13:17:00Z">
        <w:r w:rsidRPr="00CB3CF4">
          <w:t xml:space="preserve">M1, M2 </w:t>
        </w:r>
        <w:r w:rsidRPr="00CB3CF4">
          <w:tab/>
        </w:r>
        <w:r>
          <w:t>m</w:t>
        </w:r>
        <w:r w:rsidRPr="00CB3CF4">
          <w:t xml:space="preserve">easurement at the </w:t>
        </w:r>
        <w:r w:rsidRPr="00CB3CF4">
          <w:rPr>
            <w:b/>
            <w:bCs/>
          </w:rPr>
          <w:t>Connection Point</w:t>
        </w:r>
      </w:ins>
    </w:p>
    <w:p w14:paraId="222E3EBB" w14:textId="77777777" w:rsidR="00DF0A90" w:rsidRPr="00416A4E" w:rsidRDefault="00DF0A90" w:rsidP="00DF0A90">
      <w:pPr>
        <w:spacing w:after="120"/>
        <w:ind w:left="2880" w:hanging="1440"/>
        <w:rPr>
          <w:ins w:id="1303" w:author="Stuart McLarnon (NESO)" w:date="2025-06-30T14:17:00Z" w16du:dateUtc="2025-06-30T13:17:00Z"/>
          <w:b/>
          <w:bCs/>
        </w:rPr>
      </w:pPr>
      <w:ins w:id="1304" w:author="Stuart McLarnon (NESO)" w:date="2025-06-30T14:17:00Z" w16du:dateUtc="2025-06-30T13:17:00Z">
        <w:r>
          <w:t>EGi</w:t>
        </w:r>
        <w:r w:rsidRPr="663A744B">
          <w:t xml:space="preserve"> </w:t>
        </w:r>
        <w:r>
          <w:tab/>
          <w:t>im</w:t>
        </w:r>
        <w:r w:rsidRPr="663A744B">
          <w:t xml:space="preserve">port </w:t>
        </w:r>
        <w:r>
          <w:t>to</w:t>
        </w:r>
        <w:r w:rsidRPr="663A744B">
          <w:t xml:space="preserve"> </w:t>
        </w:r>
        <w:r w:rsidRPr="663A744B">
          <w:rPr>
            <w:b/>
            <w:bCs/>
          </w:rPr>
          <w:t>Large Power Stations</w:t>
        </w:r>
        <w:r w:rsidRPr="001815AD">
          <w:t>,</w:t>
        </w:r>
        <w:r w:rsidRPr="663A744B">
          <w:rPr>
            <w:b/>
            <w:bCs/>
          </w:rPr>
          <w:t xml:space="preserve"> Medium Power Stations </w:t>
        </w:r>
        <w:r w:rsidRPr="663A744B">
          <w:t xml:space="preserve">and </w:t>
        </w:r>
        <w:r w:rsidRPr="663A744B">
          <w:rPr>
            <w:b/>
            <w:bCs/>
          </w:rPr>
          <w:t>Small Power Stations</w:t>
        </w:r>
        <w:r w:rsidRPr="663A744B">
          <w:t xml:space="preserve"> other than </w:t>
        </w:r>
        <w:r>
          <w:t>to</w:t>
        </w:r>
        <w:r w:rsidRPr="663A744B">
          <w:t xml:space="preserve"> </w:t>
        </w:r>
        <w:r w:rsidRPr="00C61254">
          <w:rPr>
            <w:b/>
            <w:bCs/>
          </w:rPr>
          <w:t>Electricity Storage Module(s</w:t>
        </w:r>
        <w:r>
          <w:rPr>
            <w:b/>
            <w:bCs/>
          </w:rPr>
          <w:t>)</w:t>
        </w:r>
      </w:ins>
    </w:p>
    <w:p w14:paraId="63294540" w14:textId="77777777" w:rsidR="00DF0A90" w:rsidRDefault="00DF0A90" w:rsidP="00DF0A90">
      <w:pPr>
        <w:spacing w:after="120"/>
        <w:ind w:left="2880" w:hanging="1440"/>
        <w:rPr>
          <w:ins w:id="1305" w:author="Stuart McLarnon (NESO)" w:date="2025-06-30T14:17:00Z" w16du:dateUtc="2025-06-30T13:17:00Z"/>
          <w:b/>
          <w:bCs/>
        </w:rPr>
      </w:pPr>
      <w:bookmarkStart w:id="1306" w:name="_Hlk191647109"/>
      <w:ins w:id="1307" w:author="Stuart McLarnon (NESO)" w:date="2025-06-30T14:17:00Z" w16du:dateUtc="2025-06-30T13:17:00Z">
        <w:r>
          <w:t>EGe</w:t>
        </w:r>
        <w:r w:rsidRPr="663A744B">
          <w:t xml:space="preserve"> </w:t>
        </w:r>
        <w:r>
          <w:tab/>
        </w:r>
        <w:r w:rsidRPr="663A744B">
          <w:t xml:space="preserve">export from </w:t>
        </w:r>
        <w:r w:rsidRPr="663A744B">
          <w:rPr>
            <w:b/>
            <w:bCs/>
          </w:rPr>
          <w:t>Large Power Stations</w:t>
        </w:r>
        <w:r w:rsidRPr="00416A4E">
          <w:t>,</w:t>
        </w:r>
        <w:r w:rsidRPr="663A744B">
          <w:rPr>
            <w:b/>
            <w:bCs/>
          </w:rPr>
          <w:t xml:space="preserve"> Medium Power Stations </w:t>
        </w:r>
        <w:r w:rsidRPr="663A744B">
          <w:t xml:space="preserve">and </w:t>
        </w:r>
        <w:r w:rsidRPr="663A744B">
          <w:rPr>
            <w:b/>
            <w:bCs/>
          </w:rPr>
          <w:t>Small Power Stations</w:t>
        </w:r>
        <w:r w:rsidRPr="663A744B">
          <w:t xml:space="preserve"> other than from </w:t>
        </w:r>
        <w:r w:rsidRPr="00C61254">
          <w:rPr>
            <w:b/>
            <w:bCs/>
          </w:rPr>
          <w:t>Electricity Storage Module(s</w:t>
        </w:r>
        <w:bookmarkEnd w:id="1306"/>
        <w:r w:rsidRPr="00C61254">
          <w:rPr>
            <w:b/>
            <w:bCs/>
          </w:rPr>
          <w:t>)</w:t>
        </w:r>
      </w:ins>
    </w:p>
    <w:p w14:paraId="4152A6BB" w14:textId="77777777" w:rsidR="00DF0A90" w:rsidRPr="00CB3CF4" w:rsidRDefault="00DF0A90" w:rsidP="00DF0A90">
      <w:pPr>
        <w:spacing w:after="120"/>
        <w:ind w:left="2880" w:hanging="1440"/>
        <w:rPr>
          <w:ins w:id="1308" w:author="Stuart McLarnon (NESO)" w:date="2025-06-30T14:17:00Z" w16du:dateUtc="2025-06-30T13:17:00Z"/>
          <w:b/>
          <w:bCs/>
        </w:rPr>
      </w:pPr>
      <w:ins w:id="1309" w:author="Stuart McLarnon (NESO)" w:date="2025-06-30T14:17:00Z" w16du:dateUtc="2025-06-30T13:17:00Z">
        <w:r w:rsidRPr="00CB3CF4">
          <w:t xml:space="preserve">ESi </w:t>
        </w:r>
        <w:r w:rsidRPr="00CB3CF4">
          <w:tab/>
          <w:t xml:space="preserve">import to </w:t>
        </w:r>
        <w:r w:rsidRPr="00CB3CF4">
          <w:rPr>
            <w:b/>
            <w:bCs/>
          </w:rPr>
          <w:t>Electricity Storage</w:t>
        </w:r>
        <w:r>
          <w:rPr>
            <w:b/>
            <w:bCs/>
          </w:rPr>
          <w:t xml:space="preserve"> </w:t>
        </w:r>
        <w:r w:rsidRPr="004F57A1">
          <w:rPr>
            <w:b/>
            <w:bCs/>
          </w:rPr>
          <w:t>Module(s)</w:t>
        </w:r>
      </w:ins>
    </w:p>
    <w:p w14:paraId="1AD31ECA" w14:textId="77777777" w:rsidR="00DF0A90" w:rsidRPr="00CB3CF4" w:rsidRDefault="00DF0A90" w:rsidP="00DF0A90">
      <w:pPr>
        <w:spacing w:after="120"/>
        <w:ind w:left="1440"/>
        <w:rPr>
          <w:ins w:id="1310" w:author="Stuart McLarnon (NESO)" w:date="2025-06-30T14:17:00Z" w16du:dateUtc="2025-06-30T13:17:00Z"/>
          <w:b/>
          <w:bCs/>
        </w:rPr>
      </w:pPr>
      <w:ins w:id="1311" w:author="Stuart McLarnon (NESO)" w:date="2025-06-30T14:17:00Z" w16du:dateUtc="2025-06-30T13:17:00Z">
        <w:r w:rsidRPr="00CB3CF4">
          <w:t xml:space="preserve">ESe </w:t>
        </w:r>
        <w:r w:rsidRPr="00CB3CF4">
          <w:tab/>
        </w:r>
        <w:r w:rsidRPr="00CB3CF4">
          <w:tab/>
          <w:t xml:space="preserve">export from </w:t>
        </w:r>
        <w:r w:rsidRPr="00CB3CF4">
          <w:rPr>
            <w:b/>
            <w:bCs/>
          </w:rPr>
          <w:t>Electricity Storage</w:t>
        </w:r>
        <w:r>
          <w:rPr>
            <w:b/>
            <w:bCs/>
          </w:rPr>
          <w:t xml:space="preserve"> </w:t>
        </w:r>
        <w:r w:rsidRPr="004F57A1">
          <w:rPr>
            <w:b/>
            <w:bCs/>
          </w:rPr>
          <w:t>Module(s)</w:t>
        </w:r>
      </w:ins>
    </w:p>
    <w:p w14:paraId="3050F078" w14:textId="77777777" w:rsidR="00DF0A90" w:rsidRPr="00CB3CF4" w:rsidRDefault="00DF0A90" w:rsidP="00DF0A90">
      <w:pPr>
        <w:spacing w:after="120"/>
        <w:ind w:left="2880" w:hanging="1440"/>
        <w:rPr>
          <w:ins w:id="1312" w:author="Stuart McLarnon (NESO)" w:date="2025-06-30T14:17:00Z" w16du:dateUtc="2025-06-30T13:17:00Z"/>
        </w:rPr>
      </w:pPr>
      <w:ins w:id="1313" w:author="Stuart McLarnon (NESO)" w:date="2025-06-30T14:17:00Z" w16du:dateUtc="2025-06-30T13:17:00Z">
        <w:r w:rsidRPr="00CB3CF4">
          <w:t>D</w:t>
        </w:r>
        <w:r w:rsidRPr="00CB3CF4">
          <w:tab/>
          <w:t>aggregate</w:t>
        </w:r>
        <w:r>
          <w:t>d</w:t>
        </w:r>
        <w:r w:rsidRPr="00CB3CF4">
          <w:t xml:space="preserve"> </w:t>
        </w:r>
        <w:r w:rsidRPr="000E2A85">
          <w:rPr>
            <w:b/>
            <w:bCs/>
          </w:rPr>
          <w:t>Embedded Customer</w:t>
        </w:r>
        <w:r>
          <w:rPr>
            <w:b/>
            <w:bCs/>
          </w:rPr>
          <w:t xml:space="preserve"> </w:t>
        </w:r>
        <w:r w:rsidRPr="00B96362">
          <w:rPr>
            <w:b/>
          </w:rPr>
          <w:t>Import</w:t>
        </w:r>
        <w:r>
          <w:t xml:space="preserve"> </w:t>
        </w:r>
        <w:r>
          <w:rPr>
            <w:b/>
            <w:bCs/>
          </w:rPr>
          <w:t xml:space="preserve"> </w:t>
        </w:r>
        <w:r>
          <w:t xml:space="preserve"> </w:t>
        </w:r>
      </w:ins>
    </w:p>
    <w:p w14:paraId="2C25F134" w14:textId="77777777" w:rsidR="00DF0A90" w:rsidRPr="00416A4E" w:rsidRDefault="00DF0A90" w:rsidP="00DF0A90">
      <w:pPr>
        <w:spacing w:after="120"/>
        <w:ind w:left="1440"/>
        <w:rPr>
          <w:ins w:id="1314" w:author="Stuart McLarnon (NESO)" w:date="2025-06-30T14:17:00Z" w16du:dateUtc="2025-06-30T13:17:00Z"/>
          <w:b/>
        </w:rPr>
      </w:pPr>
      <w:ins w:id="1315" w:author="Stuart McLarnon (NESO)" w:date="2025-06-30T14:17:00Z" w16du:dateUtc="2025-06-30T13:17:00Z">
        <w:r w:rsidRPr="00CB3CF4">
          <w:t>∆D</w:t>
        </w:r>
        <w:r w:rsidRPr="00CB3CF4">
          <w:tab/>
        </w:r>
        <w:r w:rsidRPr="00CB3CF4">
          <w:tab/>
        </w:r>
        <w:r>
          <w:t xml:space="preserve">aggregated </w:t>
        </w:r>
        <w:r w:rsidRPr="00CB3CF4">
          <w:rPr>
            <w:b/>
            <w:bCs/>
          </w:rPr>
          <w:t>Latent Demand</w:t>
        </w:r>
        <w:r>
          <w:rPr>
            <w:b/>
            <w:bCs/>
          </w:rPr>
          <w:t xml:space="preserve"> </w:t>
        </w:r>
        <w:r>
          <w:t xml:space="preserve">of </w:t>
        </w:r>
        <w:r>
          <w:rPr>
            <w:b/>
            <w:bCs/>
          </w:rPr>
          <w:t>Embedded Customers</w:t>
        </w:r>
      </w:ins>
    </w:p>
    <w:p w14:paraId="46A327EA" w14:textId="77777777" w:rsidR="00DF0A90" w:rsidRPr="00CB3CF4" w:rsidRDefault="00DF0A90" w:rsidP="00DF0A90">
      <w:pPr>
        <w:spacing w:after="120"/>
        <w:ind w:left="1440"/>
        <w:rPr>
          <w:ins w:id="1316" w:author="Stuart McLarnon (NESO)" w:date="2025-06-30T14:17:00Z" w16du:dateUtc="2025-06-30T13:17:00Z"/>
          <w:b/>
          <w:bCs/>
          <w:u w:val="single"/>
        </w:rPr>
      </w:pPr>
    </w:p>
    <w:p w14:paraId="7C3F158B" w14:textId="77777777" w:rsidR="00DF0A90" w:rsidRPr="00CB3CF4" w:rsidRDefault="00DF0A90" w:rsidP="00DF0A90">
      <w:pPr>
        <w:spacing w:after="120"/>
        <w:ind w:left="1440"/>
        <w:rPr>
          <w:ins w:id="1317" w:author="Stuart McLarnon (NESO)" w:date="2025-06-30T14:17:00Z" w16du:dateUtc="2025-06-30T13:17:00Z"/>
        </w:rPr>
      </w:pPr>
      <w:ins w:id="1318" w:author="Stuart McLarnon (NESO)" w:date="2025-06-30T14:17:00Z" w16du:dateUtc="2025-06-30T13:17:00Z">
        <w:r w:rsidRPr="00CB3CF4">
          <w:t>Where:</w:t>
        </w:r>
      </w:ins>
    </w:p>
    <w:p w14:paraId="1B2A7806" w14:textId="77777777" w:rsidR="00DF0A90" w:rsidRPr="00CB3CF4" w:rsidRDefault="00DF0A90" w:rsidP="00DF0A90">
      <w:pPr>
        <w:spacing w:after="120"/>
        <w:ind w:left="2160"/>
        <w:rPr>
          <w:ins w:id="1319" w:author="Stuart McLarnon (NESO)" w:date="2025-06-30T14:17:00Z" w16du:dateUtc="2025-06-30T13:17:00Z"/>
        </w:rPr>
      </w:pPr>
      <w:ins w:id="1320" w:author="Stuart McLarnon (NESO)" w:date="2025-06-30T14:17:00Z" w16du:dateUtc="2025-06-30T13:17:00Z">
        <w:r w:rsidRPr="00CB3CF4">
          <w:rPr>
            <w:b/>
            <w:bCs/>
          </w:rPr>
          <w:t>Group Demand</w:t>
        </w:r>
        <w:r w:rsidRPr="00CB3CF4">
          <w:t xml:space="preserve"> = D + ∆D  </w:t>
        </w:r>
      </w:ins>
    </w:p>
    <w:p w14:paraId="474B41D7" w14:textId="77777777" w:rsidR="00DF0A90" w:rsidRPr="00CB3CF4" w:rsidRDefault="00DF0A90" w:rsidP="00DF0A90">
      <w:pPr>
        <w:spacing w:after="120"/>
        <w:ind w:left="2160"/>
        <w:rPr>
          <w:ins w:id="1321" w:author="Stuart McLarnon (NESO)" w:date="2025-06-30T14:17:00Z" w16du:dateUtc="2025-06-30T13:17:00Z"/>
        </w:rPr>
      </w:pPr>
      <w:ins w:id="1322" w:author="Stuart McLarnon (NESO)" w:date="2025-06-30T14:17:00Z" w16du:dateUtc="2025-06-30T13:17:00Z">
        <w:r w:rsidRPr="00CB3CF4">
          <w:rPr>
            <w:b/>
            <w:bCs/>
          </w:rPr>
          <w:t>Group Demand</w:t>
        </w:r>
        <w:r w:rsidRPr="00CB3CF4">
          <w:t xml:space="preserve"> = (M1 + M2) + (</w:t>
        </w:r>
        <w:r>
          <w:t>E</w:t>
        </w:r>
        <w:r w:rsidRPr="00CB3CF4">
          <w:t>G</w:t>
        </w:r>
        <w:r>
          <w:t>e</w:t>
        </w:r>
        <w:r w:rsidRPr="00CB3CF4">
          <w:t xml:space="preserve"> + ESe) – </w:t>
        </w:r>
        <w:r>
          <w:t>(EGi</w:t>
        </w:r>
        <w:r w:rsidRPr="00CB3CF4">
          <w:t xml:space="preserve"> </w:t>
        </w:r>
        <w:r>
          <w:t>+</w:t>
        </w:r>
        <w:r w:rsidRPr="00CB3CF4">
          <w:t xml:space="preserve"> ESi</w:t>
        </w:r>
        <w:r>
          <w:t>)</w:t>
        </w:r>
        <w:r w:rsidRPr="00CB3CF4">
          <w:t xml:space="preserve"> + ∆D </w:t>
        </w:r>
      </w:ins>
    </w:p>
    <w:p w14:paraId="2D29AFC5" w14:textId="77777777" w:rsidR="00DF0A90" w:rsidRPr="00CB3CF4" w:rsidRDefault="00DF0A90" w:rsidP="00DF0A90">
      <w:pPr>
        <w:spacing w:after="120"/>
        <w:ind w:left="2160"/>
        <w:rPr>
          <w:ins w:id="1323" w:author="Stuart McLarnon (NESO)" w:date="2025-06-30T14:17:00Z" w16du:dateUtc="2025-06-30T13:17:00Z"/>
        </w:rPr>
      </w:pPr>
      <w:ins w:id="1324" w:author="Stuart McLarnon (NESO)" w:date="2025-06-30T14:17:00Z" w16du:dateUtc="2025-06-30T13:17:00Z">
        <w:r w:rsidRPr="00CB3CF4">
          <w:rPr>
            <w:b/>
            <w:bCs/>
          </w:rPr>
          <w:t>Latent Demand</w:t>
        </w:r>
        <w:r w:rsidRPr="00CB3CF4">
          <w:t xml:space="preserve"> = ∆D </w:t>
        </w:r>
      </w:ins>
    </w:p>
    <w:p w14:paraId="3348EA2A" w14:textId="77777777" w:rsidR="00DF0A90" w:rsidRPr="00416A4E" w:rsidRDefault="00DF0A90" w:rsidP="00DF0A90">
      <w:pPr>
        <w:spacing w:after="120"/>
        <w:ind w:left="2160"/>
        <w:rPr>
          <w:ins w:id="1325" w:author="Stuart McLarnon (NESO)" w:date="2025-06-30T14:17:00Z" w16du:dateUtc="2025-06-30T13:17:00Z"/>
        </w:rPr>
      </w:pPr>
      <w:ins w:id="1326" w:author="Stuart McLarnon (NESO)" w:date="2025-06-30T14:17:00Z" w16du:dateUtc="2025-06-30T13:17:00Z">
        <w:r w:rsidRPr="00CB3CF4">
          <w:rPr>
            <w:b/>
            <w:bCs/>
          </w:rPr>
          <w:t>Gross Demand</w:t>
        </w:r>
        <w:r w:rsidRPr="00CB3CF4">
          <w:t xml:space="preserve"> = (D + ∆D) + </w:t>
        </w:r>
        <w:r>
          <w:t xml:space="preserve">(EGi + </w:t>
        </w:r>
        <w:r w:rsidRPr="00CB3CF4">
          <w:t>E</w:t>
        </w:r>
        <w:r>
          <w:t>S</w:t>
        </w:r>
        <w:r w:rsidRPr="00CB3CF4">
          <w:t>i</w:t>
        </w:r>
        <w:r>
          <w:t>)</w:t>
        </w:r>
      </w:ins>
    </w:p>
    <w:p w14:paraId="0F4C1FAF" w14:textId="77777777" w:rsidR="00DF0A90" w:rsidRPr="00CB3CF4" w:rsidRDefault="00DF0A90" w:rsidP="00DF0A90">
      <w:pPr>
        <w:spacing w:after="120"/>
        <w:ind w:left="2160"/>
        <w:rPr>
          <w:ins w:id="1327" w:author="Stuart McLarnon (NESO)" w:date="2025-06-30T14:17:00Z" w16du:dateUtc="2025-06-30T13:17:00Z"/>
        </w:rPr>
      </w:pPr>
      <w:ins w:id="1328" w:author="Stuart McLarnon (NESO)" w:date="2025-06-30T14:17:00Z" w16du:dateUtc="2025-06-30T13:17:00Z">
        <w:r w:rsidRPr="00CB3CF4">
          <w:rPr>
            <w:b/>
            <w:bCs/>
          </w:rPr>
          <w:t xml:space="preserve">Embedded </w:t>
        </w:r>
        <w:r w:rsidRPr="00F61BFF">
          <w:rPr>
            <w:b/>
            <w:bCs/>
          </w:rPr>
          <w:t>Power Station</w:t>
        </w:r>
        <w:r>
          <w:rPr>
            <w:b/>
            <w:bCs/>
          </w:rPr>
          <w:t xml:space="preserve"> </w:t>
        </w:r>
        <w:r w:rsidRPr="00CB3CF4">
          <w:rPr>
            <w:b/>
            <w:bCs/>
          </w:rPr>
          <w:t>Export</w:t>
        </w:r>
        <w:r w:rsidRPr="00CB3CF4">
          <w:t xml:space="preserve"> = </w:t>
        </w:r>
        <w:r>
          <w:t>E</w:t>
        </w:r>
        <w:r w:rsidRPr="00CB3CF4">
          <w:t>G</w:t>
        </w:r>
        <w:r>
          <w:t>e</w:t>
        </w:r>
        <w:r w:rsidRPr="00CB3CF4">
          <w:t xml:space="preserve"> + ESe</w:t>
        </w:r>
      </w:ins>
    </w:p>
    <w:p w14:paraId="7668288E" w14:textId="77777777" w:rsidR="00DF0A90" w:rsidRPr="00CB3CF4" w:rsidRDefault="00DF0A90" w:rsidP="00DF0A90">
      <w:pPr>
        <w:spacing w:after="120"/>
        <w:ind w:left="2160"/>
        <w:rPr>
          <w:ins w:id="1329" w:author="Stuart McLarnon (NESO)" w:date="2025-06-30T14:17:00Z" w16du:dateUtc="2025-06-30T13:17:00Z"/>
        </w:rPr>
      </w:pPr>
      <w:ins w:id="1330" w:author="Stuart McLarnon (NESO)" w:date="2025-06-30T14:17:00Z" w16du:dateUtc="2025-06-30T13:17:00Z">
        <w:r w:rsidRPr="00CB3CF4">
          <w:rPr>
            <w:b/>
            <w:bCs/>
          </w:rPr>
          <w:t xml:space="preserve">Embedded </w:t>
        </w:r>
        <w:r w:rsidRPr="00F61BFF">
          <w:rPr>
            <w:b/>
            <w:bCs/>
          </w:rPr>
          <w:t>Power Station</w:t>
        </w:r>
        <w:r>
          <w:rPr>
            <w:b/>
            <w:bCs/>
          </w:rPr>
          <w:t xml:space="preserve"> </w:t>
        </w:r>
        <w:r w:rsidRPr="00CB3CF4">
          <w:rPr>
            <w:b/>
            <w:bCs/>
          </w:rPr>
          <w:t>Import</w:t>
        </w:r>
        <w:r w:rsidRPr="00CB3CF4">
          <w:t xml:space="preserve"> = </w:t>
        </w:r>
        <w:r>
          <w:t xml:space="preserve">EGi + </w:t>
        </w:r>
        <w:r w:rsidRPr="00CB3CF4">
          <w:t>ESi</w:t>
        </w:r>
      </w:ins>
    </w:p>
    <w:p w14:paraId="14E8C154" w14:textId="77777777" w:rsidR="00DF0A90" w:rsidRPr="00CB3CF4" w:rsidRDefault="00DF0A90" w:rsidP="00DF0A90">
      <w:pPr>
        <w:spacing w:after="120"/>
        <w:ind w:left="2160"/>
        <w:rPr>
          <w:ins w:id="1331" w:author="Stuart McLarnon (NESO)" w:date="2025-06-30T14:17:00Z" w16du:dateUtc="2025-06-30T13:17:00Z"/>
        </w:rPr>
      </w:pPr>
      <w:ins w:id="1332" w:author="Stuart McLarnon (NESO)" w:date="2025-06-30T14:17:00Z" w16du:dateUtc="2025-06-30T13:17:00Z">
        <w:r w:rsidRPr="00CB3CF4">
          <w:rPr>
            <w:b/>
            <w:bCs/>
          </w:rPr>
          <w:t xml:space="preserve">Measured </w:t>
        </w:r>
        <w:r>
          <w:rPr>
            <w:b/>
            <w:bCs/>
          </w:rPr>
          <w:t>Demand</w:t>
        </w:r>
        <w:r>
          <w:rPr>
            <w:b/>
          </w:rPr>
          <w:t xml:space="preserve"> </w:t>
        </w:r>
        <w:r>
          <w:t>(Net Demand)</w:t>
        </w:r>
        <w:r w:rsidRPr="00CB3CF4">
          <w:t xml:space="preserve"> = M1 + M2</w:t>
        </w:r>
      </w:ins>
    </w:p>
    <w:p w14:paraId="12681D62" w14:textId="77777777" w:rsidR="00B55385" w:rsidRPr="00001BCC" w:rsidRDefault="00B55385">
      <w:pPr>
        <w:spacing w:before="120" w:after="120" w:line="240" w:lineRule="auto"/>
        <w:contextualSpacing/>
        <w:rPr>
          <w:rFonts w:ascii="Poppins" w:hAnsi="Poppins" w:cs="Poppins"/>
        </w:rPr>
        <w:pPrChange w:id="1333" w:author="Stuart McLarnon (NESO)" w:date="2025-06-30T14:17:00Z" w16du:dateUtc="2025-06-30T13:17:00Z">
          <w:pPr>
            <w:spacing w:before="120" w:after="120" w:line="240" w:lineRule="auto"/>
            <w:contextualSpacing/>
            <w:jc w:val="both"/>
          </w:pPr>
        </w:pPrChange>
      </w:pPr>
    </w:p>
    <w:p w14:paraId="4BB3D120" w14:textId="77777777" w:rsidR="004922B9" w:rsidRDefault="004922B9" w:rsidP="00A34661">
      <w:pPr>
        <w:spacing w:line="240" w:lineRule="auto"/>
        <w:jc w:val="both"/>
        <w:rPr>
          <w:ins w:id="1334" w:author="Stuart McLarnon [NESO]" w:date="2025-07-09T15:55:00Z" w16du:dateUtc="2025-07-09T14:55:00Z"/>
          <w:rFonts w:ascii="Poppins" w:hAnsi="Poppins" w:cs="Poppins"/>
          <w:b/>
          <w:bCs/>
        </w:rPr>
      </w:pPr>
    </w:p>
    <w:p w14:paraId="0CD1EB7A" w14:textId="1ED4259E" w:rsidR="00344574" w:rsidRDefault="00344574" w:rsidP="00A34661">
      <w:pPr>
        <w:spacing w:line="240" w:lineRule="auto"/>
        <w:jc w:val="both"/>
        <w:rPr>
          <w:ins w:id="1335" w:author="Stuart McLarnon (NESO)" w:date="2025-07-03T14:40:00Z" w16du:dateUtc="2025-07-03T13:40:00Z"/>
          <w:rFonts w:ascii="Poppins" w:hAnsi="Poppins" w:cs="Poppins"/>
          <w:b/>
          <w:bCs/>
        </w:rPr>
      </w:pPr>
      <w:ins w:id="1336" w:author="Stuart McLarnon (NESO)" w:date="2025-07-02T15:57:00Z" w16du:dateUtc="2025-07-02T14:57:00Z">
        <w:r>
          <w:rPr>
            <w:rFonts w:ascii="Poppins" w:hAnsi="Poppins" w:cs="Poppins"/>
            <w:b/>
            <w:bCs/>
          </w:rPr>
          <w:t>Interaction with CMP434</w:t>
        </w:r>
      </w:ins>
    </w:p>
    <w:p w14:paraId="3CF0B50C" w14:textId="537BFE30" w:rsidR="00A73A34" w:rsidRDefault="003C7831" w:rsidP="00A34661">
      <w:pPr>
        <w:spacing w:line="240" w:lineRule="auto"/>
        <w:jc w:val="both"/>
        <w:rPr>
          <w:ins w:id="1337" w:author="Stuart McLarnon [NESO]" w:date="2025-07-08T11:45:00Z" w16du:dateUtc="2025-07-08T10:45:00Z"/>
          <w:rFonts w:ascii="Poppins" w:hAnsi="Poppins" w:cs="Poppins"/>
        </w:rPr>
      </w:pPr>
      <w:ins w:id="1338" w:author="Stuart McLarnon [NESO]" w:date="2025-07-07T14:39:00Z" w16du:dateUtc="2025-07-07T13:39:00Z">
        <w:r w:rsidRPr="00AE2E3C">
          <w:rPr>
            <w:rFonts w:ascii="Poppins" w:hAnsi="Poppins" w:cs="Poppins"/>
            <w:rPrChange w:id="1339" w:author="Stuart McLarnon [NESO]" w:date="2025-07-07T14:39:00Z" w16du:dateUtc="2025-07-07T13:39:00Z">
              <w:rPr>
                <w:rFonts w:ascii="Poppins" w:hAnsi="Poppins" w:cs="Poppins"/>
                <w:b/>
                <w:bCs/>
              </w:rPr>
            </w:rPrChange>
          </w:rPr>
          <w:t>During CMP434, a Schedule which aimed to gather information on the Registered Capacity of different types of generation was raised to be included as part of Network Operators submissions. After some debate it was decided in the CMP434 Workgroup that this schedule would be out of scope, and that GC0139 would be a better place for it to be included. This schedule was the basis for schedule 28.</w:t>
        </w:r>
      </w:ins>
    </w:p>
    <w:p w14:paraId="227B4E00" w14:textId="5711EA95" w:rsidR="009218D1" w:rsidRPr="009218D1" w:rsidDel="0072579B" w:rsidRDefault="009218D1" w:rsidP="00A34661">
      <w:pPr>
        <w:spacing w:line="240" w:lineRule="auto"/>
        <w:jc w:val="both"/>
        <w:rPr>
          <w:ins w:id="1340" w:author="Stuart McLarnon (NESO)" w:date="2025-07-03T15:52:00Z" w16du:dateUtc="2025-07-03T14:52:00Z"/>
          <w:del w:id="1341" w:author="Stuart McLarnon [NESO]" w:date="2025-07-08T15:49:00Z" w16du:dateUtc="2025-07-08T14:49:00Z"/>
          <w:rFonts w:ascii="Poppins" w:hAnsi="Poppins" w:cs="Poppins"/>
          <w:b/>
          <w:bCs/>
        </w:rPr>
      </w:pPr>
    </w:p>
    <w:p w14:paraId="5973A9E4" w14:textId="7B6FE37D" w:rsidR="0060566C" w:rsidRDefault="0060566C" w:rsidP="0060566C">
      <w:pPr>
        <w:spacing w:line="240" w:lineRule="auto"/>
        <w:jc w:val="both"/>
        <w:rPr>
          <w:ins w:id="1342" w:author="Stuart McLarnon (NESO)" w:date="2025-07-03T15:52:00Z" w16du:dateUtc="2025-07-03T14:52:00Z"/>
          <w:rFonts w:ascii="Poppins" w:hAnsi="Poppins" w:cs="Poppins"/>
          <w:b/>
          <w:bCs/>
        </w:rPr>
      </w:pPr>
      <w:ins w:id="1343" w:author="Stuart McLarnon (NESO)" w:date="2025-07-03T15:52:00Z" w16du:dateUtc="2025-07-03T14:52:00Z">
        <w:r>
          <w:rPr>
            <w:rFonts w:ascii="Poppins" w:hAnsi="Poppins" w:cs="Poppins"/>
            <w:b/>
            <w:bCs/>
          </w:rPr>
          <w:t xml:space="preserve">Interaction with </w:t>
        </w:r>
        <w:r w:rsidR="0067330A">
          <w:rPr>
            <w:rFonts w:ascii="Poppins" w:hAnsi="Poppins" w:cs="Poppins"/>
            <w:b/>
            <w:bCs/>
          </w:rPr>
          <w:t>GC0117</w:t>
        </w:r>
      </w:ins>
    </w:p>
    <w:p w14:paraId="360F8AD5" w14:textId="5D418FEC" w:rsidR="0060566C" w:rsidRPr="00765C37" w:rsidDel="00765C37" w:rsidRDefault="002A7A01" w:rsidP="00A34661">
      <w:pPr>
        <w:spacing w:line="240" w:lineRule="auto"/>
        <w:jc w:val="both"/>
        <w:rPr>
          <w:ins w:id="1344" w:author="Stuart McLarnon (NESO)" w:date="2025-07-03T15:52:00Z" w16du:dateUtc="2025-07-03T14:52:00Z"/>
          <w:del w:id="1345" w:author="Stuart McLarnon [NESO]" w:date="2025-07-07T14:42:00Z" w16du:dateUtc="2025-07-07T13:42:00Z"/>
          <w:rFonts w:ascii="Poppins" w:hAnsi="Poppins" w:cs="Poppins"/>
          <w:rPrChange w:id="1346" w:author="Stuart McLarnon [NESO]" w:date="2025-07-07T14:42:00Z" w16du:dateUtc="2025-07-07T13:42:00Z">
            <w:rPr>
              <w:ins w:id="1347" w:author="Stuart McLarnon (NESO)" w:date="2025-07-03T15:52:00Z" w16du:dateUtc="2025-07-03T14:52:00Z"/>
              <w:del w:id="1348" w:author="Stuart McLarnon [NESO]" w:date="2025-07-07T14:42:00Z" w16du:dateUtc="2025-07-07T13:42:00Z"/>
              <w:rFonts w:ascii="Poppins" w:hAnsi="Poppins" w:cs="Poppins"/>
              <w:b/>
              <w:bCs/>
            </w:rPr>
          </w:rPrChange>
        </w:rPr>
      </w:pPr>
      <w:ins w:id="1349" w:author="Stuart McLarnon [NESO]" w:date="2025-07-07T14:40:00Z">
        <w:r w:rsidRPr="002A7A01">
          <w:rPr>
            <w:rFonts w:ascii="Poppins" w:hAnsi="Poppins" w:cs="Poppins"/>
            <w:rPrChange w:id="1350" w:author="Stuart McLarnon [NESO]" w:date="2025-07-07T14:40:00Z" w16du:dateUtc="2025-07-07T13:40:00Z">
              <w:rPr>
                <w:rFonts w:ascii="Poppins" w:hAnsi="Poppins" w:cs="Poppins"/>
                <w:b/>
                <w:bCs/>
              </w:rPr>
            </w:rPrChange>
          </w:rPr>
          <w:t>GC0117 is a modification that aims to unify the size ranges of Small, Medium, and Large Power Stations with</w:t>
        </w:r>
      </w:ins>
      <w:ins w:id="1351" w:author="Stuart McLarnon [NESO]" w:date="2025-07-09T15:56:00Z" w16du:dateUtc="2025-07-09T14:56:00Z">
        <w:r w:rsidR="004922B9">
          <w:rPr>
            <w:rFonts w:ascii="Poppins" w:hAnsi="Poppins" w:cs="Poppins"/>
          </w:rPr>
          <w:t>in</w:t>
        </w:r>
      </w:ins>
      <w:ins w:id="1352" w:author="Stuart McLarnon [NESO]" w:date="2025-07-07T14:40:00Z">
        <w:r w:rsidRPr="002A7A01">
          <w:rPr>
            <w:rFonts w:ascii="Poppins" w:hAnsi="Poppins" w:cs="Poppins"/>
            <w:rPrChange w:id="1353" w:author="Stuart McLarnon [NESO]" w:date="2025-07-07T14:40:00Z" w16du:dateUtc="2025-07-07T13:40:00Z">
              <w:rPr>
                <w:rFonts w:ascii="Poppins" w:hAnsi="Poppins" w:cs="Poppins"/>
                <w:b/>
                <w:bCs/>
              </w:rPr>
            </w:rPrChange>
          </w:rPr>
          <w:t xml:space="preserve"> the GB power system, which has been in development for seven years. During the development of GC0139, it became clear that using the terms Small, Medium, and Large to describe elements within yearly submissions could lead to unintended consequences if GC0117 altered these definitions. The Subgroup avoided using Small, Medium, and Large where possible, instead using exact MW values. An example of this can be seen in the Schedules 29A&amp;B. The boundary between the two sets of submissions within schedule 29 was set at 1 MW, so that regardless of the outcome of GC0117, GC0139</w:t>
        </w:r>
      </w:ins>
      <w:ins w:id="1354" w:author="Stuart McLarnon [NESO]" w:date="2025-07-09T15:57:00Z" w16du:dateUtc="2025-07-09T14:57:00Z">
        <w:r w:rsidR="004922B9">
          <w:rPr>
            <w:rFonts w:ascii="Poppins" w:hAnsi="Poppins" w:cs="Poppins"/>
          </w:rPr>
          <w:t>’</w:t>
        </w:r>
      </w:ins>
      <w:ins w:id="1355" w:author="Stuart McLarnon [NESO]" w:date="2025-07-07T14:40:00Z">
        <w:r w:rsidRPr="002A7A01">
          <w:rPr>
            <w:rFonts w:ascii="Poppins" w:hAnsi="Poppins" w:cs="Poppins"/>
            <w:rPrChange w:id="1356" w:author="Stuart McLarnon [NESO]" w:date="2025-07-07T14:40:00Z" w16du:dateUtc="2025-07-07T13:40:00Z">
              <w:rPr>
                <w:rFonts w:ascii="Poppins" w:hAnsi="Poppins" w:cs="Poppins"/>
                <w:b/>
                <w:bCs/>
              </w:rPr>
            </w:rPrChange>
          </w:rPr>
          <w:t>s outcome would remain as intended.</w:t>
        </w:r>
      </w:ins>
    </w:p>
    <w:p w14:paraId="15708A8C" w14:textId="77777777" w:rsidR="0060566C" w:rsidRDefault="0060566C" w:rsidP="00A34661">
      <w:pPr>
        <w:spacing w:line="240" w:lineRule="auto"/>
        <w:jc w:val="both"/>
        <w:rPr>
          <w:ins w:id="1357" w:author="Stuart McLarnon (NESO)" w:date="2025-07-02T15:57:00Z" w16du:dateUtc="2025-07-02T14:57:00Z"/>
          <w:rFonts w:ascii="Poppins" w:hAnsi="Poppins" w:cs="Poppins"/>
          <w:b/>
          <w:bCs/>
        </w:rPr>
      </w:pPr>
    </w:p>
    <w:p w14:paraId="0BFC6A7A" w14:textId="4BF55429" w:rsidR="00344574" w:rsidRDefault="00A73A34" w:rsidP="00A34661">
      <w:pPr>
        <w:spacing w:line="240" w:lineRule="auto"/>
        <w:jc w:val="both"/>
        <w:rPr>
          <w:ins w:id="1358" w:author="Stuart McLarnon (NESO)" w:date="2025-07-03T14:40:00Z" w16du:dateUtc="2025-07-03T13:40:00Z"/>
          <w:rFonts w:ascii="Poppins" w:hAnsi="Poppins" w:cs="Poppins"/>
          <w:b/>
          <w:bCs/>
        </w:rPr>
      </w:pPr>
      <w:ins w:id="1359" w:author="Stuart McLarnon (NESO)" w:date="2025-07-03T14:40:00Z" w16du:dateUtc="2025-07-03T13:40:00Z">
        <w:r>
          <w:rPr>
            <w:rFonts w:ascii="Poppins" w:hAnsi="Poppins" w:cs="Poppins"/>
            <w:b/>
            <w:bCs/>
          </w:rPr>
          <w:t>Mentions of week 24/28 Submissions elsewhere in the Grid Code</w:t>
        </w:r>
      </w:ins>
    </w:p>
    <w:p w14:paraId="2899DF47" w14:textId="2E2D855F" w:rsidR="00A73A34" w:rsidDel="00D53509" w:rsidRDefault="00E05DC7" w:rsidP="00A34661">
      <w:pPr>
        <w:spacing w:line="240" w:lineRule="auto"/>
        <w:jc w:val="both"/>
        <w:rPr>
          <w:del w:id="1360" w:author="Stuart McLarnon [NESO]" w:date="2025-07-07T14:42:00Z" w16du:dateUtc="2025-07-07T13:42:00Z"/>
          <w:rFonts w:ascii="Poppins" w:hAnsi="Poppins" w:cs="Poppins"/>
        </w:rPr>
      </w:pPr>
      <w:ins w:id="1361" w:author="Stuart McLarnon [NESO]" w:date="2025-07-07T14:42:00Z" w16du:dateUtc="2025-07-07T13:42:00Z">
        <w:r w:rsidRPr="00E05DC7">
          <w:rPr>
            <w:rFonts w:ascii="Poppins" w:hAnsi="Poppins" w:cs="Poppins"/>
          </w:rPr>
          <w:t xml:space="preserve">The Subgroup discussed how GC0139 would alter the meaning of mentions of week 24/28 in areas of the Grid Code </w:t>
        </w:r>
      </w:ins>
      <w:ins w:id="1362" w:author="Stuart McLarnon [NESO]" w:date="2025-07-07T14:43:00Z" w16du:dateUtc="2025-07-07T13:43:00Z">
        <w:r>
          <w:rPr>
            <w:rFonts w:ascii="Poppins" w:hAnsi="Poppins" w:cs="Poppins"/>
          </w:rPr>
          <w:t>outside of the Planning Code</w:t>
        </w:r>
        <w:r w:rsidR="000E6987">
          <w:rPr>
            <w:rFonts w:ascii="Poppins" w:hAnsi="Poppins" w:cs="Poppins"/>
          </w:rPr>
          <w:t>.</w:t>
        </w:r>
      </w:ins>
      <w:ins w:id="1363" w:author="Stuart McLarnon (NESO)" w:date="2025-07-03T14:48:00Z" w16du:dateUtc="2025-07-03T13:48:00Z">
        <w:del w:id="1364" w:author="Stuart McLarnon [NESO]" w:date="2025-07-07T14:42:00Z" w16du:dateUtc="2025-07-07T13:42:00Z">
          <w:r w:rsidR="00A650BC" w:rsidDel="00E05DC7">
            <w:rPr>
              <w:rFonts w:ascii="Poppins" w:hAnsi="Poppins" w:cs="Poppins"/>
            </w:rPr>
            <w:delText>speak about schedules 12 and 13</w:delText>
          </w:r>
        </w:del>
      </w:ins>
    </w:p>
    <w:p w14:paraId="0ED6D337" w14:textId="77777777" w:rsidR="00D53509" w:rsidRDefault="00D53509" w:rsidP="00A34661">
      <w:pPr>
        <w:spacing w:line="240" w:lineRule="auto"/>
        <w:jc w:val="both"/>
        <w:rPr>
          <w:ins w:id="1365" w:author="Stuart McLarnon [NESO]" w:date="2025-07-07T14:44:00Z" w16du:dateUtc="2025-07-07T13:44:00Z"/>
          <w:rFonts w:ascii="Poppins" w:hAnsi="Poppins" w:cs="Poppins"/>
        </w:rPr>
      </w:pPr>
    </w:p>
    <w:p w14:paraId="3CDAFD1A" w14:textId="2C6D3F6E" w:rsidR="00BF3B1C" w:rsidRDefault="00D53509" w:rsidP="00A34661">
      <w:pPr>
        <w:spacing w:line="240" w:lineRule="auto"/>
        <w:jc w:val="both"/>
        <w:rPr>
          <w:ins w:id="1366" w:author="Stuart McLarnon [NESO]" w:date="2025-07-07T14:45:00Z" w16du:dateUtc="2025-07-07T13:45:00Z"/>
          <w:rFonts w:ascii="Poppins" w:hAnsi="Poppins" w:cs="Poppins"/>
          <w:u w:val="single"/>
        </w:rPr>
      </w:pPr>
      <w:ins w:id="1367" w:author="Stuart McLarnon [NESO]" w:date="2025-07-07T14:45:00Z" w16du:dateUtc="2025-07-07T13:45:00Z">
        <w:r>
          <w:rPr>
            <w:rFonts w:ascii="Poppins" w:hAnsi="Poppins" w:cs="Poppins"/>
            <w:u w:val="single"/>
          </w:rPr>
          <w:t>ECCs/CCs</w:t>
        </w:r>
      </w:ins>
      <w:ins w:id="1368" w:author="Stuart McLarnon [NESO]" w:date="2025-07-07T14:53:00Z" w16du:dateUtc="2025-07-07T13:53:00Z">
        <w:r w:rsidR="00586311">
          <w:rPr>
            <w:rFonts w:ascii="Poppins" w:hAnsi="Poppins" w:cs="Poppins"/>
            <w:u w:val="single"/>
          </w:rPr>
          <w:t>/OC2</w:t>
        </w:r>
      </w:ins>
    </w:p>
    <w:p w14:paraId="6CFF8D6E" w14:textId="5A1B095C" w:rsidR="00D53509" w:rsidRDefault="00DF21F3" w:rsidP="00830CBC">
      <w:pPr>
        <w:spacing w:line="240" w:lineRule="auto"/>
        <w:rPr>
          <w:ins w:id="1369" w:author="Stuart McLarnon [NESO]" w:date="2025-07-07T14:52:00Z" w16du:dateUtc="2025-07-07T13:52:00Z"/>
          <w:rFonts w:ascii="Poppins" w:hAnsi="Poppins" w:cs="Poppins"/>
        </w:rPr>
      </w:pPr>
      <w:ins w:id="1370" w:author="Stuart McLarnon [NESO]" w:date="2025-07-07T14:50:00Z" w16du:dateUtc="2025-07-07T13:50:00Z">
        <w:r>
          <w:rPr>
            <w:rFonts w:ascii="Poppins" w:hAnsi="Poppins" w:cs="Poppins"/>
          </w:rPr>
          <w:t>The mentions of week 24 in the ECCs</w:t>
        </w:r>
      </w:ins>
      <w:ins w:id="1371" w:author="Stuart McLarnon [NESO]" w:date="2025-07-07T14:53:00Z" w16du:dateUtc="2025-07-07T13:53:00Z">
        <w:r w:rsidR="00D16EFC">
          <w:rPr>
            <w:rFonts w:ascii="Poppins" w:hAnsi="Poppins" w:cs="Poppins"/>
          </w:rPr>
          <w:t xml:space="preserve">, </w:t>
        </w:r>
      </w:ins>
      <w:ins w:id="1372" w:author="Stuart McLarnon [NESO]" w:date="2025-07-07T14:50:00Z" w16du:dateUtc="2025-07-07T13:50:00Z">
        <w:r>
          <w:rPr>
            <w:rFonts w:ascii="Poppins" w:hAnsi="Poppins" w:cs="Poppins"/>
          </w:rPr>
          <w:t>CCs</w:t>
        </w:r>
      </w:ins>
      <w:ins w:id="1373" w:author="Stuart McLarnon [NESO]" w:date="2025-07-07T14:53:00Z" w16du:dateUtc="2025-07-07T13:53:00Z">
        <w:r w:rsidR="00D16EFC">
          <w:rPr>
            <w:rFonts w:ascii="Poppins" w:hAnsi="Poppins" w:cs="Poppins"/>
          </w:rPr>
          <w:t>, and OC2</w:t>
        </w:r>
      </w:ins>
      <w:ins w:id="1374" w:author="Stuart McLarnon [NESO]" w:date="2025-07-07T14:50:00Z" w16du:dateUtc="2025-07-07T13:50:00Z">
        <w:r>
          <w:rPr>
            <w:rFonts w:ascii="Poppins" w:hAnsi="Poppins" w:cs="Poppins"/>
          </w:rPr>
          <w:t xml:space="preserve"> are related to </w:t>
        </w:r>
        <w:r w:rsidR="00830CBC">
          <w:rPr>
            <w:rFonts w:ascii="Poppins" w:hAnsi="Poppins" w:cs="Poppins"/>
          </w:rPr>
          <w:t>Generato</w:t>
        </w:r>
      </w:ins>
      <w:ins w:id="1375" w:author="Stuart McLarnon [NESO]" w:date="2025-07-07T14:51:00Z" w16du:dateUtc="2025-07-07T13:51:00Z">
        <w:r w:rsidR="00830CBC">
          <w:rPr>
            <w:rFonts w:ascii="Poppins" w:hAnsi="Poppins" w:cs="Poppins"/>
          </w:rPr>
          <w:t>rs</w:t>
        </w:r>
        <w:r w:rsidR="00745BCC">
          <w:rPr>
            <w:rFonts w:ascii="Poppins" w:hAnsi="Poppins" w:cs="Poppins"/>
          </w:rPr>
          <w:t>. As GC0139 is about data exchanges between Network Operators and NESO, t</w:t>
        </w:r>
        <w:r w:rsidR="00787291">
          <w:rPr>
            <w:rFonts w:ascii="Poppins" w:hAnsi="Poppins" w:cs="Poppins"/>
          </w:rPr>
          <w:t>hese sections have been</w:t>
        </w:r>
      </w:ins>
      <w:ins w:id="1376" w:author="Stuart McLarnon [NESO]" w:date="2025-07-07T14:52:00Z" w16du:dateUtc="2025-07-07T13:52:00Z">
        <w:r w:rsidR="00787291">
          <w:rPr>
            <w:rFonts w:ascii="Poppins" w:hAnsi="Poppins" w:cs="Poppins"/>
          </w:rPr>
          <w:t xml:space="preserve"> left unchanged.</w:t>
        </w:r>
      </w:ins>
    </w:p>
    <w:p w14:paraId="06D60833" w14:textId="34822E8E" w:rsidR="00787291" w:rsidRDefault="001446EC" w:rsidP="00830CBC">
      <w:pPr>
        <w:spacing w:line="240" w:lineRule="auto"/>
        <w:rPr>
          <w:ins w:id="1377" w:author="Stuart McLarnon [NESO]" w:date="2025-07-07T14:58:00Z" w16du:dateUtc="2025-07-07T13:58:00Z"/>
          <w:rFonts w:ascii="Poppins" w:hAnsi="Poppins" w:cs="Poppins"/>
          <w:u w:val="single"/>
        </w:rPr>
      </w:pPr>
      <w:ins w:id="1378" w:author="Stuart McLarnon [NESO]" w:date="2025-07-07T14:58:00Z" w16du:dateUtc="2025-07-07T13:58:00Z">
        <w:r>
          <w:rPr>
            <w:rFonts w:ascii="Poppins" w:hAnsi="Poppins" w:cs="Poppins"/>
            <w:u w:val="single"/>
          </w:rPr>
          <w:t>OC5</w:t>
        </w:r>
      </w:ins>
    </w:p>
    <w:p w14:paraId="020C6A80" w14:textId="47672FB2" w:rsidR="001446EC" w:rsidRDefault="00FC06B8" w:rsidP="00830CBC">
      <w:pPr>
        <w:spacing w:line="240" w:lineRule="auto"/>
        <w:rPr>
          <w:ins w:id="1379" w:author="Stuart McLarnon [NESO]" w:date="2025-07-07T15:14:00Z" w16du:dateUtc="2025-07-07T14:14:00Z"/>
          <w:rFonts w:ascii="Poppins" w:hAnsi="Poppins" w:cs="Poppins"/>
        </w:rPr>
      </w:pPr>
      <w:ins w:id="1380" w:author="Stuart McLarnon [NESO]" w:date="2025-07-07T14:58:00Z" w16du:dateUtc="2025-07-07T13:58:00Z">
        <w:r>
          <w:rPr>
            <w:rFonts w:ascii="Poppins" w:hAnsi="Poppins" w:cs="Poppins"/>
          </w:rPr>
          <w:t>The mention</w:t>
        </w:r>
      </w:ins>
      <w:ins w:id="1381" w:author="Stuart McLarnon [NESO]" w:date="2025-07-09T16:06:00Z" w16du:dateUtc="2025-07-09T15:06:00Z">
        <w:r w:rsidR="006714FA">
          <w:rPr>
            <w:rFonts w:ascii="Poppins" w:hAnsi="Poppins" w:cs="Poppins"/>
          </w:rPr>
          <w:t>s</w:t>
        </w:r>
      </w:ins>
      <w:ins w:id="1382" w:author="Stuart McLarnon [NESO]" w:date="2025-07-07T14:58:00Z" w16du:dateUtc="2025-07-07T13:58:00Z">
        <w:r>
          <w:rPr>
            <w:rFonts w:ascii="Poppins" w:hAnsi="Poppins" w:cs="Poppins"/>
          </w:rPr>
          <w:t xml:space="preserve"> of week 24 </w:t>
        </w:r>
      </w:ins>
      <w:ins w:id="1383" w:author="Stuart McLarnon [NESO]" w:date="2025-07-09T16:06:00Z" w16du:dateUtc="2025-07-09T15:06:00Z">
        <w:r w:rsidR="006714FA">
          <w:rPr>
            <w:rFonts w:ascii="Poppins" w:hAnsi="Poppins" w:cs="Poppins"/>
          </w:rPr>
          <w:t xml:space="preserve">are </w:t>
        </w:r>
      </w:ins>
      <w:ins w:id="1384" w:author="Stuart McLarnon [NESO]" w:date="2025-07-07T14:58:00Z" w16du:dateUtc="2025-07-07T13:58:00Z">
        <w:r>
          <w:rPr>
            <w:rFonts w:ascii="Poppins" w:hAnsi="Poppins" w:cs="Poppins"/>
          </w:rPr>
          <w:t>related to Network Operator’s yearly submission</w:t>
        </w:r>
      </w:ins>
      <w:ins w:id="1385" w:author="Stuart McLarnon [NESO]" w:date="2025-07-09T16:06:00Z" w16du:dateUtc="2025-07-09T15:06:00Z">
        <w:r w:rsidR="006714FA">
          <w:rPr>
            <w:rFonts w:ascii="Poppins" w:hAnsi="Poppins" w:cs="Poppins"/>
          </w:rPr>
          <w:t>s</w:t>
        </w:r>
      </w:ins>
      <w:ins w:id="1386" w:author="Stuart McLarnon [NESO]" w:date="2025-07-07T15:05:00Z" w16du:dateUtc="2025-07-07T14:05:00Z">
        <w:r w:rsidR="008F03AC">
          <w:rPr>
            <w:rFonts w:ascii="Poppins" w:hAnsi="Poppins" w:cs="Poppins"/>
          </w:rPr>
          <w:t xml:space="preserve">. </w:t>
        </w:r>
      </w:ins>
      <w:ins w:id="1387" w:author="Stuart McLarnon [NESO]" w:date="2025-07-07T15:06:00Z" w16du:dateUtc="2025-07-07T14:06:00Z">
        <w:r w:rsidR="00A834DC">
          <w:rPr>
            <w:rFonts w:ascii="Poppins" w:hAnsi="Poppins" w:cs="Poppins"/>
          </w:rPr>
          <w:t>The legal text w</w:t>
        </w:r>
        <w:r w:rsidR="00CB1257">
          <w:rPr>
            <w:rFonts w:ascii="Poppins" w:hAnsi="Poppins" w:cs="Poppins"/>
          </w:rPr>
          <w:t xml:space="preserve">as edited to remove Network Operators from this </w:t>
        </w:r>
        <w:r w:rsidR="000A04A8">
          <w:rPr>
            <w:rFonts w:ascii="Poppins" w:hAnsi="Poppins" w:cs="Poppins"/>
          </w:rPr>
          <w:t xml:space="preserve">obligation, and a new clause was added below </w:t>
        </w:r>
      </w:ins>
      <w:ins w:id="1388" w:author="Stuart McLarnon [NESO]" w:date="2025-07-07T15:07:00Z" w16du:dateUtc="2025-07-07T14:07:00Z">
        <w:r w:rsidR="000A04A8">
          <w:rPr>
            <w:rFonts w:ascii="Poppins" w:hAnsi="Poppins" w:cs="Poppins"/>
          </w:rPr>
          <w:t xml:space="preserve">explaining how </w:t>
        </w:r>
        <w:r w:rsidR="006357C5">
          <w:rPr>
            <w:rFonts w:ascii="Poppins" w:hAnsi="Poppins" w:cs="Poppins"/>
          </w:rPr>
          <w:t>pre the PSM Implementation Date, this data could be submitted in week 24, whereas post PSM Implementation Date it could be subm</w:t>
        </w:r>
      </w:ins>
      <w:ins w:id="1389" w:author="Stuart McLarnon [NESO]" w:date="2025-07-07T15:08:00Z" w16du:dateUtc="2025-07-07T14:08:00Z">
        <w:r w:rsidR="006357C5">
          <w:rPr>
            <w:rFonts w:ascii="Poppins" w:hAnsi="Poppins" w:cs="Poppins"/>
          </w:rPr>
          <w:t>itted in week 28.</w:t>
        </w:r>
      </w:ins>
    </w:p>
    <w:p w14:paraId="48F271C1" w14:textId="4F82C11F" w:rsidR="00B74AF0" w:rsidRDefault="00186730" w:rsidP="00830CBC">
      <w:pPr>
        <w:spacing w:line="240" w:lineRule="auto"/>
        <w:rPr>
          <w:ins w:id="1390" w:author="Stuart McLarnon [NESO]" w:date="2025-07-07T15:15:00Z" w16du:dateUtc="2025-07-07T14:15:00Z"/>
          <w:rFonts w:ascii="Poppins" w:hAnsi="Poppins" w:cs="Poppins"/>
          <w:b/>
          <w:bCs/>
        </w:rPr>
      </w:pPr>
      <w:ins w:id="1391" w:author="Stuart McLarnon [NESO]" w:date="2025-07-07T15:14:00Z" w16du:dateUtc="2025-07-07T14:14:00Z">
        <w:r>
          <w:rPr>
            <w:rFonts w:ascii="Poppins" w:hAnsi="Poppins" w:cs="Poppins"/>
            <w:u w:val="single"/>
          </w:rPr>
          <w:t>OC6</w:t>
        </w:r>
      </w:ins>
    </w:p>
    <w:p w14:paraId="3D183A49" w14:textId="2E036595" w:rsidR="00B74AF0" w:rsidRDefault="00B74AF0" w:rsidP="00830CBC">
      <w:pPr>
        <w:spacing w:line="240" w:lineRule="auto"/>
        <w:rPr>
          <w:ins w:id="1392" w:author="Stuart McLarnon [NESO]" w:date="2025-07-07T15:20:00Z" w16du:dateUtc="2025-07-07T14:20:00Z"/>
          <w:rFonts w:ascii="Poppins" w:hAnsi="Poppins" w:cs="Poppins"/>
        </w:rPr>
      </w:pPr>
      <w:ins w:id="1393" w:author="Stuart McLarnon [NESO]" w:date="2025-07-07T15:15:00Z" w16du:dateUtc="2025-07-07T14:15:00Z">
        <w:r>
          <w:rPr>
            <w:rFonts w:ascii="Poppins" w:hAnsi="Poppins" w:cs="Poppins"/>
          </w:rPr>
          <w:t xml:space="preserve">All mentions of week 24 in OC6 </w:t>
        </w:r>
      </w:ins>
      <w:ins w:id="1394" w:author="Stuart McLarnon [NESO]" w:date="2025-07-07T15:18:00Z" w16du:dateUtc="2025-07-07T14:18:00Z">
        <w:r w:rsidR="002E02A7">
          <w:rPr>
            <w:rFonts w:ascii="Poppins" w:hAnsi="Poppins" w:cs="Poppins"/>
          </w:rPr>
          <w:t xml:space="preserve">relating to Network Operators </w:t>
        </w:r>
      </w:ins>
      <w:ins w:id="1395" w:author="Stuart McLarnon [NESO]" w:date="2025-07-07T15:15:00Z" w16du:dateUtc="2025-07-07T14:15:00Z">
        <w:r>
          <w:rPr>
            <w:rFonts w:ascii="Poppins" w:hAnsi="Poppins" w:cs="Poppins"/>
          </w:rPr>
          <w:t>were altered to week 28</w:t>
        </w:r>
        <w:r w:rsidR="00D15515">
          <w:rPr>
            <w:rFonts w:ascii="Poppins" w:hAnsi="Poppins" w:cs="Poppins"/>
          </w:rPr>
          <w:t>. P</w:t>
        </w:r>
        <w:r w:rsidR="00054C3E">
          <w:rPr>
            <w:rFonts w:ascii="Poppins" w:hAnsi="Poppins" w:cs="Poppins"/>
          </w:rPr>
          <w:t>C</w:t>
        </w:r>
        <w:r w:rsidR="00D15515">
          <w:rPr>
            <w:rFonts w:ascii="Poppins" w:hAnsi="Poppins" w:cs="Poppins"/>
          </w:rPr>
          <w:t xml:space="preserve">.A.1.2 </w:t>
        </w:r>
        <w:r w:rsidR="00054C3E">
          <w:rPr>
            <w:rFonts w:ascii="Poppins" w:hAnsi="Poppins" w:cs="Poppins"/>
          </w:rPr>
          <w:t xml:space="preserve">explains that while </w:t>
        </w:r>
      </w:ins>
      <w:ins w:id="1396" w:author="Stuart McLarnon [NESO]" w:date="2025-07-07T15:16:00Z" w16du:dateUtc="2025-07-07T14:16:00Z">
        <w:r w:rsidR="00054C3E">
          <w:rPr>
            <w:rFonts w:ascii="Poppins" w:hAnsi="Poppins" w:cs="Poppins"/>
          </w:rPr>
          <w:t>the requirement for the submission of this data is set at week 24</w:t>
        </w:r>
        <w:r w:rsidR="00B712BE">
          <w:rPr>
            <w:rFonts w:ascii="Poppins" w:hAnsi="Poppins" w:cs="Poppins"/>
          </w:rPr>
          <w:t>, Network Operators are allowed to push this submission date back to week 28. Network Operator</w:t>
        </w:r>
      </w:ins>
      <w:ins w:id="1397" w:author="Stuart McLarnon [NESO]" w:date="2025-07-07T15:17:00Z" w16du:dateUtc="2025-07-07T14:17:00Z">
        <w:r w:rsidR="00B712BE">
          <w:rPr>
            <w:rFonts w:ascii="Poppins" w:hAnsi="Poppins" w:cs="Poppins"/>
          </w:rPr>
          <w:t xml:space="preserve"> members of the Subgroup stated that this </w:t>
        </w:r>
        <w:r w:rsidR="00D455BE">
          <w:rPr>
            <w:rFonts w:ascii="Poppins" w:hAnsi="Poppins" w:cs="Poppins"/>
          </w:rPr>
          <w:t xml:space="preserve">allowance is almost always used, so </w:t>
        </w:r>
        <w:r w:rsidR="0067667A">
          <w:rPr>
            <w:rFonts w:ascii="Poppins" w:hAnsi="Poppins" w:cs="Poppins"/>
          </w:rPr>
          <w:t xml:space="preserve">altering the </w:t>
        </w:r>
        <w:r w:rsidR="00D30C6B">
          <w:rPr>
            <w:rFonts w:ascii="Poppins" w:hAnsi="Poppins" w:cs="Poppins"/>
          </w:rPr>
          <w:t>date t</w:t>
        </w:r>
      </w:ins>
      <w:ins w:id="1398" w:author="Stuart McLarnon [NESO]" w:date="2025-07-07T15:18:00Z" w16du:dateUtc="2025-07-07T14:18:00Z">
        <w:r w:rsidR="00F06449">
          <w:rPr>
            <w:rFonts w:ascii="Poppins" w:hAnsi="Poppins" w:cs="Poppins"/>
          </w:rPr>
          <w:t xml:space="preserve">o week 28 is not a </w:t>
        </w:r>
      </w:ins>
      <w:ins w:id="1399" w:author="Stuart McLarnon [NESO]" w:date="2025-07-09T16:07:00Z" w16du:dateUtc="2025-07-09T15:07:00Z">
        <w:r w:rsidR="006714FA">
          <w:rPr>
            <w:rFonts w:ascii="Poppins" w:hAnsi="Poppins" w:cs="Poppins"/>
          </w:rPr>
          <w:t>ma</w:t>
        </w:r>
      </w:ins>
      <w:ins w:id="1400" w:author="Stuart McLarnon [NESO]" w:date="2025-07-09T16:08:00Z" w16du:dateUtc="2025-07-09T15:08:00Z">
        <w:r w:rsidR="006714FA">
          <w:rPr>
            <w:rFonts w:ascii="Poppins" w:hAnsi="Poppins" w:cs="Poppins"/>
          </w:rPr>
          <w:t>jor</w:t>
        </w:r>
      </w:ins>
      <w:ins w:id="1401" w:author="Stuart McLarnon [NESO]" w:date="2025-07-07T15:18:00Z" w16du:dateUtc="2025-07-07T14:18:00Z">
        <w:r w:rsidR="00F06449">
          <w:rPr>
            <w:rFonts w:ascii="Poppins" w:hAnsi="Poppins" w:cs="Poppins"/>
          </w:rPr>
          <w:t xml:space="preserve"> change.</w:t>
        </w:r>
        <w:r w:rsidR="0036232A">
          <w:rPr>
            <w:rFonts w:ascii="Poppins" w:hAnsi="Poppins" w:cs="Poppins"/>
          </w:rPr>
          <w:t xml:space="preserve"> As the new submission date in GC0139 is we</w:t>
        </w:r>
      </w:ins>
      <w:ins w:id="1402" w:author="Stuart McLarnon [NESO]" w:date="2025-07-07T15:19:00Z" w16du:dateUtc="2025-07-07T14:19:00Z">
        <w:r w:rsidR="0036232A">
          <w:rPr>
            <w:rFonts w:ascii="Poppins" w:hAnsi="Poppins" w:cs="Poppins"/>
          </w:rPr>
          <w:t>ek 28, changing this legal text</w:t>
        </w:r>
      </w:ins>
      <w:ins w:id="1403" w:author="Stuart McLarnon [NESO]" w:date="2025-07-07T15:20:00Z" w16du:dateUtc="2025-07-07T14:20:00Z">
        <w:r w:rsidR="00F0261F">
          <w:rPr>
            <w:rFonts w:ascii="Poppins" w:hAnsi="Poppins" w:cs="Poppins"/>
          </w:rPr>
          <w:t xml:space="preserve"> now</w:t>
        </w:r>
      </w:ins>
      <w:ins w:id="1404" w:author="Stuart McLarnon [NESO]" w:date="2025-07-07T15:19:00Z" w16du:dateUtc="2025-07-07T14:19:00Z">
        <w:r w:rsidR="009D160A">
          <w:rPr>
            <w:rFonts w:ascii="Poppins" w:hAnsi="Poppins" w:cs="Poppins"/>
          </w:rPr>
          <w:t xml:space="preserve"> removes the need for a “clean-up” modification to </w:t>
        </w:r>
        <w:r w:rsidR="004E60F5">
          <w:rPr>
            <w:rFonts w:ascii="Poppins" w:hAnsi="Poppins" w:cs="Poppins"/>
          </w:rPr>
          <w:t>take out mentions of PSM</w:t>
        </w:r>
      </w:ins>
      <w:ins w:id="1405" w:author="Stuart McLarnon [NESO]" w:date="2025-07-07T15:20:00Z" w16du:dateUtc="2025-07-07T14:20:00Z">
        <w:r w:rsidR="004E60F5">
          <w:rPr>
            <w:rFonts w:ascii="Poppins" w:hAnsi="Poppins" w:cs="Poppins"/>
          </w:rPr>
          <w:t xml:space="preserve"> Implementation Date </w:t>
        </w:r>
        <w:r w:rsidR="00F0261F">
          <w:rPr>
            <w:rFonts w:ascii="Poppins" w:hAnsi="Poppins" w:cs="Poppins"/>
          </w:rPr>
          <w:t>in the future.</w:t>
        </w:r>
      </w:ins>
    </w:p>
    <w:p w14:paraId="5945A15E" w14:textId="35A915DD" w:rsidR="00096268" w:rsidRDefault="00096268" w:rsidP="00830CBC">
      <w:pPr>
        <w:spacing w:line="240" w:lineRule="auto"/>
        <w:rPr>
          <w:ins w:id="1406" w:author="Stuart McLarnon [NESO]" w:date="2025-07-07T15:29:00Z" w16du:dateUtc="2025-07-07T14:29:00Z"/>
          <w:rFonts w:ascii="Poppins" w:hAnsi="Poppins" w:cs="Poppins"/>
          <w:u w:val="single"/>
        </w:rPr>
      </w:pPr>
      <w:ins w:id="1407" w:author="Stuart McLarnon [NESO]" w:date="2025-07-07T15:20:00Z" w16du:dateUtc="2025-07-07T14:20:00Z">
        <w:r>
          <w:rPr>
            <w:rFonts w:ascii="Poppins" w:hAnsi="Poppins" w:cs="Poppins"/>
            <w:u w:val="single"/>
          </w:rPr>
          <w:t xml:space="preserve">DRC </w:t>
        </w:r>
      </w:ins>
    </w:p>
    <w:p w14:paraId="0C05CE91" w14:textId="1675E68E" w:rsidR="000539C0" w:rsidRDefault="005E51BD">
      <w:pPr>
        <w:spacing w:line="240" w:lineRule="auto"/>
        <w:rPr>
          <w:ins w:id="1408" w:author="Stuart McLarnon [NESO]" w:date="2025-07-08T10:45:00Z" w16du:dateUtc="2025-07-08T09:45:00Z"/>
          <w:rFonts w:ascii="Poppins" w:hAnsi="Poppins" w:cs="Poppins"/>
        </w:rPr>
      </w:pPr>
      <w:ins w:id="1409" w:author="Stuart McLarnon [NESO]" w:date="2025-07-07T15:37:00Z" w16du:dateUtc="2025-07-07T14:37:00Z">
        <w:r>
          <w:rPr>
            <w:rFonts w:ascii="Poppins" w:hAnsi="Poppins" w:cs="Poppins"/>
          </w:rPr>
          <w:t>As t</w:t>
        </w:r>
      </w:ins>
      <w:ins w:id="1410" w:author="Stuart McLarnon [NESO]" w:date="2025-07-07T15:30:00Z" w16du:dateUtc="2025-07-07T14:30:00Z">
        <w:r w:rsidR="004D2A8A">
          <w:rPr>
            <w:rFonts w:ascii="Poppins" w:hAnsi="Poppins" w:cs="Poppins"/>
          </w:rPr>
          <w:t>he DRC contains</w:t>
        </w:r>
      </w:ins>
      <w:ins w:id="1411" w:author="Stuart McLarnon [NESO]" w:date="2025-07-07T15:37:00Z" w16du:dateUtc="2025-07-07T14:37:00Z">
        <w:r w:rsidRPr="005E51BD">
          <w:rPr>
            <w:rFonts w:ascii="Poppins" w:hAnsi="Poppins" w:cs="Poppins"/>
          </w:rPr>
          <w:t xml:space="preserve"> </w:t>
        </w:r>
        <w:r>
          <w:rPr>
            <w:rFonts w:ascii="Poppins" w:hAnsi="Poppins" w:cs="Poppins"/>
          </w:rPr>
          <w:t>the templates for new schedules</w:t>
        </w:r>
        <w:r w:rsidR="00A3743D">
          <w:rPr>
            <w:rFonts w:ascii="Poppins" w:hAnsi="Poppins" w:cs="Poppins"/>
          </w:rPr>
          <w:t>,</w:t>
        </w:r>
      </w:ins>
      <w:ins w:id="1412" w:author="Stuart McLarnon [NESO]" w:date="2025-07-07T15:30:00Z" w16du:dateUtc="2025-07-07T14:30:00Z">
        <w:r w:rsidR="004D2A8A">
          <w:rPr>
            <w:rFonts w:ascii="Poppins" w:hAnsi="Poppins" w:cs="Poppins"/>
          </w:rPr>
          <w:t xml:space="preserve"> </w:t>
        </w:r>
      </w:ins>
      <w:ins w:id="1413" w:author="Stuart McLarnon [NESO]" w:date="2025-07-07T15:37:00Z" w16du:dateUtc="2025-07-07T14:37:00Z">
        <w:r w:rsidR="00566437">
          <w:rPr>
            <w:rFonts w:ascii="Poppins" w:hAnsi="Poppins" w:cs="Poppins"/>
          </w:rPr>
          <w:t xml:space="preserve">it has </w:t>
        </w:r>
      </w:ins>
      <w:ins w:id="1414" w:author="Stuart McLarnon [NESO]" w:date="2025-07-07T15:30:00Z" w16du:dateUtc="2025-07-07T14:30:00Z">
        <w:r w:rsidR="004D2A8A">
          <w:rPr>
            <w:rFonts w:ascii="Poppins" w:hAnsi="Poppins" w:cs="Poppins"/>
          </w:rPr>
          <w:t>the largest a</w:t>
        </w:r>
      </w:ins>
      <w:ins w:id="1415" w:author="Stuart McLarnon [NESO]" w:date="2025-07-07T15:31:00Z" w16du:dateUtc="2025-07-07T14:31:00Z">
        <w:r w:rsidR="004D2A8A">
          <w:rPr>
            <w:rFonts w:ascii="Poppins" w:hAnsi="Poppins" w:cs="Poppins"/>
          </w:rPr>
          <w:t>mount of changes outside of the Planning Code and Glossary and Definitions</w:t>
        </w:r>
      </w:ins>
      <w:ins w:id="1416" w:author="Stuart McLarnon [NESO]" w:date="2025-07-07T15:37:00Z" w16du:dateUtc="2025-07-07T14:37:00Z">
        <w:r>
          <w:rPr>
            <w:rFonts w:ascii="Poppins" w:hAnsi="Poppins" w:cs="Poppins"/>
          </w:rPr>
          <w:t>.</w:t>
        </w:r>
        <w:r w:rsidR="00F35597">
          <w:rPr>
            <w:rFonts w:ascii="Poppins" w:hAnsi="Poppins" w:cs="Poppins"/>
          </w:rPr>
          <w:t xml:space="preserve"> </w:t>
        </w:r>
      </w:ins>
      <w:ins w:id="1417" w:author="Stuart McLarnon [NESO]" w:date="2025-07-07T16:30:00Z" w16du:dateUtc="2025-07-07T15:30:00Z">
        <w:r w:rsidR="00D137E7">
          <w:rPr>
            <w:rFonts w:ascii="Poppins" w:hAnsi="Poppins" w:cs="Poppins"/>
          </w:rPr>
          <w:t xml:space="preserve"> Details of these new schedules were added</w:t>
        </w:r>
        <w:r w:rsidR="00660931">
          <w:rPr>
            <w:rFonts w:ascii="Poppins" w:hAnsi="Poppins" w:cs="Poppins"/>
          </w:rPr>
          <w:t>, along with a</w:t>
        </w:r>
      </w:ins>
      <w:ins w:id="1418" w:author="Stuart McLarnon [NESO]" w:date="2025-07-07T15:37:00Z" w16du:dateUtc="2025-07-07T14:37:00Z">
        <w:r w:rsidR="00F35597">
          <w:rPr>
            <w:rFonts w:ascii="Poppins" w:hAnsi="Poppins" w:cs="Poppins"/>
          </w:rPr>
          <w:t xml:space="preserve"> new</w:t>
        </w:r>
      </w:ins>
      <w:ins w:id="1419" w:author="Stuart McLarnon [NESO]" w:date="2025-07-07T15:38:00Z" w16du:dateUtc="2025-07-07T14:38:00Z">
        <w:r w:rsidR="00F35597">
          <w:rPr>
            <w:rFonts w:ascii="Poppins" w:hAnsi="Poppins" w:cs="Poppins"/>
          </w:rPr>
          <w:t xml:space="preserve"> table</w:t>
        </w:r>
      </w:ins>
      <w:ins w:id="1420" w:author="Stuart McLarnon [NESO]" w:date="2025-07-07T16:30:00Z" w16du:dateUtc="2025-07-07T15:30:00Z">
        <w:r w:rsidR="00660931">
          <w:rPr>
            <w:rFonts w:ascii="Poppins" w:hAnsi="Poppins" w:cs="Poppins"/>
          </w:rPr>
          <w:t xml:space="preserve"> </w:t>
        </w:r>
      </w:ins>
      <w:ins w:id="1421" w:author="Stuart McLarnon [NESO]" w:date="2025-07-07T15:38:00Z" w16du:dateUtc="2025-07-07T14:38:00Z">
        <w:r w:rsidR="00F35597">
          <w:rPr>
            <w:rFonts w:ascii="Poppins" w:hAnsi="Poppins" w:cs="Poppins"/>
          </w:rPr>
          <w:t>to explain the dif</w:t>
        </w:r>
        <w:r w:rsidR="00166972">
          <w:rPr>
            <w:rFonts w:ascii="Poppins" w:hAnsi="Poppins" w:cs="Poppins"/>
          </w:rPr>
          <w:t xml:space="preserve">ference between </w:t>
        </w:r>
        <w:r w:rsidR="00F755BB">
          <w:rPr>
            <w:rFonts w:ascii="Poppins" w:hAnsi="Poppins" w:cs="Poppins"/>
          </w:rPr>
          <w:t xml:space="preserve">applicable schedules pre and </w:t>
        </w:r>
        <w:r w:rsidR="00194D83">
          <w:rPr>
            <w:rFonts w:ascii="Poppins" w:hAnsi="Poppins" w:cs="Poppins"/>
          </w:rPr>
          <w:t>post the PSM Implementation Date.</w:t>
        </w:r>
      </w:ins>
    </w:p>
    <w:p w14:paraId="5A1EC980" w14:textId="64848ED8" w:rsidR="00E05DC7" w:rsidRDefault="00BE3BDC" w:rsidP="00144A42">
      <w:pPr>
        <w:spacing w:line="240" w:lineRule="auto"/>
        <w:rPr>
          <w:ins w:id="1422" w:author="Stuart McLarnon [NESO]" w:date="2025-07-08T15:13:00Z" w16du:dateUtc="2025-07-08T14:13:00Z"/>
          <w:rFonts w:ascii="Poppins" w:hAnsi="Poppins" w:cs="Poppins"/>
        </w:rPr>
      </w:pPr>
      <w:ins w:id="1423" w:author="Stuart McLarnon [NESO]" w:date="2025-07-08T10:45:00Z" w16du:dateUtc="2025-07-08T09:45:00Z">
        <w:r>
          <w:rPr>
            <w:rFonts w:ascii="Poppins" w:hAnsi="Poppins" w:cs="Poppins"/>
          </w:rPr>
          <w:t xml:space="preserve">Schedules 10 and 11 will no longer be required to be submitted by Network Operators </w:t>
        </w:r>
      </w:ins>
      <w:ins w:id="1424" w:author="Stuart McLarnon [NESO]" w:date="2025-07-08T10:46:00Z" w16du:dateUtc="2025-07-08T09:46:00Z">
        <w:r>
          <w:rPr>
            <w:rFonts w:ascii="Poppins" w:hAnsi="Poppins" w:cs="Poppins"/>
          </w:rPr>
          <w:t xml:space="preserve">post PSM Implementation Date as they are </w:t>
        </w:r>
        <w:r w:rsidR="00B50880">
          <w:rPr>
            <w:rFonts w:ascii="Poppins" w:hAnsi="Poppins" w:cs="Poppins"/>
          </w:rPr>
          <w:t>being replaced with more detailed schedules.</w:t>
        </w:r>
      </w:ins>
      <w:ins w:id="1425" w:author="Stuart McLarnon [NESO]" w:date="2025-07-08T10:47:00Z" w16du:dateUtc="2025-07-08T09:47:00Z">
        <w:r w:rsidR="00144A42">
          <w:rPr>
            <w:rFonts w:ascii="Poppins" w:hAnsi="Poppins" w:cs="Poppins"/>
          </w:rPr>
          <w:t xml:space="preserve"> </w:t>
        </w:r>
      </w:ins>
      <w:ins w:id="1426" w:author="Stuart McLarnon [NESO]" w:date="2025-07-07T14:44:00Z" w16du:dateUtc="2025-07-07T13:44:00Z">
        <w:r w:rsidR="00BF3B1C">
          <w:rPr>
            <w:rFonts w:ascii="Poppins" w:hAnsi="Poppins" w:cs="Poppins"/>
          </w:rPr>
          <w:t>Schedule</w:t>
        </w:r>
      </w:ins>
      <w:ins w:id="1427" w:author="Stuart McLarnon [NESO]" w:date="2025-07-08T10:01:00Z" w16du:dateUtc="2025-07-08T09:01:00Z">
        <w:r w:rsidR="007F605F">
          <w:rPr>
            <w:rFonts w:ascii="Poppins" w:hAnsi="Poppins" w:cs="Poppins"/>
          </w:rPr>
          <w:t>s</w:t>
        </w:r>
      </w:ins>
      <w:ins w:id="1428" w:author="Stuart McLarnon [NESO]" w:date="2025-07-07T14:44:00Z" w16du:dateUtc="2025-07-07T13:44:00Z">
        <w:r w:rsidR="00BF3B1C">
          <w:rPr>
            <w:rFonts w:ascii="Poppins" w:hAnsi="Poppins" w:cs="Poppins"/>
          </w:rPr>
          <w:t xml:space="preserve"> 12</w:t>
        </w:r>
      </w:ins>
      <w:ins w:id="1429" w:author="Stuart McLarnon [NESO]" w:date="2025-07-08T10:01:00Z" w16du:dateUtc="2025-07-08T09:01:00Z">
        <w:r w:rsidR="007F605F">
          <w:rPr>
            <w:rFonts w:ascii="Poppins" w:hAnsi="Poppins" w:cs="Poppins"/>
          </w:rPr>
          <w:t xml:space="preserve"> and 16</w:t>
        </w:r>
      </w:ins>
      <w:ins w:id="1430" w:author="Stuart McLarnon [NESO]" w:date="2025-07-07T15:52:00Z" w16du:dateUtc="2025-07-07T14:52:00Z">
        <w:r w:rsidR="00D95FC7">
          <w:rPr>
            <w:rFonts w:ascii="Poppins" w:hAnsi="Poppins" w:cs="Poppins"/>
          </w:rPr>
          <w:t xml:space="preserve"> w</w:t>
        </w:r>
      </w:ins>
      <w:ins w:id="1431" w:author="Stuart McLarnon [NESO]" w:date="2025-07-08T10:01:00Z" w16du:dateUtc="2025-07-08T09:01:00Z">
        <w:r w:rsidR="007F605F">
          <w:rPr>
            <w:rFonts w:ascii="Poppins" w:hAnsi="Poppins" w:cs="Poppins"/>
          </w:rPr>
          <w:t>ere</w:t>
        </w:r>
      </w:ins>
      <w:ins w:id="1432" w:author="Stuart McLarnon [NESO]" w:date="2025-07-07T15:52:00Z" w16du:dateUtc="2025-07-07T14:52:00Z">
        <w:r w:rsidR="00D95FC7">
          <w:rPr>
            <w:rFonts w:ascii="Poppins" w:hAnsi="Poppins" w:cs="Poppins"/>
          </w:rPr>
          <w:t xml:space="preserve"> altered to in</w:t>
        </w:r>
      </w:ins>
      <w:ins w:id="1433" w:author="Stuart McLarnon [NESO]" w:date="2025-07-07T15:57:00Z" w16du:dateUtc="2025-07-07T14:57:00Z">
        <w:r w:rsidR="00B731A5">
          <w:rPr>
            <w:rFonts w:ascii="Poppins" w:hAnsi="Poppins" w:cs="Poppins"/>
          </w:rPr>
          <w:t xml:space="preserve">clude a clause that would </w:t>
        </w:r>
        <w:r w:rsidR="000F4AE6">
          <w:rPr>
            <w:rFonts w:ascii="Poppins" w:hAnsi="Poppins" w:cs="Poppins"/>
          </w:rPr>
          <w:t>change what data had to be submitted post PSM Implementation Dat</w:t>
        </w:r>
      </w:ins>
      <w:ins w:id="1434" w:author="Stuart McLarnon [NESO]" w:date="2025-07-07T15:58:00Z" w16du:dateUtc="2025-07-07T14:58:00Z">
        <w:r w:rsidR="000F4AE6">
          <w:rPr>
            <w:rFonts w:ascii="Poppins" w:hAnsi="Poppins" w:cs="Poppins"/>
          </w:rPr>
          <w:t>e.</w:t>
        </w:r>
      </w:ins>
      <w:ins w:id="1435" w:author="Stuart McLarnon [NESO]" w:date="2025-07-08T10:47:00Z" w16du:dateUtc="2025-07-08T09:47:00Z">
        <w:r w:rsidR="00144A42">
          <w:rPr>
            <w:rFonts w:ascii="Poppins" w:hAnsi="Poppins" w:cs="Poppins"/>
          </w:rPr>
          <w:t xml:space="preserve"> </w:t>
        </w:r>
      </w:ins>
      <w:ins w:id="1436" w:author="Stuart McLarnon [NESO]" w:date="2025-07-07T16:17:00Z" w16du:dateUtc="2025-07-07T15:17:00Z">
        <w:r w:rsidR="00EC52E8">
          <w:rPr>
            <w:rFonts w:ascii="Poppins" w:hAnsi="Poppins" w:cs="Poppins"/>
          </w:rPr>
          <w:t xml:space="preserve">When reviewing the DRC and the Planning </w:t>
        </w:r>
      </w:ins>
      <w:ins w:id="1437" w:author="Stuart McLarnon [NESO]" w:date="2025-07-07T16:18:00Z" w16du:dateUtc="2025-07-07T15:18:00Z">
        <w:r w:rsidR="00EC52E8">
          <w:rPr>
            <w:rFonts w:ascii="Poppins" w:hAnsi="Poppins" w:cs="Poppins"/>
          </w:rPr>
          <w:t xml:space="preserve">Code, the Subgroup was unable to find any </w:t>
        </w:r>
      </w:ins>
      <w:ins w:id="1438" w:author="Stuart McLarnon [NESO]" w:date="2025-07-07T16:19:00Z" w16du:dateUtc="2025-07-07T15:19:00Z">
        <w:r w:rsidR="004159CB">
          <w:rPr>
            <w:rFonts w:ascii="Poppins" w:hAnsi="Poppins" w:cs="Poppins"/>
          </w:rPr>
          <w:t>requirements</w:t>
        </w:r>
      </w:ins>
      <w:ins w:id="1439" w:author="Stuart McLarnon [NESO]" w:date="2025-07-07T16:20:00Z" w16du:dateUtc="2025-07-07T15:20:00Z">
        <w:r w:rsidR="004159CB">
          <w:rPr>
            <w:rFonts w:ascii="Poppins" w:hAnsi="Poppins" w:cs="Poppins"/>
          </w:rPr>
          <w:t xml:space="preserve"> to submit schedule 13. The subgroup therefore did not include a</w:t>
        </w:r>
      </w:ins>
      <w:ins w:id="1440" w:author="Stuart McLarnon [NESO]" w:date="2025-07-07T16:29:00Z" w16du:dateUtc="2025-07-07T15:29:00Z">
        <w:r w:rsidR="008024A4">
          <w:rPr>
            <w:rFonts w:ascii="Poppins" w:hAnsi="Poppins" w:cs="Poppins"/>
          </w:rPr>
          <w:t xml:space="preserve"> new </w:t>
        </w:r>
      </w:ins>
      <w:ins w:id="1441" w:author="Stuart McLarnon [NESO]" w:date="2025-07-07T16:20:00Z" w16du:dateUtc="2025-07-07T15:20:00Z">
        <w:r w:rsidR="004159CB">
          <w:rPr>
            <w:rFonts w:ascii="Poppins" w:hAnsi="Poppins" w:cs="Poppins"/>
          </w:rPr>
          <w:t>requirement to submit schedule 13.</w:t>
        </w:r>
      </w:ins>
    </w:p>
    <w:p w14:paraId="6C099515" w14:textId="0CC73214" w:rsidR="0042595A" w:rsidRDefault="0042595A" w:rsidP="00144A42">
      <w:pPr>
        <w:spacing w:line="240" w:lineRule="auto"/>
        <w:rPr>
          <w:ins w:id="1442" w:author="Stuart McLarnon [NESO]" w:date="2025-07-08T15:13:00Z" w16du:dateUtc="2025-07-08T14:13:00Z"/>
          <w:rFonts w:ascii="Poppins" w:hAnsi="Poppins" w:cs="Poppins"/>
          <w:b/>
          <w:bCs/>
        </w:rPr>
      </w:pPr>
      <w:ins w:id="1443" w:author="Stuart McLarnon [NESO]" w:date="2025-07-08T15:13:00Z" w16du:dateUtc="2025-07-08T14:13:00Z">
        <w:r>
          <w:rPr>
            <w:rFonts w:ascii="Poppins" w:hAnsi="Poppins" w:cs="Poppins"/>
            <w:b/>
            <w:bCs/>
          </w:rPr>
          <w:t>PC</w:t>
        </w:r>
        <w:r w:rsidR="00F17A39">
          <w:rPr>
            <w:rFonts w:ascii="Poppins" w:hAnsi="Poppins" w:cs="Poppins"/>
            <w:b/>
            <w:bCs/>
          </w:rPr>
          <w:t>.G’s Depth</w:t>
        </w:r>
      </w:ins>
    </w:p>
    <w:p w14:paraId="0407233E" w14:textId="33CE0879" w:rsidR="00F17A39" w:rsidRPr="00F17A39" w:rsidRDefault="00F17A39">
      <w:pPr>
        <w:spacing w:line="240" w:lineRule="auto"/>
        <w:rPr>
          <w:ins w:id="1444" w:author="Stuart McLarnon [NESO]" w:date="2025-07-07T14:42:00Z" w16du:dateUtc="2025-07-07T13:42:00Z"/>
          <w:rFonts w:ascii="Poppins" w:hAnsi="Poppins" w:cs="Poppins"/>
        </w:rPr>
        <w:pPrChange w:id="1445" w:author="Stuart McLarnon [NESO]" w:date="2025-07-08T10:47:00Z" w16du:dateUtc="2025-07-08T09:47:00Z">
          <w:pPr>
            <w:spacing w:line="240" w:lineRule="auto"/>
            <w:jc w:val="both"/>
          </w:pPr>
        </w:pPrChange>
      </w:pPr>
      <w:ins w:id="1446" w:author="Stuart McLarnon [NESO]" w:date="2025-07-08T15:13:00Z" w16du:dateUtc="2025-07-08T14:13:00Z">
        <w:r>
          <w:rPr>
            <w:rFonts w:ascii="Poppins" w:hAnsi="Poppins" w:cs="Poppins"/>
          </w:rPr>
          <w:t>PC.G can be view</w:t>
        </w:r>
      </w:ins>
      <w:ins w:id="1447" w:author="Stuart McLarnon [NESO]" w:date="2025-07-08T15:14:00Z" w16du:dateUtc="2025-07-08T14:14:00Z">
        <w:r>
          <w:rPr>
            <w:rFonts w:ascii="Poppins" w:hAnsi="Poppins" w:cs="Poppins"/>
          </w:rPr>
          <w:t>ed as an updated</w:t>
        </w:r>
        <w:r w:rsidR="000B155E">
          <w:rPr>
            <w:rFonts w:ascii="Poppins" w:hAnsi="Poppins" w:cs="Poppins"/>
          </w:rPr>
          <w:t xml:space="preserve">, expanded </w:t>
        </w:r>
        <w:r>
          <w:rPr>
            <w:rFonts w:ascii="Poppins" w:hAnsi="Poppins" w:cs="Poppins"/>
          </w:rPr>
          <w:t xml:space="preserve">form of </w:t>
        </w:r>
        <w:r w:rsidR="000B155E">
          <w:rPr>
            <w:rFonts w:ascii="Poppins" w:hAnsi="Poppins" w:cs="Poppins"/>
          </w:rPr>
          <w:t xml:space="preserve">the </w:t>
        </w:r>
      </w:ins>
      <w:ins w:id="1448" w:author="Stuart McLarnon [NESO]" w:date="2025-07-08T15:15:00Z" w16du:dateUtc="2025-07-08T14:15:00Z">
        <w:r w:rsidR="00881831">
          <w:rPr>
            <w:rFonts w:ascii="Poppins" w:hAnsi="Poppins" w:cs="Poppins"/>
          </w:rPr>
          <w:t>P</w:t>
        </w:r>
      </w:ins>
      <w:ins w:id="1449" w:author="Stuart McLarnon [NESO]" w:date="2025-07-08T15:14:00Z" w16du:dateUtc="2025-07-08T14:14:00Z">
        <w:r w:rsidR="000B155E">
          <w:rPr>
            <w:rFonts w:ascii="Poppins" w:hAnsi="Poppins" w:cs="Poppins"/>
          </w:rPr>
          <w:t xml:space="preserve">lanning </w:t>
        </w:r>
      </w:ins>
      <w:ins w:id="1450" w:author="Stuart McLarnon [NESO]" w:date="2025-07-08T15:15:00Z" w16du:dateUtc="2025-07-08T14:15:00Z">
        <w:r w:rsidR="00881831">
          <w:rPr>
            <w:rFonts w:ascii="Poppins" w:hAnsi="Poppins" w:cs="Poppins"/>
          </w:rPr>
          <w:t>C</w:t>
        </w:r>
      </w:ins>
      <w:ins w:id="1451" w:author="Stuart McLarnon [NESO]" w:date="2025-07-08T15:14:00Z" w16du:dateUtc="2025-07-08T14:14:00Z">
        <w:r w:rsidR="000B155E">
          <w:rPr>
            <w:rFonts w:ascii="Poppins" w:hAnsi="Poppins" w:cs="Poppins"/>
          </w:rPr>
          <w:t xml:space="preserve">ode’s appendix A. The decision was made to </w:t>
        </w:r>
      </w:ins>
      <w:ins w:id="1452" w:author="Stuart McLarnon [NESO]" w:date="2025-07-08T15:15:00Z" w16du:dateUtc="2025-07-08T14:15:00Z">
        <w:r w:rsidR="00881831">
          <w:rPr>
            <w:rFonts w:ascii="Poppins" w:hAnsi="Poppins" w:cs="Poppins"/>
          </w:rPr>
          <w:t>have the main body of the</w:t>
        </w:r>
        <w:r w:rsidR="00BA1AFB">
          <w:rPr>
            <w:rFonts w:ascii="Poppins" w:hAnsi="Poppins" w:cs="Poppins"/>
          </w:rPr>
          <w:t xml:space="preserve"> new</w:t>
        </w:r>
      </w:ins>
      <w:ins w:id="1453" w:author="Stuart McLarnon [NESO]" w:date="2025-07-08T15:16:00Z" w16du:dateUtc="2025-07-08T14:16:00Z">
        <w:r w:rsidR="00BA1AFB">
          <w:rPr>
            <w:rFonts w:ascii="Poppins" w:hAnsi="Poppins" w:cs="Poppins"/>
          </w:rPr>
          <w:t xml:space="preserve"> additions</w:t>
        </w:r>
      </w:ins>
      <w:ins w:id="1454" w:author="Stuart McLarnon [NESO]" w:date="2025-07-08T15:15:00Z" w16du:dateUtc="2025-07-08T14:15:00Z">
        <w:r w:rsidR="00881831">
          <w:rPr>
            <w:rFonts w:ascii="Poppins" w:hAnsi="Poppins" w:cs="Poppins"/>
          </w:rPr>
          <w:t xml:space="preserve"> </w:t>
        </w:r>
      </w:ins>
      <w:ins w:id="1455" w:author="Stuart McLarnon [NESO]" w:date="2025-07-08T15:16:00Z" w16du:dateUtc="2025-07-08T14:16:00Z">
        <w:r w:rsidR="00BA1AFB">
          <w:rPr>
            <w:rFonts w:ascii="Poppins" w:hAnsi="Poppins" w:cs="Poppins"/>
          </w:rPr>
          <w:t xml:space="preserve">to the </w:t>
        </w:r>
      </w:ins>
      <w:ins w:id="1456" w:author="Stuart McLarnon [NESO]" w:date="2025-07-08T15:15:00Z" w16du:dateUtc="2025-07-08T14:15:00Z">
        <w:r w:rsidR="00881831">
          <w:rPr>
            <w:rFonts w:ascii="Poppins" w:hAnsi="Poppins" w:cs="Poppins"/>
          </w:rPr>
          <w:t>Planning Code</w:t>
        </w:r>
        <w:r w:rsidR="00BA1AFB">
          <w:rPr>
            <w:rFonts w:ascii="Poppins" w:hAnsi="Poppins" w:cs="Poppins"/>
          </w:rPr>
          <w:t xml:space="preserve"> contain a </w:t>
        </w:r>
      </w:ins>
      <w:ins w:id="1457" w:author="Stuart McLarnon [NESO]" w:date="2025-07-08T15:21:00Z" w16du:dateUtc="2025-07-08T14:21:00Z">
        <w:r w:rsidR="006A4A6F">
          <w:rPr>
            <w:rFonts w:ascii="Poppins" w:hAnsi="Poppins" w:cs="Poppins"/>
          </w:rPr>
          <w:t>high-level</w:t>
        </w:r>
      </w:ins>
      <w:ins w:id="1458" w:author="Stuart McLarnon [NESO]" w:date="2025-07-08T15:15:00Z" w16du:dateUtc="2025-07-08T14:15:00Z">
        <w:r w:rsidR="00BA1AFB">
          <w:rPr>
            <w:rFonts w:ascii="Poppins" w:hAnsi="Poppins" w:cs="Poppins"/>
          </w:rPr>
          <w:t xml:space="preserve"> overview of submissi</w:t>
        </w:r>
      </w:ins>
      <w:ins w:id="1459" w:author="Stuart McLarnon [NESO]" w:date="2025-07-08T15:16:00Z" w16du:dateUtc="2025-07-08T14:16:00Z">
        <w:r w:rsidR="00BA1AFB">
          <w:rPr>
            <w:rFonts w:ascii="Poppins" w:hAnsi="Poppins" w:cs="Poppins"/>
          </w:rPr>
          <w:t>on</w:t>
        </w:r>
      </w:ins>
      <w:ins w:id="1460" w:author="Stuart McLarnon [NESO]" w:date="2025-07-09T16:09:00Z" w16du:dateUtc="2025-07-09T15:09:00Z">
        <w:r w:rsidR="0073299A">
          <w:rPr>
            <w:rFonts w:ascii="Poppins" w:hAnsi="Poppins" w:cs="Poppins"/>
          </w:rPr>
          <w:t>s</w:t>
        </w:r>
      </w:ins>
      <w:ins w:id="1461" w:author="Stuart McLarnon [NESO]" w:date="2025-07-08T15:16:00Z" w16du:dateUtc="2025-07-08T14:16:00Z">
        <w:r w:rsidR="00BA1AFB">
          <w:rPr>
            <w:rFonts w:ascii="Poppins" w:hAnsi="Poppins" w:cs="Poppins"/>
          </w:rPr>
          <w:t xml:space="preserve">, with the majority of the detail contained within </w:t>
        </w:r>
        <w:r w:rsidR="00440E93">
          <w:rPr>
            <w:rFonts w:ascii="Poppins" w:hAnsi="Poppins" w:cs="Poppins"/>
          </w:rPr>
          <w:t>PC.G. Worked examples are not usually something that would be in the Grid Code</w:t>
        </w:r>
        <w:r w:rsidR="00E9757D">
          <w:rPr>
            <w:rFonts w:ascii="Poppins" w:hAnsi="Poppins" w:cs="Poppins"/>
          </w:rPr>
          <w:t>, but</w:t>
        </w:r>
      </w:ins>
      <w:ins w:id="1462" w:author="Stuart McLarnon [NESO]" w:date="2025-07-08T15:17:00Z" w16du:dateUtc="2025-07-08T14:17:00Z">
        <w:r w:rsidR="00E9757D">
          <w:rPr>
            <w:rFonts w:ascii="Poppins" w:hAnsi="Poppins" w:cs="Poppins"/>
          </w:rPr>
          <w:t xml:space="preserve"> the Subgroup felt this approach was favourable to using guidance notes</w:t>
        </w:r>
      </w:ins>
      <w:ins w:id="1463" w:author="Stuart McLarnon [NESO]" w:date="2025-07-08T15:20:00Z" w16du:dateUtc="2025-07-08T14:20:00Z">
        <w:r w:rsidR="00F818D0">
          <w:rPr>
            <w:rFonts w:ascii="Poppins" w:hAnsi="Poppins" w:cs="Poppins"/>
          </w:rPr>
          <w:t>.</w:t>
        </w:r>
      </w:ins>
      <w:ins w:id="1464" w:author="Stuart McLarnon [NESO]" w:date="2025-07-08T15:17:00Z" w16du:dateUtc="2025-07-08T14:17:00Z">
        <w:r w:rsidR="009A6AB1">
          <w:rPr>
            <w:rFonts w:ascii="Poppins" w:hAnsi="Poppins" w:cs="Poppins"/>
          </w:rPr>
          <w:t xml:space="preserve"> The use of guidance notes </w:t>
        </w:r>
      </w:ins>
      <w:ins w:id="1465" w:author="Stuart McLarnon [NESO]" w:date="2025-07-08T15:18:00Z" w16du:dateUtc="2025-07-08T14:18:00Z">
        <w:r w:rsidR="009A6AB1">
          <w:rPr>
            <w:rFonts w:ascii="Poppins" w:hAnsi="Poppins" w:cs="Poppins"/>
          </w:rPr>
          <w:t xml:space="preserve">has </w:t>
        </w:r>
        <w:r w:rsidR="00097BAE">
          <w:rPr>
            <w:rFonts w:ascii="Poppins" w:hAnsi="Poppins" w:cs="Poppins"/>
          </w:rPr>
          <w:t>led</w:t>
        </w:r>
        <w:r w:rsidR="009A6AB1">
          <w:rPr>
            <w:rFonts w:ascii="Poppins" w:hAnsi="Poppins" w:cs="Poppins"/>
          </w:rPr>
          <w:t xml:space="preserve"> to debates on what requirements </w:t>
        </w:r>
        <w:r w:rsidR="00097BAE">
          <w:rPr>
            <w:rFonts w:ascii="Poppins" w:hAnsi="Poppins" w:cs="Poppins"/>
          </w:rPr>
          <w:t xml:space="preserve">in the Grid Code </w:t>
        </w:r>
        <w:r w:rsidR="009A6AB1">
          <w:rPr>
            <w:rFonts w:ascii="Poppins" w:hAnsi="Poppins" w:cs="Poppins"/>
          </w:rPr>
          <w:t>do and do not apply</w:t>
        </w:r>
        <w:r w:rsidR="00097BAE">
          <w:rPr>
            <w:rFonts w:ascii="Poppins" w:hAnsi="Poppins" w:cs="Poppins"/>
          </w:rPr>
          <w:t xml:space="preserve">, </w:t>
        </w:r>
      </w:ins>
      <w:ins w:id="1466" w:author="Stuart McLarnon [NESO]" w:date="2025-07-08T15:19:00Z" w16du:dateUtc="2025-07-08T14:19:00Z">
        <w:r w:rsidR="003A78E0">
          <w:rPr>
            <w:rFonts w:ascii="Poppins" w:hAnsi="Poppins" w:cs="Poppins"/>
          </w:rPr>
          <w:t>as well as confusion on interpretation of the Grid Code.</w:t>
        </w:r>
      </w:ins>
      <w:ins w:id="1467" w:author="Stuart McLarnon [NESO]" w:date="2025-07-08T15:18:00Z" w16du:dateUtc="2025-07-08T14:18:00Z">
        <w:r w:rsidR="00097BAE">
          <w:rPr>
            <w:rFonts w:ascii="Poppins" w:hAnsi="Poppins" w:cs="Poppins"/>
          </w:rPr>
          <w:t xml:space="preserve"> </w:t>
        </w:r>
      </w:ins>
      <w:ins w:id="1468" w:author="Stuart McLarnon [NESO]" w:date="2025-07-08T15:20:00Z" w16du:dateUtc="2025-07-08T14:20:00Z">
        <w:r w:rsidR="00F818D0">
          <w:rPr>
            <w:rFonts w:ascii="Poppins" w:hAnsi="Poppins" w:cs="Poppins"/>
          </w:rPr>
          <w:t>To avoid thes</w:t>
        </w:r>
        <w:r w:rsidR="00C57C2C">
          <w:rPr>
            <w:rFonts w:ascii="Poppins" w:hAnsi="Poppins" w:cs="Poppins"/>
          </w:rPr>
          <w:t xml:space="preserve">e issues, the Subgroup attempted to </w:t>
        </w:r>
      </w:ins>
      <w:ins w:id="1469" w:author="Stuart McLarnon [NESO]" w:date="2025-07-08T15:21:00Z" w16du:dateUtc="2025-07-08T14:21:00Z">
        <w:r w:rsidR="006A4A6F">
          <w:rPr>
            <w:rFonts w:ascii="Poppins" w:hAnsi="Poppins" w:cs="Poppins"/>
          </w:rPr>
          <w:t>explain</w:t>
        </w:r>
      </w:ins>
      <w:ins w:id="1470" w:author="Stuart McLarnon [NESO]" w:date="2025-07-08T15:20:00Z" w16du:dateUtc="2025-07-08T14:20:00Z">
        <w:r w:rsidR="00C57C2C">
          <w:rPr>
            <w:rFonts w:ascii="Poppins" w:hAnsi="Poppins" w:cs="Poppins"/>
          </w:rPr>
          <w:t xml:space="preserve"> the new requirements </w:t>
        </w:r>
        <w:r w:rsidR="006A4A6F">
          <w:rPr>
            <w:rFonts w:ascii="Poppins" w:hAnsi="Poppins" w:cs="Poppins"/>
          </w:rPr>
          <w:t xml:space="preserve">in the fullest detail, rather </w:t>
        </w:r>
      </w:ins>
      <w:ins w:id="1471" w:author="Stuart McLarnon [NESO]" w:date="2025-07-08T15:21:00Z" w16du:dateUtc="2025-07-08T14:21:00Z">
        <w:r w:rsidR="006A4A6F">
          <w:rPr>
            <w:rFonts w:ascii="Poppins" w:hAnsi="Poppins" w:cs="Poppins"/>
          </w:rPr>
          <w:t>than writing requirements using the least possible words.</w:t>
        </w:r>
      </w:ins>
    </w:p>
    <w:p w14:paraId="5DA0FF13" w14:textId="34B80805" w:rsidR="00B803E4" w:rsidRDefault="00B803E4" w:rsidP="00A34661">
      <w:pPr>
        <w:spacing w:line="240" w:lineRule="auto"/>
        <w:jc w:val="both"/>
        <w:rPr>
          <w:ins w:id="1472" w:author="Stuart McLarnon [NESO]" w:date="2025-07-07T16:33:00Z" w16du:dateUtc="2025-07-07T15:33:00Z"/>
          <w:rFonts w:ascii="Poppins" w:hAnsi="Poppins" w:cs="Poppins"/>
          <w:b/>
          <w:bCs/>
        </w:rPr>
      </w:pPr>
      <w:ins w:id="1473" w:author="Stuart McLarnon (NESO)" w:date="2025-07-04T15:07:00Z" w16du:dateUtc="2025-07-04T14:07:00Z">
        <w:r>
          <w:rPr>
            <w:rFonts w:ascii="Poppins" w:hAnsi="Poppins" w:cs="Poppins"/>
            <w:b/>
            <w:bCs/>
          </w:rPr>
          <w:t>PSM Implementation Date</w:t>
        </w:r>
      </w:ins>
    </w:p>
    <w:p w14:paraId="053D9171" w14:textId="1C2CE9A6" w:rsidR="002A5292" w:rsidRDefault="00770379" w:rsidP="00A34661">
      <w:pPr>
        <w:spacing w:line="240" w:lineRule="auto"/>
        <w:jc w:val="both"/>
        <w:rPr>
          <w:ins w:id="1474" w:author="Stuart McLarnon [NESO]" w:date="2025-07-08T10:14:00Z" w16du:dateUtc="2025-07-08T09:14:00Z"/>
          <w:rFonts w:ascii="Poppins" w:hAnsi="Poppins" w:cs="Poppins"/>
        </w:rPr>
      </w:pPr>
      <w:ins w:id="1475" w:author="Stuart McLarnon [NESO]" w:date="2025-07-07T16:40:00Z" w16du:dateUtc="2025-07-07T15:40:00Z">
        <w:r>
          <w:rPr>
            <w:rFonts w:ascii="Poppins" w:hAnsi="Poppins" w:cs="Poppins"/>
          </w:rPr>
          <w:t xml:space="preserve">The term </w:t>
        </w:r>
      </w:ins>
      <w:ins w:id="1476" w:author="Stuart McLarnon [NESO]" w:date="2025-07-07T16:33:00Z" w16du:dateUtc="2025-07-07T15:33:00Z">
        <w:r w:rsidR="006F504B">
          <w:rPr>
            <w:rFonts w:ascii="Poppins" w:hAnsi="Poppins" w:cs="Poppins"/>
          </w:rPr>
          <w:t>PSM</w:t>
        </w:r>
      </w:ins>
      <w:ins w:id="1477" w:author="Stuart McLarnon [NESO]" w:date="2025-07-07T16:40:00Z" w16du:dateUtc="2025-07-07T15:40:00Z">
        <w:r>
          <w:rPr>
            <w:rFonts w:ascii="Poppins" w:hAnsi="Poppins" w:cs="Poppins"/>
          </w:rPr>
          <w:t xml:space="preserve"> Implementation Date</w:t>
        </w:r>
      </w:ins>
      <w:ins w:id="1478" w:author="Stuart McLarnon [NESO]" w:date="2025-07-08T10:07:00Z" w16du:dateUtc="2025-07-08T09:07:00Z">
        <w:r w:rsidR="00F73D9D">
          <w:rPr>
            <w:rFonts w:ascii="Poppins" w:hAnsi="Poppins" w:cs="Poppins"/>
          </w:rPr>
          <w:t>, which</w:t>
        </w:r>
        <w:r w:rsidR="00C931F0">
          <w:rPr>
            <w:rFonts w:ascii="Poppins" w:hAnsi="Poppins" w:cs="Poppins"/>
          </w:rPr>
          <w:t xml:space="preserve"> </w:t>
        </w:r>
      </w:ins>
      <w:ins w:id="1479" w:author="Stuart McLarnon [NESO]" w:date="2025-07-08T10:08:00Z" w16du:dateUtc="2025-07-08T09:08:00Z">
        <w:r w:rsidR="00FD35C5">
          <w:rPr>
            <w:rFonts w:ascii="Poppins" w:hAnsi="Poppins" w:cs="Poppins"/>
          </w:rPr>
          <w:t>is</w:t>
        </w:r>
        <w:r w:rsidR="00C931F0">
          <w:rPr>
            <w:rFonts w:ascii="Poppins" w:hAnsi="Poppins" w:cs="Poppins"/>
          </w:rPr>
          <w:t xml:space="preserve"> the date </w:t>
        </w:r>
        <w:r w:rsidR="00FD35C5">
          <w:rPr>
            <w:rFonts w:ascii="Poppins" w:hAnsi="Poppins" w:cs="Poppins"/>
          </w:rPr>
          <w:t>that</w:t>
        </w:r>
        <w:r w:rsidR="00C931F0">
          <w:rPr>
            <w:rFonts w:ascii="Poppins" w:hAnsi="Poppins" w:cs="Poppins"/>
          </w:rPr>
          <w:t xml:space="preserve"> the new changes within GC0139 will come into effect,</w:t>
        </w:r>
      </w:ins>
      <w:ins w:id="1480" w:author="Stuart McLarnon [NESO]" w:date="2025-07-07T16:40:00Z" w16du:dateUtc="2025-07-07T15:40:00Z">
        <w:r>
          <w:rPr>
            <w:rFonts w:ascii="Poppins" w:hAnsi="Poppins" w:cs="Poppins"/>
          </w:rPr>
          <w:t xml:space="preserve"> has been </w:t>
        </w:r>
        <w:r w:rsidR="002301E4">
          <w:rPr>
            <w:rFonts w:ascii="Poppins" w:hAnsi="Poppins" w:cs="Poppins"/>
          </w:rPr>
          <w:t>added to the Glossary and Definitions</w:t>
        </w:r>
      </w:ins>
      <w:ins w:id="1481" w:author="Stuart McLarnon [NESO]" w:date="2025-07-08T10:05:00Z" w16du:dateUtc="2025-07-08T09:05:00Z">
        <w:r w:rsidR="00C865AF">
          <w:rPr>
            <w:rFonts w:ascii="Poppins" w:hAnsi="Poppins" w:cs="Poppins"/>
          </w:rPr>
          <w:t>.</w:t>
        </w:r>
        <w:r w:rsidR="0012461A">
          <w:rPr>
            <w:rFonts w:ascii="Poppins" w:hAnsi="Poppins" w:cs="Poppins"/>
          </w:rPr>
          <w:t xml:space="preserve"> The provisional date</w:t>
        </w:r>
      </w:ins>
      <w:ins w:id="1482" w:author="Stuart McLarnon [NESO]" w:date="2025-07-08T10:07:00Z" w16du:dateUtc="2025-07-08T09:07:00Z">
        <w:r w:rsidR="00A93C22">
          <w:rPr>
            <w:rFonts w:ascii="Poppins" w:hAnsi="Poppins" w:cs="Poppins"/>
          </w:rPr>
          <w:t xml:space="preserve"> </w:t>
        </w:r>
      </w:ins>
      <w:ins w:id="1483" w:author="Stuart McLarnon [NESO]" w:date="2025-07-08T10:08:00Z" w16du:dateUtc="2025-07-08T09:08:00Z">
        <w:r w:rsidR="00FD35C5">
          <w:rPr>
            <w:rFonts w:ascii="Poppins" w:hAnsi="Poppins" w:cs="Poppins"/>
          </w:rPr>
          <w:t xml:space="preserve">is set as the </w:t>
        </w:r>
        <w:r w:rsidR="001F1D61">
          <w:rPr>
            <w:rFonts w:ascii="Poppins" w:hAnsi="Poppins" w:cs="Poppins"/>
          </w:rPr>
          <w:t>first of January</w:t>
        </w:r>
      </w:ins>
      <w:ins w:id="1484" w:author="Stuart McLarnon [NESO]" w:date="2025-07-08T10:09:00Z" w16du:dateUtc="2025-07-08T09:09:00Z">
        <w:r w:rsidR="001F1D61">
          <w:rPr>
            <w:rFonts w:ascii="Poppins" w:hAnsi="Poppins" w:cs="Poppins"/>
          </w:rPr>
          <w:t xml:space="preserve"> 2027</w:t>
        </w:r>
      </w:ins>
      <w:ins w:id="1485" w:author="Stuart McLarnon [NESO]" w:date="2025-07-08T10:10:00Z" w16du:dateUtc="2025-07-08T09:10:00Z">
        <w:r w:rsidR="00D60C24">
          <w:rPr>
            <w:rFonts w:ascii="Poppins" w:hAnsi="Poppins" w:cs="Poppins"/>
          </w:rPr>
          <w:t xml:space="preserve">, unless </w:t>
        </w:r>
      </w:ins>
      <w:ins w:id="1486" w:author="Stuart McLarnon [NESO]" w:date="2025-07-08T10:11:00Z" w16du:dateUtc="2025-07-08T09:11:00Z">
        <w:r w:rsidR="0020089E">
          <w:rPr>
            <w:rFonts w:ascii="Poppins" w:hAnsi="Poppins" w:cs="Poppins"/>
          </w:rPr>
          <w:t xml:space="preserve">NESO and the Network Operators agree that they are </w:t>
        </w:r>
      </w:ins>
      <w:ins w:id="1487" w:author="Stuart McLarnon [NESO]" w:date="2025-07-08T10:12:00Z" w16du:dateUtc="2025-07-08T09:12:00Z">
        <w:r w:rsidR="00954C21">
          <w:rPr>
            <w:rFonts w:ascii="Poppins" w:hAnsi="Poppins" w:cs="Poppins"/>
          </w:rPr>
          <w:t xml:space="preserve">not ready to implement the </w:t>
        </w:r>
      </w:ins>
      <w:ins w:id="1488" w:author="Stuart McLarnon [NESO]" w:date="2025-07-08T10:13:00Z" w16du:dateUtc="2025-07-08T09:13:00Z">
        <w:r w:rsidR="00725B18">
          <w:rPr>
            <w:rFonts w:ascii="Poppins" w:hAnsi="Poppins" w:cs="Poppins"/>
          </w:rPr>
          <w:t xml:space="preserve">changes. In this case, the PSM Implementation Date will be pushed back to </w:t>
        </w:r>
        <w:r w:rsidR="001553F1">
          <w:rPr>
            <w:rFonts w:ascii="Poppins" w:hAnsi="Poppins" w:cs="Poppins"/>
          </w:rPr>
          <w:t>a more suitable date</w:t>
        </w:r>
      </w:ins>
      <w:ins w:id="1489" w:author="Stuart McLarnon [NESO]" w:date="2025-07-08T10:14:00Z" w16du:dateUtc="2025-07-08T09:14:00Z">
        <w:r w:rsidR="001553F1">
          <w:rPr>
            <w:rFonts w:ascii="Poppins" w:hAnsi="Poppins" w:cs="Poppins"/>
          </w:rPr>
          <w:t>.</w:t>
        </w:r>
      </w:ins>
    </w:p>
    <w:p w14:paraId="05D47DD0" w14:textId="2AD542EA" w:rsidR="00537FBD" w:rsidRPr="002A5292" w:rsidRDefault="00537FBD" w:rsidP="00A34661">
      <w:pPr>
        <w:spacing w:line="240" w:lineRule="auto"/>
        <w:jc w:val="both"/>
        <w:rPr>
          <w:ins w:id="1490" w:author="Stuart McLarnon (NESO)" w:date="2025-07-02T15:57:00Z" w16du:dateUtc="2025-07-02T14:57:00Z"/>
          <w:rFonts w:ascii="Poppins" w:hAnsi="Poppins" w:cs="Poppins"/>
          <w:rPrChange w:id="1491" w:author="Stuart McLarnon [NESO]" w:date="2025-07-07T16:33:00Z" w16du:dateUtc="2025-07-07T15:33:00Z">
            <w:rPr>
              <w:ins w:id="1492" w:author="Stuart McLarnon (NESO)" w:date="2025-07-02T15:57:00Z" w16du:dateUtc="2025-07-02T14:57:00Z"/>
              <w:rFonts w:ascii="Poppins" w:hAnsi="Poppins" w:cs="Poppins"/>
              <w:b/>
              <w:bCs/>
            </w:rPr>
          </w:rPrChange>
        </w:rPr>
      </w:pPr>
      <w:ins w:id="1493" w:author="Stuart McLarnon [NESO]" w:date="2025-07-08T10:14:00Z" w16du:dateUtc="2025-07-08T09:14:00Z">
        <w:r>
          <w:rPr>
            <w:rFonts w:ascii="Poppins" w:hAnsi="Poppins" w:cs="Poppins"/>
          </w:rPr>
          <w:t>During the Workgroup Consultation</w:t>
        </w:r>
      </w:ins>
      <w:ins w:id="1494" w:author="Stuart McLarnon [NESO]" w:date="2025-07-09T16:11:00Z" w16du:dateUtc="2025-07-09T15:11:00Z">
        <w:r w:rsidR="0073299A">
          <w:rPr>
            <w:rFonts w:ascii="Poppins" w:hAnsi="Poppins" w:cs="Poppins"/>
          </w:rPr>
          <w:t>,</w:t>
        </w:r>
      </w:ins>
      <w:ins w:id="1495" w:author="Stuart McLarnon [NESO]" w:date="2025-07-08T10:14:00Z" w16du:dateUtc="2025-07-08T09:14:00Z">
        <w:r>
          <w:rPr>
            <w:rFonts w:ascii="Poppins" w:hAnsi="Poppins" w:cs="Poppins"/>
          </w:rPr>
          <w:t xml:space="preserve"> six of the seven respondents</w:t>
        </w:r>
      </w:ins>
      <w:ins w:id="1496" w:author="Stuart McLarnon [NESO]" w:date="2025-07-08T10:15:00Z" w16du:dateUtc="2025-07-08T09:15:00Z">
        <w:r w:rsidR="00C25232">
          <w:rPr>
            <w:rFonts w:ascii="Poppins" w:hAnsi="Poppins" w:cs="Poppins"/>
          </w:rPr>
          <w:t xml:space="preserve"> stated that they did not believe the </w:t>
        </w:r>
      </w:ins>
      <w:ins w:id="1497" w:author="Stuart McLarnon [NESO]" w:date="2025-07-08T10:16:00Z" w16du:dateUtc="2025-07-08T09:16:00Z">
        <w:r w:rsidR="00C25232">
          <w:rPr>
            <w:rFonts w:ascii="Poppins" w:hAnsi="Poppins" w:cs="Poppins"/>
          </w:rPr>
          <w:t>previous</w:t>
        </w:r>
      </w:ins>
      <w:ins w:id="1498" w:author="Stuart McLarnon [NESO]" w:date="2025-07-08T10:15:00Z" w16du:dateUtc="2025-07-08T09:15:00Z">
        <w:r w:rsidR="00C25232">
          <w:rPr>
            <w:rFonts w:ascii="Poppins" w:hAnsi="Poppins" w:cs="Poppins"/>
          </w:rPr>
          <w:t xml:space="preserve"> PSM Implementation</w:t>
        </w:r>
      </w:ins>
      <w:ins w:id="1499" w:author="Stuart McLarnon [NESO]" w:date="2025-07-08T10:16:00Z" w16du:dateUtc="2025-07-08T09:16:00Z">
        <w:r w:rsidR="00C25232">
          <w:rPr>
            <w:rFonts w:ascii="Poppins" w:hAnsi="Poppins" w:cs="Poppins"/>
          </w:rPr>
          <w:t xml:space="preserve"> Date</w:t>
        </w:r>
      </w:ins>
      <w:ins w:id="1500" w:author="Stuart McLarnon [NESO]" w:date="2025-07-09T16:11:00Z" w16du:dateUtc="2025-07-09T15:11:00Z">
        <w:r w:rsidR="0073299A">
          <w:rPr>
            <w:rFonts w:ascii="Poppins" w:hAnsi="Poppins" w:cs="Poppins"/>
          </w:rPr>
          <w:t>,</w:t>
        </w:r>
      </w:ins>
      <w:ins w:id="1501" w:author="Stuart McLarnon [NESO]" w:date="2025-07-08T10:16:00Z" w16du:dateUtc="2025-07-08T09:16:00Z">
        <w:r w:rsidR="00C25232">
          <w:rPr>
            <w:rFonts w:ascii="Poppins" w:hAnsi="Poppins" w:cs="Poppins"/>
          </w:rPr>
          <w:t xml:space="preserve"> the </w:t>
        </w:r>
        <w:r w:rsidR="000970C6">
          <w:rPr>
            <w:rFonts w:ascii="Poppins" w:hAnsi="Poppins" w:cs="Poppins"/>
          </w:rPr>
          <w:t>first of January 2026</w:t>
        </w:r>
      </w:ins>
      <w:ins w:id="1502" w:author="Stuart McLarnon [NESO]" w:date="2025-07-09T16:11:00Z" w16du:dateUtc="2025-07-09T15:11:00Z">
        <w:r w:rsidR="0073299A">
          <w:rPr>
            <w:rFonts w:ascii="Poppins" w:hAnsi="Poppins" w:cs="Poppins"/>
          </w:rPr>
          <w:t>,</w:t>
        </w:r>
      </w:ins>
      <w:ins w:id="1503" w:author="Stuart McLarnon [NESO]" w:date="2025-07-08T10:16:00Z" w16du:dateUtc="2025-07-08T09:16:00Z">
        <w:r w:rsidR="000970C6">
          <w:rPr>
            <w:rFonts w:ascii="Poppins" w:hAnsi="Poppins" w:cs="Poppins"/>
          </w:rPr>
          <w:t xml:space="preserve"> was practically achievable.</w:t>
        </w:r>
      </w:ins>
    </w:p>
    <w:p w14:paraId="3C76A01A" w14:textId="6230FA3A" w:rsidR="00A34661" w:rsidRPr="00001BCC" w:rsidRDefault="00A34661" w:rsidP="00A34661">
      <w:pPr>
        <w:spacing w:line="240" w:lineRule="auto"/>
        <w:jc w:val="both"/>
        <w:rPr>
          <w:rFonts w:ascii="Poppins" w:hAnsi="Poppins" w:cs="Poppins"/>
          <w:b/>
          <w:bCs/>
        </w:rPr>
      </w:pPr>
      <w:r w:rsidRPr="00001BCC">
        <w:rPr>
          <w:rFonts w:ascii="Poppins" w:hAnsi="Poppins" w:cs="Poppins"/>
          <w:b/>
          <w:bCs/>
        </w:rPr>
        <w:t>Implementation and Costs</w:t>
      </w:r>
    </w:p>
    <w:p w14:paraId="2DE8E31B" w14:textId="77777777" w:rsidR="00A34661" w:rsidRPr="00001BCC" w:rsidRDefault="00A34661" w:rsidP="00A34661">
      <w:pPr>
        <w:spacing w:line="240" w:lineRule="auto"/>
        <w:jc w:val="both"/>
        <w:rPr>
          <w:rFonts w:ascii="Poppins" w:hAnsi="Poppins" w:cs="Poppins"/>
          <w:bCs/>
        </w:rPr>
      </w:pPr>
      <w:r w:rsidRPr="00001BCC">
        <w:rPr>
          <w:rFonts w:ascii="Poppins" w:hAnsi="Poppins" w:cs="Poppins"/>
          <w:bCs/>
        </w:rPr>
        <w:t xml:space="preserve">The NESO estimated costs are outlined in </w:t>
      </w:r>
      <w:r w:rsidRPr="00484C0A">
        <w:rPr>
          <w:rFonts w:ascii="Poppins" w:hAnsi="Poppins" w:cs="Poppins"/>
          <w:bCs/>
          <w:rPrChange w:id="1504" w:author="Stuart McLarnon [NESO]" w:date="2025-07-10T14:52:00Z" w16du:dateUtc="2025-07-10T13:52:00Z">
            <w:rPr>
              <w:rFonts w:ascii="Poppins" w:hAnsi="Poppins" w:cs="Poppins"/>
              <w:bCs/>
              <w:highlight w:val="yellow"/>
            </w:rPr>
          </w:rPrChange>
        </w:rPr>
        <w:t>Annex 5</w:t>
      </w:r>
      <w:r w:rsidRPr="00001BCC">
        <w:rPr>
          <w:rFonts w:ascii="Poppins" w:hAnsi="Poppins" w:cs="Poppins"/>
          <w:bCs/>
        </w:rPr>
        <w:t>.</w:t>
      </w:r>
    </w:p>
    <w:p w14:paraId="5A5D5E98" w14:textId="77777777" w:rsidR="00A34661" w:rsidRDefault="00A34661" w:rsidP="00A34661">
      <w:pPr>
        <w:spacing w:line="240" w:lineRule="auto"/>
        <w:jc w:val="both"/>
        <w:rPr>
          <w:ins w:id="1505" w:author="Stuart McLarnon [NESO]" w:date="2025-07-08T15:44:00Z" w16du:dateUtc="2025-07-08T14:44:00Z"/>
          <w:rFonts w:ascii="Poppins" w:hAnsi="Poppins" w:cs="Poppins"/>
        </w:rPr>
      </w:pPr>
      <w:r w:rsidRPr="00001BCC">
        <w:rPr>
          <w:rFonts w:ascii="Poppins" w:hAnsi="Poppins" w:cs="Poppins"/>
        </w:rPr>
        <w:t>Network Operators are already working to implement the requirements of CIM and the Long-Term Development Statement (Distribution SLC25). It is estimated that implementation costs of GC0139 will partly be covered by the ongoing work on the Long-Term Development Statement. Annual preparation and reporting costs may increase compared to the current PC preparation, submission and reporting costs.</w:t>
      </w:r>
    </w:p>
    <w:p w14:paraId="7C416E0A" w14:textId="49030B4E" w:rsidR="009E0C8D" w:rsidRPr="00001BCC" w:rsidRDefault="009E0C8D" w:rsidP="00A34661">
      <w:pPr>
        <w:spacing w:line="240" w:lineRule="auto"/>
        <w:jc w:val="both"/>
        <w:rPr>
          <w:rFonts w:ascii="Poppins" w:hAnsi="Poppins" w:cs="Poppins"/>
        </w:rPr>
      </w:pPr>
      <w:ins w:id="1506" w:author="Stuart McLarnon [NESO]" w:date="2025-07-08T15:44:00Z" w16du:dateUtc="2025-07-08T14:44:00Z">
        <w:r w:rsidRPr="009E0C8D">
          <w:rPr>
            <w:rFonts w:ascii="Poppins" w:hAnsi="Poppins" w:cs="Poppins"/>
          </w:rPr>
          <w:t xml:space="preserve">The </w:t>
        </w:r>
        <w:r>
          <w:rPr>
            <w:rFonts w:ascii="Poppins" w:hAnsi="Poppins" w:cs="Poppins"/>
          </w:rPr>
          <w:t>Work</w:t>
        </w:r>
        <w:r w:rsidR="00F17DFD">
          <w:rPr>
            <w:rFonts w:ascii="Poppins" w:hAnsi="Poppins" w:cs="Poppins"/>
          </w:rPr>
          <w:t xml:space="preserve">group acknowledged the </w:t>
        </w:r>
        <w:r w:rsidRPr="009E0C8D">
          <w:rPr>
            <w:rFonts w:ascii="Poppins" w:hAnsi="Poppins" w:cs="Poppins"/>
          </w:rPr>
          <w:t xml:space="preserve">need for </w:t>
        </w:r>
        <w:r w:rsidR="00F17DFD" w:rsidRPr="009E0C8D">
          <w:rPr>
            <w:rFonts w:ascii="Poppins" w:hAnsi="Poppins" w:cs="Poppins"/>
          </w:rPr>
          <w:t xml:space="preserve">trial data exchanges </w:t>
        </w:r>
        <w:r w:rsidRPr="009E0C8D">
          <w:rPr>
            <w:rFonts w:ascii="Poppins" w:hAnsi="Poppins" w:cs="Poppins"/>
          </w:rPr>
          <w:t xml:space="preserve">between </w:t>
        </w:r>
        <w:r w:rsidR="00F17DFD">
          <w:rPr>
            <w:rFonts w:ascii="Poppins" w:hAnsi="Poppins" w:cs="Poppins"/>
          </w:rPr>
          <w:t>N</w:t>
        </w:r>
        <w:r w:rsidRPr="009E0C8D">
          <w:rPr>
            <w:rFonts w:ascii="Poppins" w:hAnsi="Poppins" w:cs="Poppins"/>
          </w:rPr>
          <w:t xml:space="preserve">etwork </w:t>
        </w:r>
        <w:r w:rsidR="00F17DFD">
          <w:rPr>
            <w:rFonts w:ascii="Poppins" w:hAnsi="Poppins" w:cs="Poppins"/>
          </w:rPr>
          <w:t>O</w:t>
        </w:r>
        <w:r w:rsidRPr="009E0C8D">
          <w:rPr>
            <w:rFonts w:ascii="Poppins" w:hAnsi="Poppins" w:cs="Poppins"/>
          </w:rPr>
          <w:t>perators and NESO</w:t>
        </w:r>
      </w:ins>
      <w:ins w:id="1507" w:author="Stuart McLarnon [NESO]" w:date="2025-07-08T15:45:00Z" w16du:dateUtc="2025-07-08T14:45:00Z">
        <w:r w:rsidR="006E0C45">
          <w:rPr>
            <w:rFonts w:ascii="Poppins" w:hAnsi="Poppins" w:cs="Poppins"/>
          </w:rPr>
          <w:t>,</w:t>
        </w:r>
      </w:ins>
      <w:ins w:id="1508" w:author="Stuart McLarnon [NESO]" w:date="2025-07-08T15:44:00Z" w16du:dateUtc="2025-07-08T14:44:00Z">
        <w:r w:rsidRPr="009E0C8D">
          <w:rPr>
            <w:rFonts w:ascii="Poppins" w:hAnsi="Poppins" w:cs="Poppins"/>
          </w:rPr>
          <w:t xml:space="preserve"> suggesti</w:t>
        </w:r>
      </w:ins>
      <w:ins w:id="1509" w:author="Stuart McLarnon [NESO]" w:date="2025-07-08T15:45:00Z" w16du:dateUtc="2025-07-08T14:45:00Z">
        <w:r w:rsidR="006E0C45">
          <w:rPr>
            <w:rFonts w:ascii="Poppins" w:hAnsi="Poppins" w:cs="Poppins"/>
          </w:rPr>
          <w:t>ng the</w:t>
        </w:r>
      </w:ins>
      <w:ins w:id="1510" w:author="Stuart McLarnon [NESO]" w:date="2025-07-08T15:44:00Z" w16du:dateUtc="2025-07-08T14:44:00Z">
        <w:r w:rsidRPr="009E0C8D">
          <w:rPr>
            <w:rFonts w:ascii="Poppins" w:hAnsi="Poppins" w:cs="Poppins"/>
          </w:rPr>
          <w:t xml:space="preserve"> creat</w:t>
        </w:r>
      </w:ins>
      <w:ins w:id="1511" w:author="Stuart McLarnon [NESO]" w:date="2025-07-08T15:45:00Z" w16du:dateUtc="2025-07-08T14:45:00Z">
        <w:r w:rsidR="006E0C45">
          <w:rPr>
            <w:rFonts w:ascii="Poppins" w:hAnsi="Poppins" w:cs="Poppins"/>
          </w:rPr>
          <w:t>ion of</w:t>
        </w:r>
      </w:ins>
      <w:ins w:id="1512" w:author="Stuart McLarnon [NESO]" w:date="2025-07-08T15:44:00Z" w16du:dateUtc="2025-07-08T14:44:00Z">
        <w:r w:rsidRPr="009E0C8D">
          <w:rPr>
            <w:rFonts w:ascii="Poppins" w:hAnsi="Poppins" w:cs="Poppins"/>
          </w:rPr>
          <w:t xml:space="preserve"> a new working group for coordination after the legal text is approved.</w:t>
        </w:r>
      </w:ins>
    </w:p>
    <w:p w14:paraId="4B02DA9D" w14:textId="77777777" w:rsidR="00A34661" w:rsidRPr="00001BCC" w:rsidRDefault="00A34661" w:rsidP="00A34661">
      <w:pPr>
        <w:spacing w:line="240" w:lineRule="auto"/>
        <w:jc w:val="both"/>
        <w:rPr>
          <w:rFonts w:ascii="Poppins" w:hAnsi="Poppins" w:cs="Poppins"/>
          <w:b/>
          <w:bCs/>
        </w:rPr>
      </w:pPr>
      <w:r w:rsidRPr="00001BCC">
        <w:rPr>
          <w:rFonts w:ascii="Poppins" w:hAnsi="Poppins" w:cs="Poppins"/>
          <w:b/>
          <w:bCs/>
        </w:rPr>
        <w:t xml:space="preserve">Governance Arrangements </w:t>
      </w:r>
    </w:p>
    <w:p w14:paraId="47899A5E" w14:textId="77777777" w:rsidR="00A34661" w:rsidRPr="00001BCC" w:rsidRDefault="00A34661" w:rsidP="00A34661">
      <w:pPr>
        <w:spacing w:line="240" w:lineRule="auto"/>
        <w:jc w:val="both"/>
        <w:rPr>
          <w:rFonts w:ascii="Poppins" w:hAnsi="Poppins" w:cs="Poppins"/>
        </w:rPr>
      </w:pPr>
      <w:r w:rsidRPr="00001BCC">
        <w:rPr>
          <w:rFonts w:ascii="Poppins" w:hAnsi="Poppins" w:cs="Poppins"/>
        </w:rPr>
        <w:t>To implement the proposals of this modification will require extensions to the scope of the current format of CGMES v.3. These extensions will need to be agreed by the Company and all Network Operators and implemented by the relevant software vendors. It is anticipated that future modifications to the PC requirements will need further extensions to CGMES.  Hence there is a requirement for Governance arrangements for CIM within GB.</w:t>
      </w:r>
    </w:p>
    <w:p w14:paraId="00970CC1" w14:textId="69D0E191" w:rsidR="005C16F1" w:rsidRDefault="00A34661" w:rsidP="00A34661">
      <w:pPr>
        <w:spacing w:line="240" w:lineRule="auto"/>
        <w:jc w:val="both"/>
        <w:rPr>
          <w:ins w:id="1513" w:author="Stuart McLarnon [NESO]" w:date="2025-07-23T13:58:00Z" w16du:dateUtc="2025-07-23T12:58:00Z"/>
          <w:rFonts w:ascii="Poppins" w:hAnsi="Poppins" w:cs="Poppins"/>
          <w:bCs/>
        </w:rPr>
      </w:pPr>
      <w:r w:rsidRPr="00001BCC">
        <w:rPr>
          <w:rFonts w:ascii="Poppins" w:hAnsi="Poppins" w:cs="Poppins"/>
        </w:rPr>
        <w:t xml:space="preserve">This requirement has already been identified by the working group that is implementing the requirements of the new Long Term Development Statement (Distribution SLC25). The Long-Term Development Statement working group has assumed the role of Governance body for an interim period however, arrangements are to be implemented to establish an enduring Governance body that will oversee CIM development in GB and seek international adoption with the International Electrotechnical Commission </w:t>
      </w:r>
      <w:del w:id="1514" w:author="Stuart McLarnon [NESO]" w:date="2025-07-08T15:09:00Z" w16du:dateUtc="2025-07-08T14:09:00Z">
        <w:r w:rsidRPr="00001BCC" w:rsidDel="005C16F1">
          <w:rPr>
            <w:rFonts w:ascii="Poppins" w:hAnsi="Poppins" w:cs="Poppins"/>
          </w:rPr>
          <w:delText>(IEC)</w:delText>
        </w:r>
      </w:del>
      <w:r w:rsidRPr="00001BCC">
        <w:rPr>
          <w:rFonts w:ascii="Poppins" w:hAnsi="Poppins" w:cs="Poppins"/>
        </w:rPr>
        <w:t>.</w:t>
      </w:r>
      <w:ins w:id="1515" w:author="Stuart McLarnon [NESO]" w:date="2025-07-08T15:11:00Z" w16du:dateUtc="2025-07-08T14:11:00Z">
        <w:r w:rsidR="00FA3587">
          <w:rPr>
            <w:rFonts w:ascii="Poppins" w:hAnsi="Poppins" w:cs="Poppins"/>
          </w:rPr>
          <w:t xml:space="preserve"> This governance will contain </w:t>
        </w:r>
      </w:ins>
      <w:ins w:id="1516" w:author="Stuart McLarnon [NESO]" w:date="2025-07-08T15:09:00Z" w16du:dateUtc="2025-07-08T14:09:00Z">
        <w:r w:rsidR="005C16F1" w:rsidRPr="00C45B75">
          <w:rPr>
            <w:rFonts w:ascii="Poppins" w:hAnsi="Poppins" w:cs="Poppins"/>
            <w:bCs/>
          </w:rPr>
          <w:t xml:space="preserve">representatives from all </w:t>
        </w:r>
        <w:r w:rsidR="005C16F1">
          <w:rPr>
            <w:rFonts w:ascii="Poppins" w:hAnsi="Poppins" w:cs="Poppins"/>
            <w:bCs/>
          </w:rPr>
          <w:t>Network Operators</w:t>
        </w:r>
        <w:r w:rsidR="005C16F1" w:rsidRPr="00C45B75">
          <w:rPr>
            <w:rFonts w:ascii="Poppins" w:hAnsi="Poppins" w:cs="Poppins"/>
            <w:bCs/>
          </w:rPr>
          <w:t>,</w:t>
        </w:r>
        <w:r w:rsidR="005C16F1">
          <w:rPr>
            <w:rFonts w:ascii="Poppins" w:hAnsi="Poppins" w:cs="Poppins"/>
            <w:bCs/>
          </w:rPr>
          <w:t xml:space="preserve"> Transmission Owners, and</w:t>
        </w:r>
        <w:r w:rsidR="005C16F1" w:rsidRPr="00C45B75">
          <w:rPr>
            <w:rFonts w:ascii="Poppins" w:hAnsi="Poppins" w:cs="Poppins"/>
            <w:bCs/>
          </w:rPr>
          <w:t xml:space="preserve"> NESO</w:t>
        </w:r>
        <w:r w:rsidR="005C16F1">
          <w:rPr>
            <w:rFonts w:ascii="Poppins" w:hAnsi="Poppins" w:cs="Poppins"/>
            <w:bCs/>
          </w:rPr>
          <w:t xml:space="preserve">, along with assistance from CIM industry experts </w:t>
        </w:r>
      </w:ins>
      <w:ins w:id="1517" w:author="Stuart McLarnon [NESO]" w:date="2025-07-09T16:14:00Z" w16du:dateUtc="2025-07-09T15:14:00Z">
        <w:r w:rsidR="0073299A">
          <w:rPr>
            <w:rFonts w:ascii="Poppins" w:hAnsi="Poppins" w:cs="Poppins"/>
            <w:bCs/>
          </w:rPr>
          <w:t xml:space="preserve">such as </w:t>
        </w:r>
      </w:ins>
      <w:ins w:id="1518" w:author="Stuart McLarnon [NESO]" w:date="2025-07-23T15:09:00Z" w16du:dateUtc="2025-07-23T14:09:00Z">
        <w:r w:rsidR="0089654F" w:rsidRPr="00001BCC">
          <w:rPr>
            <w:rFonts w:ascii="Poppins" w:hAnsi="Poppins" w:cs="Poppins"/>
          </w:rPr>
          <w:t>Open Grid Systems</w:t>
        </w:r>
      </w:ins>
      <w:commentRangeStart w:id="1519"/>
      <w:ins w:id="1520" w:author="Stuart McLarnon [NESO]" w:date="2025-07-08T15:09:00Z" w16du:dateUtc="2025-07-08T14:09:00Z">
        <w:r w:rsidR="005C16F1">
          <w:rPr>
            <w:rFonts w:ascii="Poppins" w:hAnsi="Poppins" w:cs="Poppins"/>
            <w:bCs/>
          </w:rPr>
          <w:t xml:space="preserve">. </w:t>
        </w:r>
      </w:ins>
      <w:commentRangeEnd w:id="1519"/>
      <w:ins w:id="1521" w:author="Stuart McLarnon [NESO]" w:date="2025-07-23T14:08:00Z" w16du:dateUtc="2025-07-23T13:08:00Z">
        <w:r w:rsidR="00492820">
          <w:rPr>
            <w:rStyle w:val="CommentReference"/>
          </w:rPr>
          <w:commentReference w:id="1519"/>
        </w:r>
      </w:ins>
      <w:ins w:id="1522" w:author="Stuart McLarnon [NESO]" w:date="2025-07-08T15:09:00Z" w16du:dateUtc="2025-07-08T14:09:00Z">
        <w:r w:rsidR="005C16F1">
          <w:rPr>
            <w:rFonts w:ascii="Poppins" w:hAnsi="Poppins" w:cs="Poppins"/>
            <w:bCs/>
          </w:rPr>
          <w:t>In time, this governance is expected to be taken over by the British Standards Institute (BSI).</w:t>
        </w:r>
      </w:ins>
    </w:p>
    <w:p w14:paraId="56963E4E" w14:textId="07050BBB" w:rsidR="00F01ED7" w:rsidRDefault="00067750" w:rsidP="00A34661">
      <w:pPr>
        <w:spacing w:line="240" w:lineRule="auto"/>
        <w:jc w:val="both"/>
        <w:rPr>
          <w:ins w:id="1523" w:author="Stuart McLarnon [NESO]" w:date="2025-07-23T14:01:00Z" w16du:dateUtc="2025-07-23T13:01:00Z"/>
          <w:rFonts w:ascii="Poppins" w:hAnsi="Poppins" w:cs="Poppins"/>
          <w:b/>
        </w:rPr>
      </w:pPr>
      <w:ins w:id="1524" w:author="Stuart McLarnon [NESO]" w:date="2025-07-23T13:58:00Z" w16du:dateUtc="2025-07-23T12:58:00Z">
        <w:r>
          <w:rPr>
            <w:rFonts w:ascii="Poppins" w:hAnsi="Poppins" w:cs="Poppins"/>
            <w:b/>
          </w:rPr>
          <w:t>Conside</w:t>
        </w:r>
      </w:ins>
      <w:ins w:id="1525" w:author="Stuart McLarnon [NESO]" w:date="2025-07-23T13:59:00Z" w16du:dateUtc="2025-07-23T12:59:00Z">
        <w:r>
          <w:rPr>
            <w:rFonts w:ascii="Poppins" w:hAnsi="Poppins" w:cs="Poppins"/>
            <w:b/>
          </w:rPr>
          <w:t>ration of how new Schedules are shared</w:t>
        </w:r>
        <w:r w:rsidR="00C15897">
          <w:rPr>
            <w:rFonts w:ascii="Poppins" w:hAnsi="Poppins" w:cs="Poppins"/>
            <w:b/>
          </w:rPr>
          <w:t xml:space="preserve"> and governed</w:t>
        </w:r>
      </w:ins>
    </w:p>
    <w:p w14:paraId="58447D2C" w14:textId="602D9812" w:rsidR="00CC7BA5" w:rsidRDefault="00234498" w:rsidP="00A34661">
      <w:pPr>
        <w:spacing w:line="240" w:lineRule="auto"/>
        <w:jc w:val="both"/>
        <w:rPr>
          <w:ins w:id="1526" w:author="Stuart McLarnon [NESO]" w:date="2025-07-23T14:48:00Z" w16du:dateUtc="2025-07-23T13:48:00Z"/>
          <w:rFonts w:ascii="Poppins" w:hAnsi="Poppins" w:cs="Poppins"/>
          <w:bCs/>
        </w:rPr>
      </w:pPr>
      <w:ins w:id="1527" w:author="Stuart McLarnon [NESO]" w:date="2025-07-23T14:02:00Z" w16du:dateUtc="2025-07-23T13:02:00Z">
        <w:r>
          <w:rPr>
            <w:rFonts w:ascii="Poppins" w:hAnsi="Poppins" w:cs="Poppins"/>
            <w:bCs/>
          </w:rPr>
          <w:t xml:space="preserve">The newly created schedules are </w:t>
        </w:r>
      </w:ins>
      <w:ins w:id="1528" w:author="Stuart McLarnon [NESO]" w:date="2025-07-23T14:03:00Z" w16du:dateUtc="2025-07-23T13:03:00Z">
        <w:r w:rsidR="00D40E05">
          <w:rPr>
            <w:rFonts w:ascii="Poppins" w:hAnsi="Poppins" w:cs="Poppins"/>
            <w:bCs/>
          </w:rPr>
          <w:t>larger</w:t>
        </w:r>
        <w:r w:rsidR="00AE2BE3">
          <w:rPr>
            <w:rFonts w:ascii="Poppins" w:hAnsi="Poppins" w:cs="Poppins"/>
            <w:bCs/>
          </w:rPr>
          <w:t xml:space="preserve"> and more complex than their </w:t>
        </w:r>
        <w:r w:rsidR="00D40E05">
          <w:rPr>
            <w:rFonts w:ascii="Poppins" w:hAnsi="Poppins" w:cs="Poppins"/>
            <w:bCs/>
          </w:rPr>
          <w:t xml:space="preserve">previous counterparts. This difference </w:t>
        </w:r>
      </w:ins>
      <w:ins w:id="1529" w:author="Stuart McLarnon [NESO]" w:date="2025-07-23T14:04:00Z" w16du:dateUtc="2025-07-23T13:04:00Z">
        <w:r w:rsidR="00DF5083">
          <w:rPr>
            <w:rFonts w:ascii="Poppins" w:hAnsi="Poppins" w:cs="Poppins"/>
            <w:bCs/>
          </w:rPr>
          <w:t xml:space="preserve">has lead to issues representing these schedules properly within the </w:t>
        </w:r>
      </w:ins>
      <w:ins w:id="1530" w:author="Stuart McLarnon [NESO]" w:date="2025-07-23T14:05:00Z" w16du:dateUtc="2025-07-23T13:05:00Z">
        <w:r w:rsidR="00E8398B">
          <w:rPr>
            <w:rFonts w:ascii="Poppins" w:hAnsi="Poppins" w:cs="Poppins"/>
            <w:bCs/>
          </w:rPr>
          <w:t>DRC</w:t>
        </w:r>
      </w:ins>
      <w:ins w:id="1531" w:author="Stuart McLarnon [NESO]" w:date="2025-07-23T14:09:00Z" w16du:dateUtc="2025-07-23T13:09:00Z">
        <w:r w:rsidR="00D753FE">
          <w:rPr>
            <w:rFonts w:ascii="Poppins" w:hAnsi="Poppins" w:cs="Poppins"/>
            <w:bCs/>
          </w:rPr>
          <w:t>, where s</w:t>
        </w:r>
      </w:ins>
      <w:ins w:id="1532" w:author="Stuart McLarnon [NESO]" w:date="2025-07-23T14:06:00Z" w16du:dateUtc="2025-07-23T13:06:00Z">
        <w:r w:rsidR="00DC3C39">
          <w:rPr>
            <w:rFonts w:ascii="Poppins" w:hAnsi="Poppins" w:cs="Poppins"/>
            <w:bCs/>
          </w:rPr>
          <w:t xml:space="preserve">chedules are pasted </w:t>
        </w:r>
        <w:r w:rsidR="006923A9">
          <w:rPr>
            <w:rFonts w:ascii="Poppins" w:hAnsi="Poppins" w:cs="Poppins"/>
            <w:bCs/>
          </w:rPr>
          <w:t>in as tables</w:t>
        </w:r>
        <w:r w:rsidR="00C35CAF">
          <w:rPr>
            <w:rFonts w:ascii="Poppins" w:hAnsi="Poppins" w:cs="Poppins"/>
            <w:bCs/>
          </w:rPr>
          <w:t>.</w:t>
        </w:r>
      </w:ins>
      <w:ins w:id="1533" w:author="Stuart McLarnon [NESO]" w:date="2025-07-23T14:09:00Z" w16du:dateUtc="2025-07-23T13:09:00Z">
        <w:r w:rsidR="00714717">
          <w:rPr>
            <w:rFonts w:ascii="Poppins" w:hAnsi="Poppins" w:cs="Poppins"/>
            <w:bCs/>
          </w:rPr>
          <w:t xml:space="preserve"> The DRC is</w:t>
        </w:r>
        <w:r w:rsidR="004E7DD3">
          <w:rPr>
            <w:rFonts w:ascii="Poppins" w:hAnsi="Poppins" w:cs="Poppins"/>
            <w:bCs/>
          </w:rPr>
          <w:t xml:space="preserve"> posted on the NESO web</w:t>
        </w:r>
      </w:ins>
      <w:ins w:id="1534" w:author="Stuart McLarnon [NESO]" w:date="2025-07-23T14:10:00Z" w16du:dateUtc="2025-07-23T13:10:00Z">
        <w:r w:rsidR="004E7DD3">
          <w:rPr>
            <w:rFonts w:ascii="Poppins" w:hAnsi="Poppins" w:cs="Poppins"/>
            <w:bCs/>
          </w:rPr>
          <w:t>site as a word document as well as a PDF, so that relevant parties can access the tables easier.</w:t>
        </w:r>
      </w:ins>
      <w:ins w:id="1535" w:author="Stuart McLarnon [NESO]" w:date="2025-07-23T14:06:00Z" w16du:dateUtc="2025-07-23T13:06:00Z">
        <w:r w:rsidR="00C35CAF">
          <w:rPr>
            <w:rFonts w:ascii="Poppins" w:hAnsi="Poppins" w:cs="Poppins"/>
            <w:bCs/>
          </w:rPr>
          <w:t xml:space="preserve"> This approach works when the tables are s</w:t>
        </w:r>
      </w:ins>
      <w:ins w:id="1536" w:author="Stuart McLarnon [NESO]" w:date="2025-07-23T14:07:00Z" w16du:dateUtc="2025-07-23T13:07:00Z">
        <w:r w:rsidR="00C35CAF">
          <w:rPr>
            <w:rFonts w:ascii="Poppins" w:hAnsi="Poppins" w:cs="Poppins"/>
            <w:bCs/>
          </w:rPr>
          <w:t>mall and have no internal calculations</w:t>
        </w:r>
      </w:ins>
      <w:ins w:id="1537" w:author="Stuart McLarnon [NESO]" w:date="2025-07-23T14:09:00Z" w16du:dateUtc="2025-07-23T13:09:00Z">
        <w:r w:rsidR="00714717">
          <w:rPr>
            <w:rFonts w:ascii="Poppins" w:hAnsi="Poppins" w:cs="Poppins"/>
            <w:bCs/>
          </w:rPr>
          <w:t xml:space="preserve">. </w:t>
        </w:r>
      </w:ins>
    </w:p>
    <w:p w14:paraId="1FEF5400" w14:textId="48E019A4" w:rsidR="00BC1096" w:rsidRDefault="00BC1096" w:rsidP="00A34661">
      <w:pPr>
        <w:spacing w:line="240" w:lineRule="auto"/>
        <w:jc w:val="both"/>
        <w:rPr>
          <w:ins w:id="1538" w:author="Stuart McLarnon [NESO]" w:date="2025-07-23T14:11:00Z" w16du:dateUtc="2025-07-23T13:11:00Z"/>
          <w:rFonts w:ascii="Poppins" w:hAnsi="Poppins" w:cs="Poppins"/>
          <w:bCs/>
        </w:rPr>
      </w:pPr>
      <w:ins w:id="1539" w:author="Stuart McLarnon [NESO]" w:date="2025-07-23T14:11:00Z" w16du:dateUtc="2025-07-23T13:11:00Z">
        <w:r>
          <w:rPr>
            <w:rFonts w:ascii="Poppins" w:hAnsi="Poppins" w:cs="Poppins"/>
            <w:bCs/>
          </w:rPr>
          <w:t>The Workgroup sees two potential solutions for this problem</w:t>
        </w:r>
        <w:r w:rsidR="00016441">
          <w:rPr>
            <w:rFonts w:ascii="Poppins" w:hAnsi="Poppins" w:cs="Poppins"/>
            <w:bCs/>
          </w:rPr>
          <w:t>.</w:t>
        </w:r>
      </w:ins>
    </w:p>
    <w:p w14:paraId="02E8D01B" w14:textId="0E9444BA" w:rsidR="00016441" w:rsidRDefault="00016441" w:rsidP="00A34661">
      <w:pPr>
        <w:spacing w:line="240" w:lineRule="auto"/>
        <w:jc w:val="both"/>
        <w:rPr>
          <w:ins w:id="1540" w:author="Stuart McLarnon [NESO]" w:date="2025-07-23T14:12:00Z" w16du:dateUtc="2025-07-23T13:12:00Z"/>
          <w:rFonts w:ascii="Poppins" w:hAnsi="Poppins" w:cs="Poppins"/>
          <w:bCs/>
        </w:rPr>
      </w:pPr>
      <w:ins w:id="1541" w:author="Stuart McLarnon [NESO]" w:date="2025-07-23T14:11:00Z" w16du:dateUtc="2025-07-23T13:11:00Z">
        <w:r>
          <w:rPr>
            <w:rFonts w:ascii="Poppins" w:hAnsi="Poppins" w:cs="Poppins"/>
            <w:b/>
          </w:rPr>
          <w:t>Optio</w:t>
        </w:r>
      </w:ins>
      <w:ins w:id="1542" w:author="Stuart McLarnon [NESO]" w:date="2025-07-23T14:12:00Z" w16du:dateUtc="2025-07-23T13:12:00Z">
        <w:r>
          <w:rPr>
            <w:rFonts w:ascii="Poppins" w:hAnsi="Poppins" w:cs="Poppins"/>
            <w:b/>
          </w:rPr>
          <w:t>n 1:</w:t>
        </w:r>
        <w:r>
          <w:rPr>
            <w:rFonts w:ascii="Poppins" w:hAnsi="Poppins" w:cs="Poppins"/>
            <w:bCs/>
          </w:rPr>
          <w:t xml:space="preserve"> </w:t>
        </w:r>
        <w:r w:rsidRPr="003D0B06">
          <w:rPr>
            <w:rFonts w:ascii="Poppins" w:hAnsi="Poppins" w:cs="Poppins"/>
            <w:bCs/>
            <w:i/>
            <w:iCs/>
            <w:rPrChange w:id="1543" w:author="Stuart McLarnon [NESO]" w:date="2025-07-23T14:16:00Z" w16du:dateUtc="2025-07-23T13:16:00Z">
              <w:rPr>
                <w:rFonts w:ascii="Poppins" w:hAnsi="Poppins" w:cs="Poppins"/>
                <w:bCs/>
              </w:rPr>
            </w:rPrChange>
          </w:rPr>
          <w:t>Simplify the new schedules and remove all internal calculations from them.</w:t>
        </w:r>
      </w:ins>
    </w:p>
    <w:p w14:paraId="0DCD43E2" w14:textId="77777777" w:rsidR="003D0B06" w:rsidRDefault="00016441" w:rsidP="00A34661">
      <w:pPr>
        <w:spacing w:line="240" w:lineRule="auto"/>
        <w:jc w:val="both"/>
        <w:rPr>
          <w:ins w:id="1544" w:author="Stuart McLarnon [NESO]" w:date="2025-07-23T14:15:00Z" w16du:dateUtc="2025-07-23T13:15:00Z"/>
          <w:rFonts w:ascii="Poppins" w:hAnsi="Poppins" w:cs="Poppins"/>
          <w:bCs/>
        </w:rPr>
      </w:pPr>
      <w:ins w:id="1545" w:author="Stuart McLarnon [NESO]" w:date="2025-07-23T14:12:00Z" w16du:dateUtc="2025-07-23T13:12:00Z">
        <w:r>
          <w:rPr>
            <w:rFonts w:ascii="Poppins" w:hAnsi="Poppins" w:cs="Poppins"/>
            <w:bCs/>
          </w:rPr>
          <w:t xml:space="preserve">This option would allow </w:t>
        </w:r>
        <w:r w:rsidR="00712929">
          <w:rPr>
            <w:rFonts w:ascii="Poppins" w:hAnsi="Poppins" w:cs="Poppins"/>
            <w:bCs/>
          </w:rPr>
          <w:t>the current method for sharing schedules to continue</w:t>
        </w:r>
      </w:ins>
      <w:ins w:id="1546" w:author="Stuart McLarnon [NESO]" w:date="2025-07-23T14:13:00Z" w16du:dateUtc="2025-07-23T13:13:00Z">
        <w:r w:rsidR="00712929">
          <w:rPr>
            <w:rFonts w:ascii="Poppins" w:hAnsi="Poppins" w:cs="Poppins"/>
            <w:bCs/>
          </w:rPr>
          <w:t>, removing the need for an extra file to be maintained by Code Governance</w:t>
        </w:r>
        <w:r w:rsidR="00197D50">
          <w:rPr>
            <w:rFonts w:ascii="Poppins" w:hAnsi="Poppins" w:cs="Poppins"/>
            <w:bCs/>
          </w:rPr>
          <w:t xml:space="preserve">, reducing the chances for discrepancies between files to appear. </w:t>
        </w:r>
      </w:ins>
    </w:p>
    <w:p w14:paraId="28B0C299" w14:textId="1996AC30" w:rsidR="00FF2589" w:rsidRDefault="00197D50" w:rsidP="00A34661">
      <w:pPr>
        <w:spacing w:line="240" w:lineRule="auto"/>
        <w:jc w:val="both"/>
        <w:rPr>
          <w:ins w:id="1547" w:author="Stuart McLarnon [NESO]" w:date="2025-07-23T14:49:00Z" w16du:dateUtc="2025-07-23T13:49:00Z"/>
          <w:rFonts w:ascii="Poppins" w:hAnsi="Poppins" w:cs="Poppins"/>
          <w:bCs/>
        </w:rPr>
      </w:pPr>
      <w:ins w:id="1548" w:author="Stuart McLarnon [NESO]" w:date="2025-07-23T14:13:00Z" w16du:dateUtc="2025-07-23T13:13:00Z">
        <w:r>
          <w:rPr>
            <w:rFonts w:ascii="Poppins" w:hAnsi="Poppins" w:cs="Poppins"/>
            <w:bCs/>
          </w:rPr>
          <w:t xml:space="preserve">However, </w:t>
        </w:r>
      </w:ins>
      <w:ins w:id="1549" w:author="Stuart McLarnon [NESO]" w:date="2025-07-23T14:14:00Z" w16du:dateUtc="2025-07-23T13:14:00Z">
        <w:r w:rsidR="00981883">
          <w:rPr>
            <w:rFonts w:ascii="Poppins" w:hAnsi="Poppins" w:cs="Poppins"/>
            <w:bCs/>
          </w:rPr>
          <w:t>selecting this option would mean that dropdown menus and internal checks with the new schedules would have to be removed</w:t>
        </w:r>
        <w:r w:rsidR="00CA3F5E">
          <w:rPr>
            <w:rFonts w:ascii="Poppins" w:hAnsi="Poppins" w:cs="Poppins"/>
            <w:bCs/>
          </w:rPr>
          <w:t>, making the schedules harder to fill in and increasing the chance</w:t>
        </w:r>
      </w:ins>
      <w:ins w:id="1550" w:author="Stuart McLarnon [NESO]" w:date="2025-07-23T14:15:00Z" w16du:dateUtc="2025-07-23T13:15:00Z">
        <w:r w:rsidR="00ED4F99">
          <w:rPr>
            <w:rFonts w:ascii="Poppins" w:hAnsi="Poppins" w:cs="Poppins"/>
            <w:bCs/>
          </w:rPr>
          <w:t xml:space="preserve"> of</w:t>
        </w:r>
        <w:r w:rsidR="00CA3F5E">
          <w:rPr>
            <w:rFonts w:ascii="Poppins" w:hAnsi="Poppins" w:cs="Poppins"/>
            <w:bCs/>
          </w:rPr>
          <w:t xml:space="preserve"> error</w:t>
        </w:r>
        <w:r w:rsidR="00ED4F99">
          <w:rPr>
            <w:rFonts w:ascii="Poppins" w:hAnsi="Poppins" w:cs="Poppins"/>
            <w:bCs/>
          </w:rPr>
          <w:t>s during submissions.</w:t>
        </w:r>
      </w:ins>
      <w:ins w:id="1551" w:author="Stuart McLarnon [NESO]" w:date="2025-07-23T14:49:00Z" w16du:dateUtc="2025-07-23T13:49:00Z">
        <w:r w:rsidR="00FF2589">
          <w:rPr>
            <w:rFonts w:ascii="Poppins" w:hAnsi="Poppins" w:cs="Poppins"/>
            <w:bCs/>
          </w:rPr>
          <w:t xml:space="preserve"> An example of </w:t>
        </w:r>
        <w:r w:rsidR="00A507C1">
          <w:rPr>
            <w:rFonts w:ascii="Poppins" w:hAnsi="Poppins" w:cs="Poppins"/>
            <w:bCs/>
          </w:rPr>
          <w:t>a useful internal check is in schedule 24, where overlapping a</w:t>
        </w:r>
      </w:ins>
      <w:ins w:id="1552" w:author="Stuart McLarnon [NESO]" w:date="2025-07-23T14:50:00Z" w16du:dateUtc="2025-07-23T13:50:00Z">
        <w:r w:rsidR="00A507C1">
          <w:rPr>
            <w:rFonts w:ascii="Poppins" w:hAnsi="Poppins" w:cs="Poppins"/>
            <w:bCs/>
          </w:rPr>
          <w:t xml:space="preserve">ccess periods are highlighted </w:t>
        </w:r>
        <w:r w:rsidR="00F66C4A">
          <w:rPr>
            <w:rFonts w:ascii="Poppins" w:hAnsi="Poppins" w:cs="Poppins"/>
            <w:bCs/>
          </w:rPr>
          <w:t>to show potential clashes.</w:t>
        </w:r>
      </w:ins>
    </w:p>
    <w:p w14:paraId="3EA76A76" w14:textId="4226B6B7" w:rsidR="00016441" w:rsidRDefault="00ED205E" w:rsidP="00A34661">
      <w:pPr>
        <w:spacing w:line="240" w:lineRule="auto"/>
        <w:jc w:val="both"/>
        <w:rPr>
          <w:ins w:id="1553" w:author="Stuart McLarnon [NESO]" w:date="2025-07-23T14:16:00Z" w16du:dateUtc="2025-07-23T13:16:00Z"/>
          <w:rFonts w:ascii="Poppins" w:hAnsi="Poppins" w:cs="Poppins"/>
          <w:bCs/>
        </w:rPr>
      </w:pPr>
      <w:ins w:id="1554" w:author="Stuart McLarnon [NESO]" w:date="2025-07-23T14:22:00Z" w16du:dateUtc="2025-07-23T13:22:00Z">
        <w:r>
          <w:rPr>
            <w:rFonts w:ascii="Poppins" w:hAnsi="Poppins" w:cs="Poppins"/>
            <w:bCs/>
          </w:rPr>
          <w:t>NESO would also have to dedi</w:t>
        </w:r>
      </w:ins>
      <w:ins w:id="1555" w:author="Stuart McLarnon [NESO]" w:date="2025-07-23T14:23:00Z" w16du:dateUtc="2025-07-23T13:23:00Z">
        <w:r>
          <w:rPr>
            <w:rFonts w:ascii="Poppins" w:hAnsi="Poppins" w:cs="Poppins"/>
            <w:bCs/>
          </w:rPr>
          <w:t xml:space="preserve">cate more time to mapping the six </w:t>
        </w:r>
        <w:r w:rsidR="007D5FEE">
          <w:rPr>
            <w:rFonts w:ascii="Poppins" w:hAnsi="Poppins" w:cs="Poppins"/>
            <w:bCs/>
          </w:rPr>
          <w:t>different sets of submissions into one format, as Network Operators will likely submit them with slight differences between companies.</w:t>
        </w:r>
      </w:ins>
    </w:p>
    <w:p w14:paraId="0D3B3BCC" w14:textId="392E1C35" w:rsidR="003D0B06" w:rsidRPr="004A6B4D" w:rsidRDefault="003D0B06" w:rsidP="003D0B06">
      <w:pPr>
        <w:spacing w:line="240" w:lineRule="auto"/>
        <w:jc w:val="both"/>
        <w:rPr>
          <w:ins w:id="1556" w:author="Stuart McLarnon [NESO]" w:date="2025-07-23T14:16:00Z" w16du:dateUtc="2025-07-23T13:16:00Z"/>
          <w:rFonts w:ascii="Poppins" w:hAnsi="Poppins" w:cs="Poppins"/>
          <w:bCs/>
        </w:rPr>
      </w:pPr>
      <w:ins w:id="1557" w:author="Stuart McLarnon [NESO]" w:date="2025-07-23T14:16:00Z" w16du:dateUtc="2025-07-23T13:16:00Z">
        <w:r>
          <w:rPr>
            <w:rFonts w:ascii="Poppins" w:hAnsi="Poppins" w:cs="Poppins"/>
            <w:b/>
          </w:rPr>
          <w:t>Option 2:</w:t>
        </w:r>
        <w:r>
          <w:rPr>
            <w:rFonts w:ascii="Poppins" w:hAnsi="Poppins" w:cs="Poppins"/>
            <w:bCs/>
          </w:rPr>
          <w:t xml:space="preserve"> </w:t>
        </w:r>
        <w:r w:rsidR="009A5DAC" w:rsidRPr="004A6B4D">
          <w:rPr>
            <w:rFonts w:ascii="Poppins" w:hAnsi="Poppins" w:cs="Poppins"/>
            <w:bCs/>
            <w:i/>
            <w:iCs/>
            <w:rPrChange w:id="1558" w:author="Stuart McLarnon [NESO]" w:date="2025-07-23T14:18:00Z" w16du:dateUtc="2025-07-23T13:18:00Z">
              <w:rPr>
                <w:rFonts w:ascii="Poppins" w:hAnsi="Poppins" w:cs="Poppins"/>
                <w:bCs/>
              </w:rPr>
            </w:rPrChange>
          </w:rPr>
          <w:t xml:space="preserve">Create a new section on the </w:t>
        </w:r>
      </w:ins>
      <w:ins w:id="1559" w:author="Stuart McLarnon [NESO]" w:date="2025-07-23T14:17:00Z" w16du:dateUtc="2025-07-23T13:17:00Z">
        <w:r w:rsidR="00DD400B" w:rsidRPr="004A6B4D">
          <w:rPr>
            <w:rFonts w:ascii="Poppins" w:hAnsi="Poppins" w:cs="Poppins"/>
            <w:bCs/>
            <w:i/>
            <w:iCs/>
            <w:color w:val="5B9BD5" w:themeColor="accent1"/>
            <w:rPrChange w:id="1560" w:author="Stuart McLarnon [NESO]" w:date="2025-07-23T14:18:00Z" w16du:dateUtc="2025-07-23T13:18:00Z">
              <w:rPr>
                <w:rFonts w:ascii="Poppins" w:hAnsi="Poppins" w:cs="Poppins"/>
                <w:bCs/>
              </w:rPr>
            </w:rPrChange>
          </w:rPr>
          <w:fldChar w:fldCharType="begin"/>
        </w:r>
        <w:r w:rsidR="00DD400B" w:rsidRPr="004A6B4D">
          <w:rPr>
            <w:rFonts w:ascii="Poppins" w:hAnsi="Poppins" w:cs="Poppins"/>
            <w:bCs/>
            <w:i/>
            <w:iCs/>
            <w:color w:val="5B9BD5" w:themeColor="accent1"/>
            <w:rPrChange w:id="1561" w:author="Stuart McLarnon [NESO]" w:date="2025-07-23T14:18:00Z" w16du:dateUtc="2025-07-23T13:18:00Z">
              <w:rPr>
                <w:rFonts w:ascii="Poppins" w:hAnsi="Poppins" w:cs="Poppins"/>
                <w:bCs/>
              </w:rPr>
            </w:rPrChange>
          </w:rPr>
          <w:instrText>HYPERLINK "https://www.neso.energy/industry-information/codes/grid-code-gc/grid-code-documents"</w:instrText>
        </w:r>
        <w:r w:rsidR="00DD400B" w:rsidRPr="00ED3546">
          <w:rPr>
            <w:rFonts w:ascii="Poppins" w:hAnsi="Poppins" w:cs="Poppins"/>
            <w:bCs/>
            <w:i/>
            <w:iCs/>
            <w:color w:val="5B9BD5" w:themeColor="accent1"/>
          </w:rPr>
        </w:r>
        <w:r w:rsidR="00DD400B" w:rsidRPr="004A6B4D">
          <w:rPr>
            <w:rFonts w:ascii="Poppins" w:hAnsi="Poppins" w:cs="Poppins"/>
            <w:bCs/>
            <w:i/>
            <w:iCs/>
            <w:color w:val="5B9BD5" w:themeColor="accent1"/>
            <w:rPrChange w:id="1562" w:author="Stuart McLarnon [NESO]" w:date="2025-07-23T14:18:00Z" w16du:dateUtc="2025-07-23T13:18:00Z">
              <w:rPr>
                <w:rFonts w:ascii="Poppins" w:hAnsi="Poppins" w:cs="Poppins"/>
                <w:bCs/>
              </w:rPr>
            </w:rPrChange>
          </w:rPr>
          <w:fldChar w:fldCharType="separate"/>
        </w:r>
        <w:r w:rsidR="00DD400B" w:rsidRPr="004A6B4D">
          <w:rPr>
            <w:rStyle w:val="Hyperlink"/>
            <w:rFonts w:ascii="Poppins" w:hAnsi="Poppins" w:cs="Poppins"/>
            <w:bCs/>
            <w:i/>
            <w:iCs/>
            <w:color w:val="5B9BD5" w:themeColor="accent1"/>
            <w:rPrChange w:id="1563" w:author="Stuart McLarnon [NESO]" w:date="2025-07-23T14:18:00Z" w16du:dateUtc="2025-07-23T13:18:00Z">
              <w:rPr>
                <w:rStyle w:val="Hyperlink"/>
                <w:rFonts w:ascii="Poppins" w:hAnsi="Poppins" w:cs="Poppins"/>
                <w:bCs/>
              </w:rPr>
            </w:rPrChange>
          </w:rPr>
          <w:t>NESO Grid Code website</w:t>
        </w:r>
        <w:r w:rsidR="00DD400B" w:rsidRPr="004A6B4D">
          <w:rPr>
            <w:rFonts w:ascii="Poppins" w:hAnsi="Poppins" w:cs="Poppins"/>
            <w:bCs/>
            <w:i/>
            <w:iCs/>
            <w:color w:val="5B9BD5" w:themeColor="accent1"/>
            <w:rPrChange w:id="1564" w:author="Stuart McLarnon [NESO]" w:date="2025-07-23T14:18:00Z" w16du:dateUtc="2025-07-23T13:18:00Z">
              <w:rPr>
                <w:rFonts w:ascii="Poppins" w:hAnsi="Poppins" w:cs="Poppins"/>
                <w:bCs/>
              </w:rPr>
            </w:rPrChange>
          </w:rPr>
          <w:fldChar w:fldCharType="end"/>
        </w:r>
        <w:r w:rsidR="00DD400B" w:rsidRPr="004A6B4D">
          <w:rPr>
            <w:rFonts w:ascii="Poppins" w:hAnsi="Poppins" w:cs="Poppins"/>
            <w:bCs/>
            <w:i/>
            <w:iCs/>
            <w:color w:val="5B9BD5" w:themeColor="accent1"/>
            <w:rPrChange w:id="1565" w:author="Stuart McLarnon [NESO]" w:date="2025-07-23T14:18:00Z" w16du:dateUtc="2025-07-23T13:18:00Z">
              <w:rPr>
                <w:rFonts w:ascii="Poppins" w:hAnsi="Poppins" w:cs="Poppins"/>
                <w:bCs/>
                <w:color w:val="5B9BD5" w:themeColor="accent1"/>
              </w:rPr>
            </w:rPrChange>
          </w:rPr>
          <w:t xml:space="preserve"> </w:t>
        </w:r>
        <w:r w:rsidR="004A6B4D" w:rsidRPr="004A6B4D">
          <w:rPr>
            <w:rFonts w:ascii="Poppins" w:hAnsi="Poppins" w:cs="Poppins"/>
            <w:bCs/>
            <w:i/>
            <w:iCs/>
            <w:rPrChange w:id="1566" w:author="Stuart McLarnon [NESO]" w:date="2025-07-23T14:18:00Z" w16du:dateUtc="2025-07-23T13:18:00Z">
              <w:rPr>
                <w:rFonts w:ascii="Poppins" w:hAnsi="Poppins" w:cs="Poppins"/>
                <w:bCs/>
                <w:color w:val="5B9BD5" w:themeColor="accent1"/>
              </w:rPr>
            </w:rPrChange>
          </w:rPr>
          <w:t xml:space="preserve">where the new schedules can be found in </w:t>
        </w:r>
      </w:ins>
      <w:ins w:id="1567" w:author="Stuart McLarnon [NESO]" w:date="2025-07-23T14:18:00Z" w16du:dateUtc="2025-07-23T13:18:00Z">
        <w:r w:rsidR="004A6B4D" w:rsidRPr="004A6B4D">
          <w:rPr>
            <w:rFonts w:ascii="Poppins" w:hAnsi="Poppins" w:cs="Poppins"/>
            <w:bCs/>
            <w:i/>
            <w:iCs/>
            <w:rPrChange w:id="1568" w:author="Stuart McLarnon [NESO]" w:date="2025-07-23T14:18:00Z" w16du:dateUtc="2025-07-23T13:18:00Z">
              <w:rPr>
                <w:rFonts w:ascii="Poppins" w:hAnsi="Poppins" w:cs="Poppins"/>
                <w:bCs/>
                <w:color w:val="5B9BD5" w:themeColor="accent1"/>
              </w:rPr>
            </w:rPrChange>
          </w:rPr>
          <w:t>Excel format</w:t>
        </w:r>
      </w:ins>
      <w:ins w:id="1569" w:author="Stuart McLarnon [NESO]" w:date="2025-07-23T14:16:00Z" w16du:dateUtc="2025-07-23T13:16:00Z">
        <w:r w:rsidRPr="004A6B4D">
          <w:rPr>
            <w:rFonts w:ascii="Poppins" w:hAnsi="Poppins" w:cs="Poppins"/>
            <w:bCs/>
            <w:i/>
            <w:iCs/>
          </w:rPr>
          <w:t>.</w:t>
        </w:r>
      </w:ins>
    </w:p>
    <w:p w14:paraId="4931D3C9" w14:textId="19C5BFA6" w:rsidR="003D0B06" w:rsidRDefault="00D64245" w:rsidP="00A34661">
      <w:pPr>
        <w:spacing w:line="240" w:lineRule="auto"/>
        <w:jc w:val="both"/>
        <w:rPr>
          <w:ins w:id="1570" w:author="Stuart McLarnon [NESO]" w:date="2025-07-23T14:27:00Z" w16du:dateUtc="2025-07-23T13:27:00Z"/>
          <w:rFonts w:ascii="Poppins" w:hAnsi="Poppins" w:cs="Poppins"/>
          <w:bCs/>
        </w:rPr>
      </w:pPr>
      <w:ins w:id="1571" w:author="Stuart McLarnon [NESO]" w:date="2025-07-23T14:21:00Z" w16du:dateUtc="2025-07-23T13:21:00Z">
        <w:r>
          <w:rPr>
            <w:rFonts w:ascii="Poppins" w:hAnsi="Poppins" w:cs="Poppins"/>
            <w:bCs/>
          </w:rPr>
          <w:t xml:space="preserve">This option would allow for more useful </w:t>
        </w:r>
        <w:r w:rsidR="00CD635A">
          <w:rPr>
            <w:rFonts w:ascii="Poppins" w:hAnsi="Poppins" w:cs="Poppins"/>
            <w:bCs/>
          </w:rPr>
          <w:t xml:space="preserve">schedule files to be shared, </w:t>
        </w:r>
      </w:ins>
      <w:ins w:id="1572" w:author="Stuart McLarnon [NESO]" w:date="2025-07-23T14:24:00Z" w16du:dateUtc="2025-07-23T13:24:00Z">
        <w:r w:rsidR="00ED1052">
          <w:rPr>
            <w:rFonts w:ascii="Poppins" w:hAnsi="Poppins" w:cs="Poppins"/>
            <w:bCs/>
          </w:rPr>
          <w:t>meaning</w:t>
        </w:r>
      </w:ins>
      <w:ins w:id="1573" w:author="Stuart McLarnon [NESO]" w:date="2025-07-23T14:21:00Z" w16du:dateUtc="2025-07-23T13:21:00Z">
        <w:r w:rsidR="00CD635A">
          <w:rPr>
            <w:rFonts w:ascii="Poppins" w:hAnsi="Poppins" w:cs="Poppins"/>
            <w:bCs/>
          </w:rPr>
          <w:t xml:space="preserve"> Network Operators </w:t>
        </w:r>
      </w:ins>
      <w:ins w:id="1574" w:author="Stuart McLarnon [NESO]" w:date="2025-07-23T14:24:00Z" w16du:dateUtc="2025-07-23T13:24:00Z">
        <w:r w:rsidR="00ED1052">
          <w:rPr>
            <w:rFonts w:ascii="Poppins" w:hAnsi="Poppins" w:cs="Poppins"/>
            <w:bCs/>
          </w:rPr>
          <w:t>could</w:t>
        </w:r>
      </w:ins>
      <w:ins w:id="1575" w:author="Stuart McLarnon [NESO]" w:date="2025-07-23T14:21:00Z" w16du:dateUtc="2025-07-23T13:21:00Z">
        <w:r w:rsidR="00CD635A">
          <w:rPr>
            <w:rFonts w:ascii="Poppins" w:hAnsi="Poppins" w:cs="Poppins"/>
            <w:bCs/>
          </w:rPr>
          <w:t xml:space="preserve"> fill them in </w:t>
        </w:r>
      </w:ins>
      <w:ins w:id="1576" w:author="Stuart McLarnon [NESO]" w:date="2025-07-23T14:22:00Z" w16du:dateUtc="2025-07-23T13:22:00Z">
        <w:r w:rsidR="00CD635A">
          <w:rPr>
            <w:rFonts w:ascii="Poppins" w:hAnsi="Poppins" w:cs="Poppins"/>
            <w:bCs/>
          </w:rPr>
          <w:t xml:space="preserve">easier and NESO </w:t>
        </w:r>
      </w:ins>
      <w:ins w:id="1577" w:author="Stuart McLarnon [NESO]" w:date="2025-07-23T14:24:00Z" w16du:dateUtc="2025-07-23T13:24:00Z">
        <w:r w:rsidR="00884A9E">
          <w:rPr>
            <w:rFonts w:ascii="Poppins" w:hAnsi="Poppins" w:cs="Poppins"/>
            <w:bCs/>
          </w:rPr>
          <w:t xml:space="preserve">would be able to </w:t>
        </w:r>
      </w:ins>
      <w:ins w:id="1578" w:author="Stuart McLarnon [NESO]" w:date="2025-07-23T14:22:00Z" w16du:dateUtc="2025-07-23T13:22:00Z">
        <w:r w:rsidR="00E27ECC">
          <w:rPr>
            <w:rFonts w:ascii="Poppins" w:hAnsi="Poppins" w:cs="Poppins"/>
            <w:bCs/>
          </w:rPr>
          <w:t>process them faster.</w:t>
        </w:r>
      </w:ins>
      <w:ins w:id="1579" w:author="Stuart McLarnon [NESO]" w:date="2025-07-23T14:24:00Z" w16du:dateUtc="2025-07-23T13:24:00Z">
        <w:r w:rsidR="00884A9E">
          <w:rPr>
            <w:rFonts w:ascii="Poppins" w:hAnsi="Poppins" w:cs="Poppins"/>
            <w:bCs/>
          </w:rPr>
          <w:t xml:space="preserve"> NESO would have to spend less time </w:t>
        </w:r>
      </w:ins>
      <w:ins w:id="1580" w:author="Stuart McLarnon [NESO]" w:date="2025-07-23T14:25:00Z" w16du:dateUtc="2025-07-23T13:25:00Z">
        <w:r w:rsidR="001337AE">
          <w:rPr>
            <w:rFonts w:ascii="Poppins" w:hAnsi="Poppins" w:cs="Poppins"/>
            <w:bCs/>
          </w:rPr>
          <w:t>accounting for differences between submissions</w:t>
        </w:r>
      </w:ins>
      <w:ins w:id="1581" w:author="Stuart McLarnon [NESO]" w:date="2025-07-23T14:26:00Z" w16du:dateUtc="2025-07-23T13:26:00Z">
        <w:r w:rsidR="00DE4700">
          <w:rPr>
            <w:rFonts w:ascii="Poppins" w:hAnsi="Poppins" w:cs="Poppins"/>
            <w:bCs/>
          </w:rPr>
          <w:t>.</w:t>
        </w:r>
      </w:ins>
    </w:p>
    <w:p w14:paraId="519F211B" w14:textId="2EE3085D" w:rsidR="00D546F2" w:rsidRDefault="00D546F2" w:rsidP="00A34661">
      <w:pPr>
        <w:spacing w:line="240" w:lineRule="auto"/>
        <w:jc w:val="both"/>
        <w:rPr>
          <w:ins w:id="1582" w:author="Stuart McLarnon [NESO]" w:date="2025-07-23T14:36:00Z" w16du:dateUtc="2025-07-23T13:36:00Z"/>
          <w:rFonts w:ascii="Poppins" w:hAnsi="Poppins" w:cs="Poppins"/>
          <w:bCs/>
        </w:rPr>
      </w:pPr>
      <w:ins w:id="1583" w:author="Stuart McLarnon [NESO]" w:date="2025-07-23T14:27:00Z" w16du:dateUtc="2025-07-23T13:27:00Z">
        <w:r>
          <w:rPr>
            <w:rFonts w:ascii="Poppins" w:hAnsi="Poppins" w:cs="Poppins"/>
            <w:bCs/>
          </w:rPr>
          <w:t>The downside of this option</w:t>
        </w:r>
        <w:r w:rsidR="003A76A9">
          <w:rPr>
            <w:rFonts w:ascii="Poppins" w:hAnsi="Poppins" w:cs="Poppins"/>
            <w:bCs/>
          </w:rPr>
          <w:t xml:space="preserve"> is that a new submission box would have to be added to the </w:t>
        </w:r>
      </w:ins>
      <w:ins w:id="1584" w:author="Stuart McLarnon [NESO]" w:date="2025-07-23T14:28:00Z" w16du:dateUtc="2025-07-23T13:28:00Z">
        <w:r w:rsidR="00A21097">
          <w:rPr>
            <w:rFonts w:ascii="Poppins" w:hAnsi="Poppins" w:cs="Poppins"/>
            <w:bCs/>
          </w:rPr>
          <w:t xml:space="preserve">NESO website, effectively meaning that </w:t>
        </w:r>
      </w:ins>
      <w:ins w:id="1585" w:author="Stuart McLarnon [NESO]" w:date="2025-07-23T14:29:00Z" w16du:dateUtc="2025-07-23T13:29:00Z">
        <w:r w:rsidR="00601D69">
          <w:rPr>
            <w:rFonts w:ascii="Poppins" w:hAnsi="Poppins" w:cs="Poppins"/>
            <w:bCs/>
          </w:rPr>
          <w:t>there would be two sep</w:t>
        </w:r>
        <w:r w:rsidR="008C7B64">
          <w:rPr>
            <w:rFonts w:ascii="Poppins" w:hAnsi="Poppins" w:cs="Poppins"/>
            <w:bCs/>
          </w:rPr>
          <w:t xml:space="preserve">arate places where the working versions of the DRC schedules are kept. The impact of this change could be minimised by </w:t>
        </w:r>
      </w:ins>
      <w:ins w:id="1586" w:author="Stuart McLarnon [NESO]" w:date="2025-07-23T14:30:00Z" w16du:dateUtc="2025-07-23T13:30:00Z">
        <w:r w:rsidR="00984726">
          <w:rPr>
            <w:rFonts w:ascii="Poppins" w:hAnsi="Poppins" w:cs="Poppins"/>
            <w:bCs/>
          </w:rPr>
          <w:t xml:space="preserve">amending the link to the word version of the </w:t>
        </w:r>
        <w:r w:rsidR="00614485">
          <w:rPr>
            <w:rFonts w:ascii="Poppins" w:hAnsi="Poppins" w:cs="Poppins"/>
            <w:bCs/>
          </w:rPr>
          <w:t xml:space="preserve">document to say schedules 1 – 20 and having </w:t>
        </w:r>
      </w:ins>
      <w:ins w:id="1587" w:author="Stuart McLarnon [NESO]" w:date="2025-07-23T14:31:00Z" w16du:dateUtc="2025-07-23T13:31:00Z">
        <w:r w:rsidR="00614485">
          <w:rPr>
            <w:rFonts w:ascii="Poppins" w:hAnsi="Poppins" w:cs="Poppins"/>
            <w:bCs/>
          </w:rPr>
          <w:t xml:space="preserve">the </w:t>
        </w:r>
        <w:r w:rsidR="008B7CC6">
          <w:rPr>
            <w:rFonts w:ascii="Poppins" w:hAnsi="Poppins" w:cs="Poppins"/>
            <w:bCs/>
          </w:rPr>
          <w:t xml:space="preserve">link to the </w:t>
        </w:r>
        <w:r w:rsidR="00614485">
          <w:rPr>
            <w:rFonts w:ascii="Poppins" w:hAnsi="Poppins" w:cs="Poppins"/>
            <w:bCs/>
          </w:rPr>
          <w:t>Excel file</w:t>
        </w:r>
        <w:r w:rsidR="008B7CC6">
          <w:rPr>
            <w:rFonts w:ascii="Poppins" w:hAnsi="Poppins" w:cs="Poppins"/>
            <w:bCs/>
          </w:rPr>
          <w:t xml:space="preserve"> end with schedules 21 – 30. A mock up of this can be seen in figure </w:t>
        </w:r>
      </w:ins>
      <w:ins w:id="1588" w:author="Stuart McLarnon [NESO]" w:date="2025-07-23T14:38:00Z" w16du:dateUtc="2025-07-23T13:38:00Z">
        <w:r w:rsidR="00FC7C1D">
          <w:rPr>
            <w:rFonts w:ascii="Poppins" w:hAnsi="Poppins" w:cs="Poppins"/>
            <w:bCs/>
          </w:rPr>
          <w:t>3</w:t>
        </w:r>
      </w:ins>
      <w:ins w:id="1589" w:author="Stuart McLarnon [NESO]" w:date="2025-07-23T14:31:00Z" w16du:dateUtc="2025-07-23T13:31:00Z">
        <w:r w:rsidR="008B7CC6">
          <w:rPr>
            <w:rFonts w:ascii="Poppins" w:hAnsi="Poppins" w:cs="Poppins"/>
            <w:bCs/>
          </w:rPr>
          <w:t>.</w:t>
        </w:r>
      </w:ins>
    </w:p>
    <w:p w14:paraId="1512DC8A" w14:textId="77777777" w:rsidR="00FC7C1D" w:rsidRDefault="00FC7C1D">
      <w:pPr>
        <w:keepNext/>
        <w:spacing w:line="240" w:lineRule="auto"/>
        <w:jc w:val="center"/>
        <w:rPr>
          <w:ins w:id="1590" w:author="Stuart McLarnon [NESO]" w:date="2025-07-23T14:37:00Z" w16du:dateUtc="2025-07-23T13:37:00Z"/>
        </w:rPr>
        <w:pPrChange w:id="1591" w:author="Stuart McLarnon [NESO]" w:date="2025-07-23T14:37:00Z" w16du:dateUtc="2025-07-23T13:37:00Z">
          <w:pPr>
            <w:spacing w:line="240" w:lineRule="auto"/>
            <w:jc w:val="center"/>
          </w:pPr>
        </w:pPrChange>
      </w:pPr>
      <w:ins w:id="1592" w:author="Stuart McLarnon [NESO]" w:date="2025-07-23T14:37:00Z" w16du:dateUtc="2025-07-23T13:37:00Z">
        <w:r>
          <w:rPr>
            <w:rFonts w:ascii="Poppins" w:hAnsi="Poppins" w:cs="Poppins"/>
            <w:bCs/>
            <w:noProof/>
          </w:rPr>
          <w:drawing>
            <wp:inline distT="0" distB="0" distL="0" distR="0" wp14:anchorId="4BF59499" wp14:editId="2C90FFA9">
              <wp:extent cx="5308081" cy="3164370"/>
              <wp:effectExtent l="0" t="0" r="6985" b="0"/>
              <wp:docPr id="204575072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750720" name="Picture 1" descr="A screenshot of a computer&#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326505" cy="3175354"/>
                      </a:xfrm>
                      <a:prstGeom prst="rect">
                        <a:avLst/>
                      </a:prstGeom>
                    </pic:spPr>
                  </pic:pic>
                </a:graphicData>
              </a:graphic>
            </wp:inline>
          </w:drawing>
        </w:r>
      </w:ins>
    </w:p>
    <w:p w14:paraId="3872BE7E" w14:textId="49EFF287" w:rsidR="00FC7C1D" w:rsidRDefault="00FC7C1D" w:rsidP="00FC7C1D">
      <w:pPr>
        <w:pStyle w:val="Caption"/>
        <w:jc w:val="center"/>
        <w:rPr>
          <w:ins w:id="1593" w:author="Stuart McLarnon [NESO]" w:date="2025-07-23T14:43:00Z" w16du:dateUtc="2025-07-23T13:43:00Z"/>
        </w:rPr>
      </w:pPr>
      <w:ins w:id="1594" w:author="Stuart McLarnon [NESO]" w:date="2025-07-23T14:37:00Z" w16du:dateUtc="2025-07-23T13:37:00Z">
        <w:r>
          <w:t xml:space="preserve">Figure 3: Mock-up of Option 2 </w:t>
        </w:r>
      </w:ins>
      <w:ins w:id="1595" w:author="Stuart McLarnon [NESO]" w:date="2025-07-23T14:38:00Z" w16du:dateUtc="2025-07-23T13:38:00Z">
        <w:r>
          <w:t>I</w:t>
        </w:r>
      </w:ins>
      <w:ins w:id="1596" w:author="Stuart McLarnon [NESO]" w:date="2025-07-23T14:37:00Z" w16du:dateUtc="2025-07-23T13:37:00Z">
        <w:r>
          <w:t xml:space="preserve">mplementation </w:t>
        </w:r>
      </w:ins>
    </w:p>
    <w:p w14:paraId="204AF28D" w14:textId="293414AA" w:rsidR="00C259C8" w:rsidRPr="00152468" w:rsidRDefault="00152468">
      <w:pPr>
        <w:rPr>
          <w:rFonts w:ascii="Poppins" w:hAnsi="Poppins" w:cs="Poppins"/>
        </w:rPr>
        <w:pPrChange w:id="1597" w:author="Stuart McLarnon [NESO]" w:date="2025-07-23T14:43:00Z" w16du:dateUtc="2025-07-23T13:43:00Z">
          <w:pPr>
            <w:spacing w:line="240" w:lineRule="auto"/>
            <w:jc w:val="both"/>
          </w:pPr>
        </w:pPrChange>
      </w:pPr>
      <w:ins w:id="1598" w:author="Stuart McLarnon [NESO]" w:date="2025-07-23T14:43:00Z" w16du:dateUtc="2025-07-23T13:43:00Z">
        <w:r w:rsidRPr="00152468">
          <w:rPr>
            <w:rFonts w:ascii="Poppins" w:hAnsi="Poppins" w:cs="Poppins"/>
            <w:rPrChange w:id="1599" w:author="Stuart McLarnon [NESO]" w:date="2025-07-23T14:43:00Z" w16du:dateUtc="2025-07-23T13:43:00Z">
              <w:rPr/>
            </w:rPrChange>
          </w:rPr>
          <w:t xml:space="preserve">There was </w:t>
        </w:r>
        <w:r>
          <w:rPr>
            <w:rFonts w:ascii="Poppins" w:hAnsi="Poppins" w:cs="Poppins"/>
          </w:rPr>
          <w:t>d</w:t>
        </w:r>
      </w:ins>
      <w:ins w:id="1600" w:author="Stuart McLarnon [NESO]" w:date="2025-07-23T14:44:00Z" w16du:dateUtc="2025-07-23T13:44:00Z">
        <w:r>
          <w:rPr>
            <w:rFonts w:ascii="Poppins" w:hAnsi="Poppins" w:cs="Poppins"/>
          </w:rPr>
          <w:t xml:space="preserve">iscussion within the Workgroup as to if option </w:t>
        </w:r>
        <w:r w:rsidR="003E373D">
          <w:rPr>
            <w:rFonts w:ascii="Poppins" w:hAnsi="Poppins" w:cs="Poppins"/>
          </w:rPr>
          <w:t>2 would be allowed to happen within the rules of the Grid Code. If it were allowed, w</w:t>
        </w:r>
      </w:ins>
      <w:ins w:id="1601" w:author="Stuart McLarnon [NESO]" w:date="2025-07-23T14:45:00Z" w16du:dateUtc="2025-07-23T13:45:00Z">
        <w:r w:rsidR="003E373D">
          <w:rPr>
            <w:rFonts w:ascii="Poppins" w:hAnsi="Poppins" w:cs="Poppins"/>
          </w:rPr>
          <w:t>ho would have to make that decision, the Workgroup or Panel?</w:t>
        </w:r>
        <w:r w:rsidR="002517F5">
          <w:rPr>
            <w:rFonts w:ascii="Poppins" w:hAnsi="Poppins" w:cs="Poppins"/>
          </w:rPr>
          <w:t xml:space="preserve"> Option 2 was preferred by the Subgroup</w:t>
        </w:r>
      </w:ins>
      <w:ins w:id="1602" w:author="Stuart McLarnon [NESO]" w:date="2025-07-23T14:46:00Z" w16du:dateUtc="2025-07-23T13:46:00Z">
        <w:r w:rsidR="001A427E">
          <w:rPr>
            <w:rFonts w:ascii="Poppins" w:hAnsi="Poppins" w:cs="Poppins"/>
          </w:rPr>
          <w:t>, but NESO legal would have to be consulted to determine if it was legally sound.</w:t>
        </w:r>
      </w:ins>
    </w:p>
    <w:p w14:paraId="668E2BFD" w14:textId="77777777" w:rsidR="003A6CEE" w:rsidRPr="00DE2E99" w:rsidRDefault="003A6CEE" w:rsidP="003A6CEE">
      <w:pPr>
        <w:spacing w:line="240" w:lineRule="auto"/>
        <w:jc w:val="both"/>
        <w:rPr>
          <w:rFonts w:ascii="Poppins" w:hAnsi="Poppins" w:cs="Poppins"/>
          <w:b/>
          <w:color w:val="3F0731"/>
        </w:rPr>
      </w:pPr>
      <w:r w:rsidRPr="00DE2E99">
        <w:rPr>
          <w:rFonts w:ascii="Poppins" w:hAnsi="Poppins" w:cs="Poppins"/>
          <w:b/>
          <w:color w:val="3F0731"/>
        </w:rPr>
        <w:t>Consideration of other options</w:t>
      </w:r>
    </w:p>
    <w:p w14:paraId="0122B29D" w14:textId="6DDFC9FB" w:rsidR="006F0A14" w:rsidRDefault="00A34661" w:rsidP="00A34661">
      <w:pPr>
        <w:spacing w:before="120" w:after="120" w:line="300" w:lineRule="atLeast"/>
        <w:rPr>
          <w:ins w:id="1603" w:author="Stuart McLarnon (NESO)" w:date="2025-07-02T14:09:00Z" w16du:dateUtc="2025-07-02T13:09:00Z"/>
          <w:rFonts w:ascii="Poppins" w:hAnsi="Poppins" w:cs="Poppins"/>
        </w:rPr>
      </w:pPr>
      <w:r w:rsidRPr="00001BCC">
        <w:rPr>
          <w:rFonts w:ascii="Poppins" w:hAnsi="Poppins" w:cs="Poppins"/>
        </w:rPr>
        <w:t xml:space="preserve">The early work considered an expansion of the current data exchange methodology using </w:t>
      </w:r>
      <w:del w:id="1604" w:author="Stuart McLarnon [NESO]" w:date="2025-07-08T10:50:00Z" w16du:dateUtc="2025-07-08T09:50:00Z">
        <w:r w:rsidRPr="00001BCC" w:rsidDel="00E334CB">
          <w:rPr>
            <w:rFonts w:ascii="Poppins" w:hAnsi="Poppins" w:cs="Poppins"/>
          </w:rPr>
          <w:delText xml:space="preserve">expanded </w:delText>
        </w:r>
      </w:del>
      <w:r w:rsidRPr="00001BCC">
        <w:rPr>
          <w:rFonts w:ascii="Poppins" w:hAnsi="Poppins" w:cs="Poppins"/>
        </w:rPr>
        <w:t>spreadsheets</w:t>
      </w:r>
      <w:ins w:id="1605" w:author="Stuart McLarnon [NESO]" w:date="2025-07-08T10:50:00Z" w16du:dateUtc="2025-07-08T09:50:00Z">
        <w:r w:rsidR="00E334CB">
          <w:rPr>
            <w:rFonts w:ascii="Poppins" w:hAnsi="Poppins" w:cs="Poppins"/>
          </w:rPr>
          <w:t xml:space="preserve"> to exchange switch level models</w:t>
        </w:r>
      </w:ins>
      <w:r w:rsidRPr="00001BCC">
        <w:rPr>
          <w:rFonts w:ascii="Poppins" w:hAnsi="Poppins" w:cs="Poppins"/>
        </w:rPr>
        <w:t>. This option was rejected as requiring too much individual business development to both populate and consume the data on an initial basis. Funds would need to be regularly allocated to deal with changes.</w:t>
      </w:r>
      <w:ins w:id="1606" w:author="Stuart McLarnon [NESO]" w:date="2025-07-08T15:05:00Z" w16du:dateUtc="2025-07-08T14:05:00Z">
        <w:r w:rsidR="007B766A">
          <w:rPr>
            <w:rFonts w:ascii="Poppins" w:hAnsi="Poppins" w:cs="Poppins"/>
          </w:rPr>
          <w:t xml:space="preserve"> The Workgroup then debated if a specific</w:t>
        </w:r>
        <w:r w:rsidR="00A85693">
          <w:rPr>
            <w:rFonts w:ascii="Poppins" w:hAnsi="Poppins" w:cs="Poppins"/>
          </w:rPr>
          <w:t xml:space="preserve"> power s</w:t>
        </w:r>
      </w:ins>
      <w:ins w:id="1607" w:author="Stuart McLarnon [NESO]" w:date="2025-07-08T15:06:00Z" w16du:dateUtc="2025-07-08T14:06:00Z">
        <w:r w:rsidR="00A85693">
          <w:rPr>
            <w:rFonts w:ascii="Poppins" w:hAnsi="Poppins" w:cs="Poppins"/>
          </w:rPr>
          <w:t xml:space="preserve">ystem modelling software </w:t>
        </w:r>
        <w:r w:rsidR="00F60F4D">
          <w:rPr>
            <w:rFonts w:ascii="Poppins" w:hAnsi="Poppins" w:cs="Poppins"/>
          </w:rPr>
          <w:t xml:space="preserve">should be selected or if </w:t>
        </w:r>
        <w:r w:rsidR="00C91A1C">
          <w:rPr>
            <w:rFonts w:ascii="Poppins" w:hAnsi="Poppins" w:cs="Poppins"/>
          </w:rPr>
          <w:t>a software agnostic dat</w:t>
        </w:r>
      </w:ins>
      <w:ins w:id="1608" w:author="Stuart McLarnon [NESO]" w:date="2025-07-08T15:07:00Z" w16du:dateUtc="2025-07-08T14:07:00Z">
        <w:r w:rsidR="00C91A1C">
          <w:rPr>
            <w:rFonts w:ascii="Poppins" w:hAnsi="Poppins" w:cs="Poppins"/>
          </w:rPr>
          <w:t>a</w:t>
        </w:r>
      </w:ins>
      <w:ins w:id="1609" w:author="Stuart McLarnon [NESO]" w:date="2025-07-08T15:06:00Z" w16du:dateUtc="2025-07-08T14:06:00Z">
        <w:r w:rsidR="00C91A1C">
          <w:rPr>
            <w:rFonts w:ascii="Poppins" w:hAnsi="Poppins" w:cs="Poppins"/>
          </w:rPr>
          <w:t xml:space="preserve"> exchange standard</w:t>
        </w:r>
      </w:ins>
      <w:ins w:id="1610" w:author="Stuart McLarnon [NESO]" w:date="2025-07-08T15:07:00Z" w16du:dateUtc="2025-07-08T14:07:00Z">
        <w:r w:rsidR="00C91A1C">
          <w:rPr>
            <w:rFonts w:ascii="Poppins" w:hAnsi="Poppins" w:cs="Poppins"/>
          </w:rPr>
          <w:t xml:space="preserve"> should be used.</w:t>
        </w:r>
      </w:ins>
      <w:r w:rsidRPr="00001BCC">
        <w:rPr>
          <w:rFonts w:ascii="Poppins" w:hAnsi="Poppins" w:cs="Poppins"/>
        </w:rPr>
        <w:t xml:space="preserve"> It was decided that the most efficient way to exchange the enhanced data reporting requirements would be through the exchange of PSMs in CIM format. </w:t>
      </w:r>
    </w:p>
    <w:p w14:paraId="0F0B6E41" w14:textId="7C7CB1E3" w:rsidR="00A34661" w:rsidRPr="00001BCC" w:rsidRDefault="00901530" w:rsidP="00A34661">
      <w:pPr>
        <w:spacing w:before="120" w:after="120" w:line="300" w:lineRule="atLeast"/>
        <w:rPr>
          <w:rFonts w:ascii="Poppins" w:hAnsi="Poppins" w:cs="Poppins"/>
        </w:rPr>
      </w:pPr>
      <w:ins w:id="1611" w:author="Stuart McLarnon (NESO)" w:date="2025-07-02T14:09:00Z" w16du:dateUtc="2025-07-02T13:09:00Z">
        <w:r>
          <w:rPr>
            <w:rFonts w:ascii="Poppins" w:hAnsi="Poppins" w:cs="Poppins"/>
          </w:rPr>
          <w:t>C</w:t>
        </w:r>
      </w:ins>
      <w:ins w:id="1612" w:author="Stuart McLarnon (NESO)" w:date="2025-07-02T14:10:00Z" w16du:dateUtc="2025-07-02T13:10:00Z">
        <w:r>
          <w:rPr>
            <w:rFonts w:ascii="Poppins" w:hAnsi="Poppins" w:cs="Poppins"/>
          </w:rPr>
          <w:t>IM was selected to be vendor agnostic to give all parties the flexibility to dev</w:t>
        </w:r>
        <w:r w:rsidR="00077984">
          <w:rPr>
            <w:rFonts w:ascii="Poppins" w:hAnsi="Poppins" w:cs="Poppins"/>
          </w:rPr>
          <w:t xml:space="preserve">elop their own business investment strategy. </w:t>
        </w:r>
      </w:ins>
      <w:ins w:id="1613" w:author="Stuart McLarnon (NESO)" w:date="2025-07-02T14:19:00Z" w16du:dateUtc="2025-07-02T13:19:00Z">
        <w:r w:rsidR="007473A2">
          <w:rPr>
            <w:rFonts w:ascii="Poppins" w:hAnsi="Poppins" w:cs="Poppins"/>
          </w:rPr>
          <w:t>The Workgroup recognised that</w:t>
        </w:r>
        <w:r w:rsidR="00724BD2">
          <w:rPr>
            <w:rFonts w:ascii="Poppins" w:hAnsi="Poppins" w:cs="Poppins"/>
          </w:rPr>
          <w:t xml:space="preserve"> </w:t>
        </w:r>
      </w:ins>
      <w:ins w:id="1614" w:author="Stuart McLarnon (NESO)" w:date="2025-07-02T14:20:00Z" w16du:dateUtc="2025-07-02T13:20:00Z">
        <w:r w:rsidR="00724BD2">
          <w:rPr>
            <w:rFonts w:ascii="Poppins" w:hAnsi="Poppins" w:cs="Poppins"/>
          </w:rPr>
          <w:t xml:space="preserve">some Network Operators </w:t>
        </w:r>
        <w:r w:rsidR="00CD32F9">
          <w:rPr>
            <w:rFonts w:ascii="Poppins" w:hAnsi="Poppins" w:cs="Poppins"/>
          </w:rPr>
          <w:t>do not have CIM capability</w:t>
        </w:r>
      </w:ins>
      <w:ins w:id="1615" w:author="Stuart McLarnon (NESO)" w:date="2025-07-02T14:21:00Z" w16du:dateUtc="2025-07-02T13:21:00Z">
        <w:r w:rsidR="00EE5342">
          <w:rPr>
            <w:rFonts w:ascii="Poppins" w:hAnsi="Poppins" w:cs="Poppins"/>
          </w:rPr>
          <w:t xml:space="preserve"> </w:t>
        </w:r>
      </w:ins>
      <w:ins w:id="1616" w:author="Stuart McLarnon (NESO)" w:date="2025-07-02T14:21:00Z">
        <w:r w:rsidR="00EE5342" w:rsidRPr="00EE5342">
          <w:rPr>
            <w:rFonts w:ascii="Poppins" w:hAnsi="Poppins" w:cs="Poppins"/>
          </w:rPr>
          <w:t>and that implementation would require a phased approach over several years</w:t>
        </w:r>
      </w:ins>
      <w:ins w:id="1617" w:author="Stuart McLarnon (NESO)" w:date="2025-07-02T14:19:00Z" w16du:dateUtc="2025-07-02T13:19:00Z">
        <w:r w:rsidR="00724BD2">
          <w:rPr>
            <w:rFonts w:ascii="Poppins" w:hAnsi="Poppins" w:cs="Poppins"/>
          </w:rPr>
          <w:t>.</w:t>
        </w:r>
        <w:r w:rsidR="007473A2">
          <w:rPr>
            <w:rFonts w:ascii="Poppins" w:hAnsi="Poppins" w:cs="Poppins"/>
          </w:rPr>
          <w:t xml:space="preserve"> </w:t>
        </w:r>
      </w:ins>
      <w:r w:rsidR="00A34661" w:rsidRPr="00001BCC">
        <w:rPr>
          <w:rFonts w:ascii="Poppins" w:hAnsi="Poppins" w:cs="Poppins"/>
        </w:rPr>
        <w:t>NESO and Network Operators have other reporting requirements in</w:t>
      </w:r>
      <w:del w:id="1618" w:author="Stuart McLarnon (NESO)" w:date="2025-06-17T10:23:00Z" w16du:dateUtc="2025-06-17T09:23:00Z">
        <w:r w:rsidR="00A34661" w:rsidRPr="00001BCC" w:rsidDel="000C2C82">
          <w:rPr>
            <w:rFonts w:ascii="Poppins" w:hAnsi="Poppins" w:cs="Poppins"/>
          </w:rPr>
          <w:delText xml:space="preserve"> </w:delText>
        </w:r>
      </w:del>
      <w:r w:rsidR="00A34661" w:rsidRPr="00001BCC">
        <w:rPr>
          <w:rFonts w:ascii="Poppins" w:hAnsi="Poppins" w:cs="Poppins"/>
        </w:rPr>
        <w:t xml:space="preserve"> CIM format</w:t>
      </w:r>
      <w:ins w:id="1619" w:author="Stuart McLarnon (NESO)" w:date="2025-06-17T10:24:00Z" w16du:dateUtc="2025-06-17T09:24:00Z">
        <w:r w:rsidR="00BD3056">
          <w:rPr>
            <w:rFonts w:ascii="Poppins" w:hAnsi="Poppins" w:cs="Poppins"/>
          </w:rPr>
          <w:t>.</w:t>
        </w:r>
      </w:ins>
      <w:del w:id="1620" w:author="Stuart McLarnon (NESO)" w:date="2025-06-17T10:24:00Z" w16du:dateUtc="2025-06-17T09:24:00Z">
        <w:r w:rsidR="00A34661" w:rsidRPr="00001BCC" w:rsidDel="00BD3056">
          <w:rPr>
            <w:rFonts w:ascii="Poppins" w:hAnsi="Poppins" w:cs="Poppins"/>
          </w:rPr>
          <w:delText xml:space="preserve"> so</w:delText>
        </w:r>
      </w:del>
      <w:r w:rsidR="00A34661" w:rsidRPr="00001BCC">
        <w:rPr>
          <w:rFonts w:ascii="Poppins" w:hAnsi="Poppins" w:cs="Poppins"/>
        </w:rPr>
        <w:t xml:space="preserve"> </w:t>
      </w:r>
      <w:ins w:id="1621" w:author="Stuart McLarnon (NESO)" w:date="2025-06-17T10:24:00Z" w16du:dateUtc="2025-06-17T09:24:00Z">
        <w:r w:rsidR="00BD3056">
          <w:rPr>
            <w:rFonts w:ascii="Poppins" w:hAnsi="Poppins" w:cs="Poppins"/>
          </w:rPr>
          <w:t>D</w:t>
        </w:r>
      </w:ins>
      <w:del w:id="1622" w:author="Stuart McLarnon (NESO)" w:date="2025-06-17T10:24:00Z" w16du:dateUtc="2025-06-17T09:24:00Z">
        <w:r w:rsidR="00A34661" w:rsidRPr="00001BCC" w:rsidDel="00BD3056">
          <w:rPr>
            <w:rFonts w:ascii="Poppins" w:hAnsi="Poppins" w:cs="Poppins"/>
          </w:rPr>
          <w:delText>d</w:delText>
        </w:r>
      </w:del>
      <w:r w:rsidR="00A34661" w:rsidRPr="00001BCC">
        <w:rPr>
          <w:rFonts w:ascii="Poppins" w:hAnsi="Poppins" w:cs="Poppins"/>
        </w:rPr>
        <w:t>evelopment of the CIM format</w:t>
      </w:r>
      <w:ins w:id="1623" w:author="Stuart McLarnon (NESO)" w:date="2025-06-17T10:24:00Z" w16du:dateUtc="2025-06-17T09:24:00Z">
        <w:r w:rsidR="00BD3056">
          <w:rPr>
            <w:rFonts w:ascii="Poppins" w:hAnsi="Poppins" w:cs="Poppins"/>
          </w:rPr>
          <w:t xml:space="preserve"> therefore</w:t>
        </w:r>
      </w:ins>
      <w:r w:rsidR="00A34661" w:rsidRPr="00001BCC">
        <w:rPr>
          <w:rFonts w:ascii="Poppins" w:hAnsi="Poppins" w:cs="Poppins"/>
        </w:rPr>
        <w:t xml:space="preserve"> represents efficient IT expenditure and provides the opportunity to better integrate with other relevant corporate IT systems to solve multiple requirements.</w:t>
      </w:r>
    </w:p>
    <w:p w14:paraId="07DABE06" w14:textId="77777777" w:rsidR="003A6CEE" w:rsidRPr="003A6CEE" w:rsidRDefault="003A6CEE" w:rsidP="003A6CEE">
      <w:pPr>
        <w:spacing w:before="120" w:after="120" w:line="300" w:lineRule="atLeast"/>
        <w:rPr>
          <w:rFonts w:ascii="Poppins" w:hAnsi="Poppins" w:cs="Poppins"/>
          <w:b/>
          <w:bCs/>
        </w:rPr>
      </w:pPr>
      <w:r w:rsidRPr="003A6CEE">
        <w:rPr>
          <w:rFonts w:ascii="Poppins" w:eastAsiaTheme="minorEastAsia" w:hAnsi="Poppins" w:cs="Poppins"/>
          <w:b/>
          <w:bCs/>
          <w:szCs w:val="24"/>
        </w:rPr>
        <w:t>Consideration of alternatives</w:t>
      </w:r>
    </w:p>
    <w:p w14:paraId="6DB8A3C6" w14:textId="24711383" w:rsidR="003A6CEE" w:rsidRPr="003A6CEE" w:rsidRDefault="003A6CEE" w:rsidP="003A6CEE">
      <w:pPr>
        <w:jc w:val="both"/>
        <w:rPr>
          <w:rFonts w:ascii="Poppins" w:hAnsi="Poppins" w:cs="Poppins"/>
        </w:rPr>
      </w:pPr>
      <w:r w:rsidRPr="003A6CEE">
        <w:rPr>
          <w:rFonts w:ascii="Poppins" w:hAnsi="Poppins" w:cs="Poppins"/>
        </w:rPr>
        <w:t>During the initial stages of the proposed change</w:t>
      </w:r>
      <w:ins w:id="1624" w:author="Stuart McLarnon (NESO)" w:date="2025-06-17T10:25:00Z" w16du:dateUtc="2025-06-17T09:25:00Z">
        <w:r w:rsidR="00BD3056">
          <w:rPr>
            <w:rFonts w:ascii="Poppins" w:hAnsi="Poppins" w:cs="Poppins"/>
          </w:rPr>
          <w:t>,</w:t>
        </w:r>
      </w:ins>
      <w:r w:rsidRPr="003A6CEE">
        <w:rPr>
          <w:rFonts w:ascii="Poppins" w:hAnsi="Poppins" w:cs="Poppins"/>
        </w:rPr>
        <w:t xml:space="preserve"> a possible alternative solution discussed by the workgroup was to:</w:t>
      </w:r>
    </w:p>
    <w:p w14:paraId="5F6FDA97" w14:textId="77777777" w:rsidR="003A6CEE" w:rsidRPr="003A6CEE" w:rsidRDefault="003A6CEE" w:rsidP="003A6CEE">
      <w:pPr>
        <w:pStyle w:val="ListParagraph"/>
        <w:numPr>
          <w:ilvl w:val="0"/>
          <w:numId w:val="33"/>
        </w:numPr>
        <w:suppressAutoHyphens w:val="0"/>
        <w:autoSpaceDN/>
        <w:spacing w:before="120" w:after="120" w:line="300" w:lineRule="atLeast"/>
        <w:contextualSpacing/>
        <w:jc w:val="both"/>
        <w:textAlignment w:val="auto"/>
        <w:rPr>
          <w:rFonts w:ascii="Poppins" w:hAnsi="Poppins" w:cs="Poppins"/>
        </w:rPr>
      </w:pPr>
      <w:r w:rsidRPr="003A6CEE">
        <w:rPr>
          <w:rFonts w:ascii="Poppins" w:hAnsi="Poppins" w:cs="Poppins"/>
        </w:rPr>
        <w:t xml:space="preserve">expand the Grid Code Planning Code (PC) obligations placed on Network Operators to include an enhanced level of planning data exchange and to retain the existing Excel Workbook format; and </w:t>
      </w:r>
    </w:p>
    <w:p w14:paraId="6121AFD7" w14:textId="77777777" w:rsidR="003A6CEE" w:rsidRPr="003A6CEE" w:rsidRDefault="003A6CEE" w:rsidP="003A6CEE">
      <w:pPr>
        <w:pStyle w:val="ListParagraph"/>
        <w:numPr>
          <w:ilvl w:val="0"/>
          <w:numId w:val="33"/>
        </w:numPr>
        <w:suppressAutoHyphens w:val="0"/>
        <w:autoSpaceDN/>
        <w:spacing w:before="120" w:after="120" w:line="300" w:lineRule="atLeast"/>
        <w:contextualSpacing/>
        <w:jc w:val="both"/>
        <w:textAlignment w:val="auto"/>
        <w:rPr>
          <w:rFonts w:ascii="Poppins" w:hAnsi="Poppins" w:cs="Poppins"/>
        </w:rPr>
      </w:pPr>
      <w:r w:rsidRPr="003A6CEE">
        <w:rPr>
          <w:rFonts w:ascii="Poppins" w:hAnsi="Poppins" w:cs="Poppins"/>
        </w:rPr>
        <w:t xml:space="preserve">expand the PC obligations placed on the ESO to include an enhanced level of planning data exchange in an Excel Workbook format. </w:t>
      </w:r>
    </w:p>
    <w:p w14:paraId="6463B4E7" w14:textId="3AFE6218" w:rsidR="003A6CEE" w:rsidRPr="003A6CEE" w:rsidRDefault="003A6CEE" w:rsidP="003A6CEE">
      <w:pPr>
        <w:ind w:left="60"/>
        <w:jc w:val="both"/>
        <w:rPr>
          <w:rFonts w:ascii="Poppins" w:hAnsi="Poppins" w:cs="Poppins"/>
        </w:rPr>
      </w:pPr>
      <w:r w:rsidRPr="003A6CEE">
        <w:rPr>
          <w:rFonts w:ascii="Poppins" w:hAnsi="Poppins" w:cs="Poppins"/>
        </w:rPr>
        <w:t xml:space="preserve">This solution could be implemented immediately, without the need to develop a CIM data exchange process, but was seen as highly inefficient and overly burdensome, particularly for </w:t>
      </w:r>
      <w:del w:id="1625" w:author="Stuart McLarnon [NESO]" w:date="2025-07-09T16:16:00Z" w16du:dateUtc="2025-07-09T15:16:00Z">
        <w:r w:rsidRPr="003A6CEE" w:rsidDel="00527FE0">
          <w:rPr>
            <w:rFonts w:ascii="Poppins" w:hAnsi="Poppins" w:cs="Poppins"/>
          </w:rPr>
          <w:delText xml:space="preserve">the </w:delText>
        </w:r>
      </w:del>
      <w:r w:rsidRPr="003A6CEE">
        <w:rPr>
          <w:rFonts w:ascii="Poppins" w:hAnsi="Poppins" w:cs="Poppins"/>
        </w:rPr>
        <w:t xml:space="preserve">NESO. Therefore, this was not formally raised as an alternative. </w:t>
      </w:r>
    </w:p>
    <w:p w14:paraId="578AA31B" w14:textId="6A5D403A" w:rsidR="00192E46" w:rsidRDefault="003A6CEE" w:rsidP="003A6CEE">
      <w:pPr>
        <w:ind w:left="60"/>
        <w:jc w:val="both"/>
        <w:rPr>
          <w:rFonts w:ascii="Poppins" w:hAnsi="Poppins" w:cs="Poppins"/>
        </w:rPr>
      </w:pPr>
      <w:r w:rsidRPr="003A6CEE">
        <w:rPr>
          <w:rFonts w:ascii="Poppins" w:hAnsi="Poppins" w:cs="Poppins"/>
        </w:rPr>
        <w:t>No formal alternatives have since been raised.</w:t>
      </w:r>
    </w:p>
    <w:p w14:paraId="3CFFB213" w14:textId="23EDCBE0" w:rsidR="0010294E" w:rsidRPr="00873FF3" w:rsidRDefault="0010294E" w:rsidP="003A6CEE">
      <w:pPr>
        <w:ind w:left="60"/>
        <w:jc w:val="both"/>
        <w:rPr>
          <w:rFonts w:ascii="Poppins" w:hAnsi="Poppins" w:cs="Poppins"/>
          <w:b/>
          <w:color w:val="3F0731"/>
        </w:rPr>
      </w:pPr>
      <w:r w:rsidRPr="00873FF3">
        <w:rPr>
          <w:rFonts w:ascii="Poppins" w:hAnsi="Poppins" w:cs="Poppins"/>
          <w:b/>
          <w:color w:val="3F0731"/>
        </w:rPr>
        <w:t xml:space="preserve">Terms of Reference Discussion </w:t>
      </w:r>
    </w:p>
    <w:p w14:paraId="4614B7D5" w14:textId="47FA9B46" w:rsidR="003A6CEE" w:rsidRDefault="00715199" w:rsidP="005D3272">
      <w:pPr>
        <w:pStyle w:val="ListParagraph"/>
        <w:numPr>
          <w:ilvl w:val="0"/>
          <w:numId w:val="43"/>
        </w:numPr>
        <w:jc w:val="both"/>
        <w:rPr>
          <w:rFonts w:ascii="Poppins" w:hAnsi="Poppins" w:cs="Poppins"/>
          <w:b/>
          <w:bCs/>
          <w:i/>
          <w:iCs/>
        </w:rPr>
      </w:pPr>
      <w:r w:rsidRPr="005D3272">
        <w:rPr>
          <w:rFonts w:ascii="Poppins" w:hAnsi="Poppins" w:cs="Poppins"/>
          <w:b/>
          <w:bCs/>
          <w:i/>
          <w:iCs/>
        </w:rPr>
        <w:t>Implementation and costs</w:t>
      </w:r>
    </w:p>
    <w:p w14:paraId="2E071C07" w14:textId="28D9FAD2" w:rsidR="00394AFD" w:rsidRDefault="00394AFD" w:rsidP="00394AFD">
      <w:pPr>
        <w:pStyle w:val="ListParagraph"/>
        <w:jc w:val="both"/>
        <w:rPr>
          <w:ins w:id="1626" w:author="Stuart McLarnon [NESO]" w:date="2025-07-25T09:47:00Z" w16du:dateUtc="2025-07-25T08:47:00Z"/>
          <w:rFonts w:ascii="Poppins" w:hAnsi="Poppins" w:cs="Poppins"/>
          <w:i/>
          <w:iCs/>
        </w:rPr>
      </w:pPr>
      <w:r w:rsidRPr="00AC41F6">
        <w:rPr>
          <w:rFonts w:ascii="Poppins" w:hAnsi="Poppins" w:cs="Poppins"/>
          <w:i/>
          <w:iCs/>
        </w:rPr>
        <w:t>Initial cost</w:t>
      </w:r>
      <w:r w:rsidR="00BA3EBD">
        <w:rPr>
          <w:rFonts w:ascii="Poppins" w:hAnsi="Poppins" w:cs="Poppins"/>
          <w:i/>
          <w:iCs/>
        </w:rPr>
        <w:t>s</w:t>
      </w:r>
      <w:r w:rsidRPr="00AC41F6">
        <w:rPr>
          <w:rFonts w:ascii="Poppins" w:hAnsi="Poppins" w:cs="Poppins"/>
          <w:i/>
          <w:iCs/>
        </w:rPr>
        <w:t xml:space="preserve"> were provided from NESO and can be found in </w:t>
      </w:r>
      <w:r w:rsidRPr="00484C0A">
        <w:rPr>
          <w:rFonts w:ascii="Poppins" w:hAnsi="Poppins" w:cs="Poppins"/>
          <w:i/>
          <w:iCs/>
          <w:rPrChange w:id="1627" w:author="Stuart McLarnon [NESO]" w:date="2025-07-10T14:52:00Z" w16du:dateUtc="2025-07-10T13:52:00Z">
            <w:rPr>
              <w:rFonts w:ascii="Poppins" w:hAnsi="Poppins" w:cs="Poppins"/>
              <w:i/>
              <w:iCs/>
              <w:highlight w:val="yellow"/>
            </w:rPr>
          </w:rPrChange>
        </w:rPr>
        <w:t xml:space="preserve">Annex </w:t>
      </w:r>
      <w:del w:id="1628" w:author="Stuart McLarnon [NESO]" w:date="2025-07-10T14:52:00Z" w16du:dateUtc="2025-07-10T13:52:00Z">
        <w:r w:rsidR="00AC41F6" w:rsidRPr="00AC41F6" w:rsidDel="00484C0A">
          <w:rPr>
            <w:rFonts w:ascii="Poppins" w:hAnsi="Poppins" w:cs="Poppins"/>
            <w:i/>
            <w:iCs/>
            <w:highlight w:val="yellow"/>
          </w:rPr>
          <w:delText>4</w:delText>
        </w:r>
      </w:del>
      <w:ins w:id="1629" w:author="Stuart McLarnon [NESO]" w:date="2025-07-10T14:52:00Z" w16du:dateUtc="2025-07-10T13:52:00Z">
        <w:r w:rsidR="00484C0A">
          <w:rPr>
            <w:rFonts w:ascii="Poppins" w:hAnsi="Poppins" w:cs="Poppins"/>
            <w:i/>
            <w:iCs/>
          </w:rPr>
          <w:t>5</w:t>
        </w:r>
      </w:ins>
      <w:r w:rsidR="00AC41F6">
        <w:rPr>
          <w:rFonts w:ascii="Poppins" w:hAnsi="Poppins" w:cs="Poppins"/>
          <w:i/>
          <w:iCs/>
        </w:rPr>
        <w:t xml:space="preserve">. It was agreed following Workgroup Consultation that </w:t>
      </w:r>
      <w:r w:rsidR="00B07966">
        <w:rPr>
          <w:rFonts w:ascii="Poppins" w:hAnsi="Poppins" w:cs="Poppins"/>
          <w:i/>
          <w:iCs/>
        </w:rPr>
        <w:t>further costing was required and the Workgroup agreed to complete a cost proforma to provid</w:t>
      </w:r>
      <w:r w:rsidR="00DF6DB7">
        <w:rPr>
          <w:rFonts w:ascii="Poppins" w:hAnsi="Poppins" w:cs="Poppins"/>
          <w:i/>
          <w:iCs/>
        </w:rPr>
        <w:t xml:space="preserve">e this information. </w:t>
      </w:r>
      <w:ins w:id="1630" w:author="Stuart McLarnon [NESO]" w:date="2025-07-10T11:09:00Z" w16du:dateUtc="2025-07-10T10:09:00Z">
        <w:r w:rsidR="007E4DEA">
          <w:rPr>
            <w:rFonts w:ascii="Poppins" w:hAnsi="Poppins" w:cs="Poppins"/>
            <w:i/>
            <w:iCs/>
          </w:rPr>
          <w:t xml:space="preserve">This </w:t>
        </w:r>
      </w:ins>
      <w:ins w:id="1631" w:author="Stuart McLarnon [NESO]" w:date="2025-07-10T11:10:00Z" w16du:dateUtc="2025-07-10T10:10:00Z">
        <w:r w:rsidR="007E4DEA">
          <w:rPr>
            <w:rFonts w:ascii="Poppins" w:hAnsi="Poppins" w:cs="Poppins"/>
            <w:i/>
            <w:iCs/>
          </w:rPr>
          <w:t>proforma</w:t>
        </w:r>
      </w:ins>
      <w:ins w:id="1632" w:author="Stuart McLarnon [NESO]" w:date="2025-07-10T11:09:00Z" w16du:dateUtc="2025-07-10T10:09:00Z">
        <w:r w:rsidR="007E4DEA">
          <w:rPr>
            <w:rFonts w:ascii="Poppins" w:hAnsi="Poppins" w:cs="Poppins"/>
            <w:i/>
            <w:iCs/>
          </w:rPr>
          <w:t xml:space="preserve"> was sent out to Workgroup members and </w:t>
        </w:r>
      </w:ins>
      <w:ins w:id="1633" w:author="Stuart McLarnon [NESO]" w:date="2025-07-10T11:10:00Z" w16du:dateUtc="2025-07-10T10:10:00Z">
        <w:r w:rsidR="007E4DEA">
          <w:rPr>
            <w:rFonts w:ascii="Poppins" w:hAnsi="Poppins" w:cs="Poppins"/>
            <w:i/>
            <w:iCs/>
          </w:rPr>
          <w:t>received</w:t>
        </w:r>
      </w:ins>
      <w:ins w:id="1634" w:author="Stuart McLarnon [NESO]" w:date="2025-07-10T11:13:00Z" w16du:dateUtc="2025-07-10T10:13:00Z">
        <w:r w:rsidR="007E4DEA">
          <w:rPr>
            <w:rFonts w:ascii="Poppins" w:hAnsi="Poppins" w:cs="Poppins"/>
            <w:i/>
            <w:iCs/>
          </w:rPr>
          <w:t xml:space="preserve"> </w:t>
        </w:r>
        <w:r w:rsidR="007E4DEA" w:rsidRPr="0020156D">
          <w:rPr>
            <w:rFonts w:ascii="Poppins" w:hAnsi="Poppins" w:cs="Poppins"/>
            <w:i/>
            <w:iCs/>
          </w:rPr>
          <w:t>6</w:t>
        </w:r>
        <w:r w:rsidR="007E4DEA">
          <w:rPr>
            <w:rFonts w:ascii="Poppins" w:hAnsi="Poppins" w:cs="Poppins"/>
            <w:i/>
            <w:iCs/>
          </w:rPr>
          <w:t xml:space="preserve"> </w:t>
        </w:r>
        <w:commentRangeStart w:id="1635"/>
        <w:r w:rsidR="007E4DEA">
          <w:rPr>
            <w:rFonts w:ascii="Poppins" w:hAnsi="Poppins" w:cs="Poppins"/>
            <w:i/>
            <w:iCs/>
          </w:rPr>
          <w:t>responses</w:t>
        </w:r>
      </w:ins>
      <w:commentRangeEnd w:id="1635"/>
      <w:ins w:id="1636" w:author="Stuart McLarnon [NESO]" w:date="2025-07-25T09:47:00Z" w16du:dateUtc="2025-07-25T08:47:00Z">
        <w:r w:rsidR="00BE0A2C">
          <w:rPr>
            <w:rStyle w:val="CommentReference"/>
          </w:rPr>
          <w:commentReference w:id="1635"/>
        </w:r>
      </w:ins>
      <w:ins w:id="1637" w:author="Stuart McLarnon [NESO]" w:date="2025-07-10T11:18:00Z" w16du:dateUtc="2025-07-10T10:18:00Z">
        <w:r w:rsidR="007E4DEA">
          <w:rPr>
            <w:rFonts w:ascii="Poppins" w:hAnsi="Poppins" w:cs="Poppins"/>
            <w:i/>
            <w:iCs/>
          </w:rPr>
          <w:t>.</w:t>
        </w:r>
      </w:ins>
    </w:p>
    <w:p w14:paraId="351E3245" w14:textId="77777777" w:rsidR="00EE3380" w:rsidRDefault="00EE3380" w:rsidP="00394AFD">
      <w:pPr>
        <w:pStyle w:val="ListParagraph"/>
        <w:jc w:val="both"/>
        <w:rPr>
          <w:ins w:id="1638" w:author="Stuart McLarnon [NESO]" w:date="2025-07-10T11:19:00Z" w16du:dateUtc="2025-07-10T10:19:00Z"/>
          <w:rFonts w:ascii="Poppins" w:hAnsi="Poppins" w:cs="Poppins"/>
          <w:i/>
          <w:iCs/>
        </w:rPr>
      </w:pPr>
    </w:p>
    <w:p w14:paraId="6EF288BD" w14:textId="470A0AB1" w:rsidR="00540602" w:rsidRDefault="007E4DEA" w:rsidP="00394AFD">
      <w:pPr>
        <w:pStyle w:val="ListParagraph"/>
        <w:jc w:val="both"/>
        <w:rPr>
          <w:ins w:id="1639" w:author="Stuart McLarnon [NESO]" w:date="2025-07-23T13:46:00Z" w16du:dateUtc="2025-07-23T12:46:00Z"/>
          <w:rFonts w:ascii="Poppins" w:hAnsi="Poppins" w:cs="Poppins"/>
          <w:i/>
          <w:iCs/>
        </w:rPr>
      </w:pPr>
      <w:ins w:id="1640" w:author="Stuart McLarnon [NESO]" w:date="2025-07-10T11:19:00Z" w16du:dateUtc="2025-07-10T10:19:00Z">
        <w:r>
          <w:rPr>
            <w:rFonts w:ascii="Poppins" w:hAnsi="Poppins" w:cs="Poppins"/>
            <w:i/>
            <w:iCs/>
          </w:rPr>
          <w:t xml:space="preserve">Costs for the implementation of the </w:t>
        </w:r>
        <w:r w:rsidR="00782B51">
          <w:rPr>
            <w:rFonts w:ascii="Poppins" w:hAnsi="Poppins" w:cs="Poppins"/>
            <w:i/>
            <w:iCs/>
          </w:rPr>
          <w:t>CIM models</w:t>
        </w:r>
      </w:ins>
      <w:ins w:id="1641" w:author="Stuart McLarnon [NESO]" w:date="2025-07-23T13:40:00Z" w16du:dateUtc="2025-07-23T12:40:00Z">
        <w:r w:rsidR="00200656">
          <w:rPr>
            <w:rFonts w:ascii="Poppins" w:hAnsi="Poppins" w:cs="Poppins"/>
            <w:i/>
            <w:iCs/>
          </w:rPr>
          <w:t xml:space="preserve"> and </w:t>
        </w:r>
      </w:ins>
      <w:ins w:id="1642" w:author="Stuart McLarnon [NESO]" w:date="2025-07-23T13:41:00Z" w16du:dateUtc="2025-07-23T12:41:00Z">
        <w:r w:rsidR="00200656">
          <w:rPr>
            <w:rFonts w:ascii="Poppins" w:hAnsi="Poppins" w:cs="Poppins"/>
            <w:i/>
            <w:iCs/>
          </w:rPr>
          <w:t>data exchange</w:t>
        </w:r>
      </w:ins>
      <w:ins w:id="1643" w:author="Stuart McLarnon [NESO]" w:date="2025-07-10T11:19:00Z" w16du:dateUtc="2025-07-10T10:19:00Z">
        <w:r w:rsidR="00782B51">
          <w:rPr>
            <w:rFonts w:ascii="Poppins" w:hAnsi="Poppins" w:cs="Poppins"/>
            <w:i/>
            <w:iCs/>
          </w:rPr>
          <w:t xml:space="preserve"> </w:t>
        </w:r>
      </w:ins>
      <w:ins w:id="1644" w:author="Stuart McLarnon [NESO]" w:date="2025-07-23T13:40:00Z" w16du:dateUtc="2025-07-23T12:40:00Z">
        <w:r w:rsidR="0024375B">
          <w:rPr>
            <w:rFonts w:ascii="Poppins" w:hAnsi="Poppins" w:cs="Poppins"/>
            <w:i/>
            <w:iCs/>
          </w:rPr>
          <w:t xml:space="preserve">averaged around </w:t>
        </w:r>
        <w:r w:rsidR="00617E8D">
          <w:rPr>
            <w:rFonts w:ascii="Poppins" w:hAnsi="Poppins" w:cs="Poppins"/>
            <w:i/>
            <w:iCs/>
          </w:rPr>
          <w:t>£</w:t>
        </w:r>
      </w:ins>
      <w:ins w:id="1645" w:author="Stuart McLarnon [NESO]" w:date="2025-07-23T13:47:00Z" w16du:dateUtc="2025-07-23T12:47:00Z">
        <w:r w:rsidR="00752AA2">
          <w:rPr>
            <w:rFonts w:ascii="Poppins" w:hAnsi="Poppins" w:cs="Poppins"/>
            <w:i/>
            <w:iCs/>
          </w:rPr>
          <w:t>199</w:t>
        </w:r>
      </w:ins>
      <w:ins w:id="1646" w:author="Stuart McLarnon [NESO]" w:date="2025-07-23T13:40:00Z" w16du:dateUtc="2025-07-23T12:40:00Z">
        <w:r w:rsidR="00617E8D">
          <w:rPr>
            <w:rFonts w:ascii="Poppins" w:hAnsi="Poppins" w:cs="Poppins"/>
            <w:i/>
            <w:iCs/>
          </w:rPr>
          <w:t>,000</w:t>
        </w:r>
      </w:ins>
      <w:ins w:id="1647" w:author="Stuart McLarnon [NESO]" w:date="2025-07-23T13:41:00Z" w16du:dateUtc="2025-07-23T12:41:00Z">
        <w:r w:rsidR="00200656">
          <w:rPr>
            <w:rFonts w:ascii="Poppins" w:hAnsi="Poppins" w:cs="Poppins"/>
            <w:i/>
            <w:iCs/>
          </w:rPr>
          <w:t xml:space="preserve"> per Network Operator</w:t>
        </w:r>
      </w:ins>
      <w:commentRangeStart w:id="1648"/>
      <w:commentRangeEnd w:id="1648"/>
      <w:ins w:id="1649" w:author="Stuart McLarnon [NESO]" w:date="2025-07-18T12:53:00Z" w16du:dateUtc="2025-07-18T11:53:00Z">
        <w:r w:rsidR="00220B86">
          <w:rPr>
            <w:rStyle w:val="CommentReference"/>
          </w:rPr>
          <w:commentReference w:id="1648"/>
        </w:r>
      </w:ins>
      <w:ins w:id="1650" w:author="Stuart McLarnon [NESO]" w:date="2025-07-23T13:45:00Z" w16du:dateUtc="2025-07-23T12:45:00Z">
        <w:r w:rsidR="00641378">
          <w:rPr>
            <w:rFonts w:ascii="Poppins" w:hAnsi="Poppins" w:cs="Poppins"/>
            <w:i/>
            <w:iCs/>
          </w:rPr>
          <w:t xml:space="preserve">. Extrapolating this number to all Network Operators gives a total </w:t>
        </w:r>
        <w:r w:rsidR="00560C7A">
          <w:rPr>
            <w:rFonts w:ascii="Poppins" w:hAnsi="Poppins" w:cs="Poppins"/>
            <w:i/>
            <w:iCs/>
          </w:rPr>
          <w:t>year one implementation cost of £1.</w:t>
        </w:r>
      </w:ins>
      <w:ins w:id="1651" w:author="Stuart McLarnon [NESO]" w:date="2025-07-23T13:47:00Z" w16du:dateUtc="2025-07-23T12:47:00Z">
        <w:r w:rsidR="00752AA2">
          <w:rPr>
            <w:rFonts w:ascii="Poppins" w:hAnsi="Poppins" w:cs="Poppins"/>
            <w:i/>
            <w:iCs/>
          </w:rPr>
          <w:t>19</w:t>
        </w:r>
      </w:ins>
      <w:ins w:id="1652" w:author="Stuart McLarnon [NESO]" w:date="2025-07-23T13:46:00Z" w16du:dateUtc="2025-07-23T12:46:00Z">
        <w:r w:rsidR="00560C7A">
          <w:rPr>
            <w:rFonts w:ascii="Poppins" w:hAnsi="Poppins" w:cs="Poppins"/>
            <w:i/>
            <w:iCs/>
          </w:rPr>
          <w:t>M</w:t>
        </w:r>
      </w:ins>
      <w:ins w:id="1653" w:author="Stuart McLarnon [NESO]" w:date="2025-07-23T13:56:00Z" w16du:dateUtc="2025-07-23T12:56:00Z">
        <w:r w:rsidR="00E114A9">
          <w:rPr>
            <w:rFonts w:ascii="Poppins" w:hAnsi="Poppins" w:cs="Poppins"/>
            <w:i/>
            <w:iCs/>
          </w:rPr>
          <w:t>.</w:t>
        </w:r>
      </w:ins>
    </w:p>
    <w:p w14:paraId="259AA906" w14:textId="78415CE0" w:rsidR="006765BC" w:rsidRDefault="006765BC" w:rsidP="006765BC">
      <w:pPr>
        <w:pStyle w:val="ListParagraph"/>
        <w:jc w:val="both"/>
        <w:rPr>
          <w:ins w:id="1654" w:author="Stuart McLarnon [NESO]" w:date="2025-07-23T13:46:00Z" w16du:dateUtc="2025-07-23T12:46:00Z"/>
          <w:rFonts w:ascii="Poppins" w:hAnsi="Poppins" w:cs="Poppins"/>
          <w:i/>
          <w:iCs/>
        </w:rPr>
      </w:pPr>
      <w:ins w:id="1655" w:author="Stuart McLarnon [NESO]" w:date="2025-07-23T13:46:00Z" w16du:dateUtc="2025-07-23T12:46:00Z">
        <w:r>
          <w:rPr>
            <w:rFonts w:ascii="Poppins" w:hAnsi="Poppins" w:cs="Poppins"/>
            <w:i/>
            <w:iCs/>
          </w:rPr>
          <w:t xml:space="preserve">Costs for the yearly </w:t>
        </w:r>
      </w:ins>
      <w:ins w:id="1656" w:author="Stuart McLarnon [NESO]" w:date="2025-07-23T13:47:00Z" w16du:dateUtc="2025-07-23T12:47:00Z">
        <w:r>
          <w:rPr>
            <w:rFonts w:ascii="Poppins" w:hAnsi="Poppins" w:cs="Poppins"/>
            <w:i/>
            <w:iCs/>
          </w:rPr>
          <w:t>maintenance</w:t>
        </w:r>
      </w:ins>
      <w:ins w:id="1657" w:author="Stuart McLarnon [NESO]" w:date="2025-07-23T13:46:00Z" w16du:dateUtc="2025-07-23T12:46:00Z">
        <w:r>
          <w:rPr>
            <w:rFonts w:ascii="Poppins" w:hAnsi="Poppins" w:cs="Poppins"/>
            <w:i/>
            <w:iCs/>
          </w:rPr>
          <w:t xml:space="preserve"> of the CIM models and data exchange averaged around £</w:t>
        </w:r>
      </w:ins>
      <w:ins w:id="1658" w:author="Stuart McLarnon [NESO]" w:date="2025-07-23T13:47:00Z" w16du:dateUtc="2025-07-23T12:47:00Z">
        <w:r w:rsidR="00752AA2">
          <w:rPr>
            <w:rFonts w:ascii="Poppins" w:hAnsi="Poppins" w:cs="Poppins"/>
            <w:i/>
            <w:iCs/>
          </w:rPr>
          <w:t>89,000</w:t>
        </w:r>
      </w:ins>
      <w:ins w:id="1659" w:author="Stuart McLarnon [NESO]" w:date="2025-07-23T13:46:00Z" w16du:dateUtc="2025-07-23T12:46:00Z">
        <w:r>
          <w:rPr>
            <w:rFonts w:ascii="Poppins" w:hAnsi="Poppins" w:cs="Poppins"/>
            <w:i/>
            <w:iCs/>
          </w:rPr>
          <w:t xml:space="preserve"> per Network Operator</w:t>
        </w:r>
        <w:commentRangeStart w:id="1660"/>
        <w:commentRangeEnd w:id="1660"/>
        <w:r>
          <w:rPr>
            <w:rStyle w:val="CommentReference"/>
          </w:rPr>
          <w:commentReference w:id="1660"/>
        </w:r>
        <w:r>
          <w:rPr>
            <w:rFonts w:ascii="Poppins" w:hAnsi="Poppins" w:cs="Poppins"/>
            <w:i/>
            <w:iCs/>
          </w:rPr>
          <w:t>. Extrapolating this number to all Network Operators gives a total year</w:t>
        </w:r>
      </w:ins>
      <w:ins w:id="1661" w:author="Stuart McLarnon [NESO]" w:date="2025-07-23T13:48:00Z" w16du:dateUtc="2025-07-23T12:48:00Z">
        <w:r w:rsidR="007C370C">
          <w:rPr>
            <w:rFonts w:ascii="Poppins" w:hAnsi="Poppins" w:cs="Poppins"/>
            <w:i/>
            <w:iCs/>
          </w:rPr>
          <w:t>ly cost</w:t>
        </w:r>
      </w:ins>
      <w:ins w:id="1662" w:author="Stuart McLarnon [NESO]" w:date="2025-07-23T13:46:00Z" w16du:dateUtc="2025-07-23T12:46:00Z">
        <w:r>
          <w:rPr>
            <w:rFonts w:ascii="Poppins" w:hAnsi="Poppins" w:cs="Poppins"/>
            <w:i/>
            <w:iCs/>
          </w:rPr>
          <w:t xml:space="preserve"> of £</w:t>
        </w:r>
      </w:ins>
      <w:ins w:id="1663" w:author="Stuart McLarnon [NESO]" w:date="2025-07-23T13:48:00Z" w16du:dateUtc="2025-07-23T12:48:00Z">
        <w:r w:rsidR="00C34D48">
          <w:rPr>
            <w:rFonts w:ascii="Poppins" w:hAnsi="Poppins" w:cs="Poppins"/>
            <w:i/>
            <w:iCs/>
          </w:rPr>
          <w:t>532,000</w:t>
        </w:r>
      </w:ins>
      <w:ins w:id="1664" w:author="Stuart McLarnon [NESO]" w:date="2025-07-23T13:56:00Z" w16du:dateUtc="2025-07-23T12:56:00Z">
        <w:r w:rsidR="00E114A9">
          <w:rPr>
            <w:rFonts w:ascii="Poppins" w:hAnsi="Poppins" w:cs="Poppins"/>
            <w:i/>
            <w:iCs/>
          </w:rPr>
          <w:t>.</w:t>
        </w:r>
      </w:ins>
    </w:p>
    <w:p w14:paraId="685AC6C5" w14:textId="324728BC" w:rsidR="00540602" w:rsidRDefault="00782B51" w:rsidP="00394AFD">
      <w:pPr>
        <w:pStyle w:val="ListParagraph"/>
        <w:jc w:val="both"/>
        <w:rPr>
          <w:ins w:id="1665" w:author="Stuart McLarnon [NESO]" w:date="2025-07-23T13:42:00Z" w16du:dateUtc="2025-07-23T12:42:00Z"/>
          <w:rFonts w:ascii="Poppins" w:hAnsi="Poppins" w:cs="Poppins"/>
          <w:i/>
          <w:iCs/>
        </w:rPr>
      </w:pPr>
      <w:ins w:id="1666" w:author="Stuart McLarnon [NESO]" w:date="2025-07-10T11:22:00Z" w16du:dateUtc="2025-07-10T10:22:00Z">
        <w:r>
          <w:rPr>
            <w:rFonts w:ascii="Poppins" w:hAnsi="Poppins" w:cs="Poppins"/>
            <w:i/>
            <w:iCs/>
          </w:rPr>
          <w:t xml:space="preserve">One </w:t>
        </w:r>
      </w:ins>
      <w:ins w:id="1667" w:author="Stuart McLarnon [NESO]" w:date="2025-07-10T11:21:00Z" w16du:dateUtc="2025-07-10T10:21:00Z">
        <w:r>
          <w:rPr>
            <w:rFonts w:ascii="Poppins" w:hAnsi="Poppins" w:cs="Poppins"/>
            <w:i/>
            <w:iCs/>
          </w:rPr>
          <w:t xml:space="preserve">of the </w:t>
        </w:r>
      </w:ins>
      <w:ins w:id="1668" w:author="Stuart McLarnon [NESO]" w:date="2025-07-10T11:22:00Z" w16du:dateUtc="2025-07-10T10:22:00Z">
        <w:r>
          <w:rPr>
            <w:rFonts w:ascii="Poppins" w:hAnsi="Poppins" w:cs="Poppins"/>
            <w:i/>
            <w:iCs/>
          </w:rPr>
          <w:t>reasons</w:t>
        </w:r>
      </w:ins>
      <w:ins w:id="1669" w:author="Stuart McLarnon [NESO]" w:date="2025-07-10T11:21:00Z" w16du:dateUtc="2025-07-10T10:21:00Z">
        <w:r>
          <w:rPr>
            <w:rFonts w:ascii="Poppins" w:hAnsi="Poppins" w:cs="Poppins"/>
            <w:i/>
            <w:iCs/>
          </w:rPr>
          <w:t xml:space="preserve"> for the variance in costs </w:t>
        </w:r>
      </w:ins>
      <w:ins w:id="1670" w:author="Stuart McLarnon [NESO]" w:date="2025-07-10T11:22:00Z" w16du:dateUtc="2025-07-10T10:22:00Z">
        <w:r>
          <w:rPr>
            <w:rFonts w:ascii="Poppins" w:hAnsi="Poppins" w:cs="Poppins"/>
            <w:i/>
            <w:iCs/>
          </w:rPr>
          <w:t xml:space="preserve">is some parties having to purchase new software while others do not. Another reason is </w:t>
        </w:r>
      </w:ins>
      <w:ins w:id="1671" w:author="Stuart McLarnon [NESO]" w:date="2025-07-10T11:23:00Z" w16du:dateUtc="2025-07-10T10:23:00Z">
        <w:r>
          <w:rPr>
            <w:rFonts w:ascii="Poppins" w:hAnsi="Poppins" w:cs="Poppins"/>
            <w:i/>
            <w:iCs/>
          </w:rPr>
          <w:t>that some parties have to update their</w:t>
        </w:r>
      </w:ins>
      <w:ins w:id="1672" w:author="Stuart McLarnon [NESO]" w:date="2025-07-10T11:24:00Z" w16du:dateUtc="2025-07-10T10:24:00Z">
        <w:r>
          <w:rPr>
            <w:rFonts w:ascii="Poppins" w:hAnsi="Poppins" w:cs="Poppins"/>
            <w:i/>
            <w:iCs/>
          </w:rPr>
          <w:t xml:space="preserve"> network models to be compatible with CIM, </w:t>
        </w:r>
      </w:ins>
      <w:ins w:id="1673" w:author="Stuart McLarnon [NESO]" w:date="2025-07-10T11:25:00Z" w16du:dateUtc="2025-07-10T10:25:00Z">
        <w:r>
          <w:rPr>
            <w:rFonts w:ascii="Poppins" w:hAnsi="Poppins" w:cs="Poppins"/>
            <w:i/>
            <w:iCs/>
          </w:rPr>
          <w:t>whereas</w:t>
        </w:r>
      </w:ins>
      <w:ins w:id="1674" w:author="Stuart McLarnon [NESO]" w:date="2025-07-10T11:24:00Z" w16du:dateUtc="2025-07-10T10:24:00Z">
        <w:r>
          <w:rPr>
            <w:rFonts w:ascii="Poppins" w:hAnsi="Poppins" w:cs="Poppins"/>
            <w:i/>
            <w:iCs/>
          </w:rPr>
          <w:t xml:space="preserve"> others are already using C</w:t>
        </w:r>
      </w:ins>
      <w:ins w:id="1675" w:author="Stuart McLarnon [NESO]" w:date="2025-07-10T11:25:00Z" w16du:dateUtc="2025-07-10T10:25:00Z">
        <w:r>
          <w:rPr>
            <w:rFonts w:ascii="Poppins" w:hAnsi="Poppins" w:cs="Poppins"/>
            <w:i/>
            <w:iCs/>
          </w:rPr>
          <w:t xml:space="preserve">IM compatible models. </w:t>
        </w:r>
      </w:ins>
    </w:p>
    <w:p w14:paraId="2E5B3DF3" w14:textId="69A5CC23" w:rsidR="007E4DEA" w:rsidDel="008E574A" w:rsidRDefault="007E4DEA" w:rsidP="00394AFD">
      <w:pPr>
        <w:pStyle w:val="ListParagraph"/>
        <w:jc w:val="both"/>
        <w:rPr>
          <w:del w:id="1676" w:author="Stuart McLarnon [NESO]" w:date="2025-07-25T09:49:00Z" w16du:dateUtc="2025-07-25T08:49:00Z"/>
          <w:rFonts w:ascii="Poppins" w:hAnsi="Poppins" w:cs="Poppins"/>
          <w:i/>
          <w:iCs/>
        </w:rPr>
      </w:pPr>
    </w:p>
    <w:p w14:paraId="4F039BF1" w14:textId="4839D5BB" w:rsidR="00DF6DB7" w:rsidRPr="00AC41F6" w:rsidDel="00782B51" w:rsidRDefault="00DF6DB7" w:rsidP="00394AFD">
      <w:pPr>
        <w:pStyle w:val="ListParagraph"/>
        <w:jc w:val="both"/>
        <w:rPr>
          <w:del w:id="1677" w:author="Stuart McLarnon [NESO]" w:date="2025-07-10T11:26:00Z" w16du:dateUtc="2025-07-10T10:26:00Z"/>
          <w:rFonts w:ascii="Poppins" w:hAnsi="Poppins" w:cs="Poppins"/>
          <w:i/>
          <w:iCs/>
        </w:rPr>
      </w:pPr>
      <w:del w:id="1678" w:author="Stuart McLarnon [NESO]" w:date="2025-07-10T11:26:00Z" w16du:dateUtc="2025-07-10T10:26:00Z">
        <w:r w:rsidRPr="00DF6DB7" w:rsidDel="00782B51">
          <w:rPr>
            <w:rFonts w:ascii="Poppins" w:hAnsi="Poppins" w:cs="Poppins"/>
            <w:i/>
            <w:iCs/>
            <w:highlight w:val="yellow"/>
          </w:rPr>
          <w:delText>Add cost details and Annex.</w:delText>
        </w:r>
      </w:del>
    </w:p>
    <w:p w14:paraId="642EF398" w14:textId="568C7328" w:rsidR="00715199" w:rsidRDefault="00D64665" w:rsidP="005D3272">
      <w:pPr>
        <w:pStyle w:val="ListParagraph"/>
        <w:numPr>
          <w:ilvl w:val="0"/>
          <w:numId w:val="43"/>
        </w:numPr>
        <w:jc w:val="both"/>
        <w:rPr>
          <w:rFonts w:ascii="Poppins" w:hAnsi="Poppins" w:cs="Poppins"/>
          <w:b/>
          <w:bCs/>
          <w:i/>
          <w:iCs/>
        </w:rPr>
      </w:pPr>
      <w:r w:rsidRPr="005D3272">
        <w:rPr>
          <w:rFonts w:ascii="Poppins" w:hAnsi="Poppins" w:cs="Poppins"/>
          <w:b/>
          <w:bCs/>
          <w:i/>
          <w:iCs/>
        </w:rPr>
        <w:t>Review draft legal text should it have been provided. If legal text is not submitted within the Grid Code Modification Proposal the Workgroup should be instructed to assist in the developing of the legal text</w:t>
      </w:r>
    </w:p>
    <w:p w14:paraId="5F18F1F6" w14:textId="6F146054" w:rsidR="00BA3EBD" w:rsidRPr="00260BDE" w:rsidRDefault="00E246C0" w:rsidP="00BA3EBD">
      <w:pPr>
        <w:pStyle w:val="ListParagraph"/>
        <w:jc w:val="both"/>
        <w:rPr>
          <w:rFonts w:ascii="Poppins" w:hAnsi="Poppins" w:cs="Poppins"/>
          <w:i/>
          <w:iCs/>
        </w:rPr>
      </w:pPr>
      <w:r w:rsidRPr="00260BDE">
        <w:rPr>
          <w:rFonts w:ascii="Poppins" w:hAnsi="Poppins" w:cs="Poppins"/>
          <w:i/>
          <w:iCs/>
        </w:rPr>
        <w:t>The main focus of the subgroup has been to develop the legal text</w:t>
      </w:r>
      <w:r w:rsidR="00260BDE">
        <w:rPr>
          <w:rFonts w:ascii="Poppins" w:hAnsi="Poppins" w:cs="Poppins"/>
          <w:i/>
          <w:iCs/>
        </w:rPr>
        <w:t xml:space="preserve"> before </w:t>
      </w:r>
      <w:r w:rsidR="002E3783">
        <w:rPr>
          <w:rFonts w:ascii="Poppins" w:hAnsi="Poppins" w:cs="Poppins"/>
          <w:i/>
          <w:iCs/>
        </w:rPr>
        <w:t>further development with workgroup</w:t>
      </w:r>
      <w:r w:rsidRPr="00260BDE">
        <w:rPr>
          <w:rFonts w:ascii="Poppins" w:hAnsi="Poppins" w:cs="Poppins"/>
          <w:i/>
          <w:iCs/>
        </w:rPr>
        <w:t xml:space="preserve">. The final legal text can be found in </w:t>
      </w:r>
      <w:r w:rsidR="001E65F2" w:rsidRPr="00484C0A">
        <w:rPr>
          <w:rFonts w:ascii="Poppins" w:hAnsi="Poppins" w:cs="Poppins"/>
          <w:i/>
          <w:iCs/>
          <w:rPrChange w:id="1679" w:author="Stuart McLarnon [NESO]" w:date="2025-07-10T14:53:00Z" w16du:dateUtc="2025-07-10T13:53:00Z">
            <w:rPr>
              <w:rFonts w:ascii="Poppins" w:hAnsi="Poppins" w:cs="Poppins"/>
              <w:i/>
              <w:iCs/>
              <w:highlight w:val="yellow"/>
            </w:rPr>
          </w:rPrChange>
        </w:rPr>
        <w:t>A</w:t>
      </w:r>
      <w:r w:rsidRPr="00484C0A">
        <w:rPr>
          <w:rFonts w:ascii="Poppins" w:hAnsi="Poppins" w:cs="Poppins"/>
          <w:i/>
          <w:iCs/>
          <w:rPrChange w:id="1680" w:author="Stuart McLarnon [NESO]" w:date="2025-07-10T14:53:00Z" w16du:dateUtc="2025-07-10T13:53:00Z">
            <w:rPr>
              <w:rFonts w:ascii="Poppins" w:hAnsi="Poppins" w:cs="Poppins"/>
              <w:i/>
              <w:iCs/>
              <w:highlight w:val="yellow"/>
            </w:rPr>
          </w:rPrChange>
        </w:rPr>
        <w:t xml:space="preserve">nnex </w:t>
      </w:r>
      <w:del w:id="1681" w:author="Stuart McLarnon [NESO]" w:date="2025-07-10T14:53:00Z" w16du:dateUtc="2025-07-10T13:53:00Z">
        <w:r w:rsidR="00260BDE" w:rsidRPr="00260BDE" w:rsidDel="00484C0A">
          <w:rPr>
            <w:rFonts w:ascii="Poppins" w:hAnsi="Poppins" w:cs="Poppins"/>
            <w:i/>
            <w:iCs/>
            <w:highlight w:val="yellow"/>
          </w:rPr>
          <w:delText>XXX</w:delText>
        </w:r>
      </w:del>
      <w:ins w:id="1682" w:author="Stuart McLarnon [NESO]" w:date="2025-07-10T14:53:00Z" w16du:dateUtc="2025-07-10T13:53:00Z">
        <w:r w:rsidR="00484C0A">
          <w:rPr>
            <w:rFonts w:ascii="Poppins" w:hAnsi="Poppins" w:cs="Poppins"/>
            <w:i/>
            <w:iCs/>
          </w:rPr>
          <w:t>3</w:t>
        </w:r>
      </w:ins>
      <w:r w:rsidR="00260BDE">
        <w:rPr>
          <w:rFonts w:ascii="Poppins" w:hAnsi="Poppins" w:cs="Poppins"/>
          <w:i/>
          <w:iCs/>
        </w:rPr>
        <w:t xml:space="preserve">. </w:t>
      </w:r>
    </w:p>
    <w:p w14:paraId="11DEA479" w14:textId="2BF9F74F" w:rsidR="005D3272" w:rsidRDefault="002B4FEE" w:rsidP="005D3272">
      <w:pPr>
        <w:pStyle w:val="ListParagraph"/>
        <w:numPr>
          <w:ilvl w:val="0"/>
          <w:numId w:val="43"/>
        </w:numPr>
        <w:jc w:val="both"/>
        <w:rPr>
          <w:rFonts w:ascii="Poppins" w:hAnsi="Poppins" w:cs="Poppins"/>
          <w:b/>
          <w:bCs/>
          <w:i/>
          <w:iCs/>
        </w:rPr>
      </w:pPr>
      <w:r w:rsidRPr="002B4FEE">
        <w:rPr>
          <w:rFonts w:ascii="Poppins" w:hAnsi="Poppins" w:cs="Poppins"/>
          <w:b/>
          <w:bCs/>
          <w:i/>
          <w:iCs/>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p>
    <w:p w14:paraId="2E1B865A" w14:textId="3298ECA5" w:rsidR="004D775C" w:rsidRDefault="00AB2D3B" w:rsidP="00AB2D3B">
      <w:pPr>
        <w:pStyle w:val="ListParagraph"/>
        <w:jc w:val="both"/>
        <w:rPr>
          <w:rFonts w:ascii="Poppins" w:hAnsi="Poppins" w:cs="Poppins"/>
          <w:i/>
          <w:iCs/>
        </w:rPr>
      </w:pPr>
      <w:del w:id="1683" w:author="Stuart McLarnon [NESO]" w:date="2025-07-10T13:39:00Z" w16du:dateUtc="2025-07-10T12:39:00Z">
        <w:r w:rsidRPr="00D94F7C" w:rsidDel="00AE2703">
          <w:rPr>
            <w:rFonts w:ascii="Poppins" w:hAnsi="Poppins" w:cs="Poppins"/>
            <w:i/>
            <w:iCs/>
            <w:highlight w:val="yellow"/>
          </w:rPr>
          <w:delText xml:space="preserve">Add detail on </w:delText>
        </w:r>
        <w:r w:rsidR="00D94F7C" w:rsidRPr="00D94F7C" w:rsidDel="00AE2703">
          <w:rPr>
            <w:rFonts w:ascii="Poppins" w:hAnsi="Poppins" w:cs="Poppins"/>
            <w:i/>
            <w:iCs/>
            <w:highlight w:val="yellow"/>
          </w:rPr>
          <w:delText>further stakeholder engagement</w:delText>
        </w:r>
        <w:r w:rsidR="00D94F7C" w:rsidRPr="00D94F7C" w:rsidDel="00AE2703">
          <w:rPr>
            <w:rFonts w:ascii="Poppins" w:hAnsi="Poppins" w:cs="Poppins"/>
            <w:i/>
            <w:iCs/>
          </w:rPr>
          <w:delText xml:space="preserve"> </w:delText>
        </w:r>
        <w:r w:rsidR="00096600" w:rsidDel="00AE2703">
          <w:rPr>
            <w:rFonts w:ascii="Poppins" w:hAnsi="Poppins" w:cs="Poppins"/>
            <w:i/>
            <w:iCs/>
          </w:rPr>
          <w:delText>–</w:delText>
        </w:r>
        <w:r w:rsidR="00D94F7C" w:rsidRPr="00D94F7C" w:rsidDel="00AE2703">
          <w:rPr>
            <w:rFonts w:ascii="Poppins" w:hAnsi="Poppins" w:cs="Poppins"/>
            <w:i/>
            <w:iCs/>
          </w:rPr>
          <w:delText xml:space="preserve"> INA</w:delText>
        </w:r>
      </w:del>
      <w:ins w:id="1684" w:author="Stuart McLarnon [NESO]" w:date="2025-07-10T11:50:00Z" w16du:dateUtc="2025-07-10T10:50:00Z">
        <w:r w:rsidR="004D775C">
          <w:rPr>
            <w:rFonts w:ascii="Poppins" w:hAnsi="Poppins" w:cs="Poppins"/>
            <w:i/>
            <w:iCs/>
          </w:rPr>
          <w:t>Two industry experts</w:t>
        </w:r>
      </w:ins>
      <w:ins w:id="1685" w:author="Stuart McLarnon [NESO]" w:date="2025-07-23T15:09:00Z" w16du:dateUtc="2025-07-23T14:09:00Z">
        <w:r w:rsidR="0023681C">
          <w:rPr>
            <w:rFonts w:ascii="Poppins" w:hAnsi="Poppins" w:cs="Poppins"/>
            <w:i/>
            <w:iCs/>
          </w:rPr>
          <w:t xml:space="preserve"> from </w:t>
        </w:r>
        <w:r w:rsidR="0023681C" w:rsidRPr="0023681C">
          <w:rPr>
            <w:rFonts w:ascii="Poppins" w:hAnsi="Poppins" w:cs="Poppins"/>
            <w:i/>
            <w:iCs/>
            <w:rPrChange w:id="1686" w:author="Stuart McLarnon [NESO]" w:date="2025-07-23T15:09:00Z" w16du:dateUtc="2025-07-23T14:09:00Z">
              <w:rPr>
                <w:rFonts w:ascii="Poppins" w:hAnsi="Poppins" w:cs="Poppins"/>
              </w:rPr>
            </w:rPrChange>
          </w:rPr>
          <w:t>Open Grid Systems</w:t>
        </w:r>
      </w:ins>
      <w:ins w:id="1687" w:author="Stuart McLarnon [NESO]" w:date="2025-07-10T11:50:00Z" w16du:dateUtc="2025-07-10T10:50:00Z">
        <w:r w:rsidR="004D775C">
          <w:rPr>
            <w:rFonts w:ascii="Poppins" w:hAnsi="Poppins" w:cs="Poppins"/>
            <w:i/>
            <w:iCs/>
          </w:rPr>
          <w:t xml:space="preserve"> were consulted during </w:t>
        </w:r>
      </w:ins>
      <w:ins w:id="1688" w:author="Stuart McLarnon [NESO]" w:date="2025-07-10T11:51:00Z" w16du:dateUtc="2025-07-10T10:51:00Z">
        <w:r w:rsidR="004D775C">
          <w:rPr>
            <w:rFonts w:ascii="Poppins" w:hAnsi="Poppins" w:cs="Poppins"/>
            <w:i/>
            <w:iCs/>
          </w:rPr>
          <w:t xml:space="preserve">the development of </w:t>
        </w:r>
      </w:ins>
      <w:ins w:id="1689" w:author="Stuart McLarnon [NESO]" w:date="2025-07-10T11:53:00Z" w16du:dateUtc="2025-07-10T10:53:00Z">
        <w:r w:rsidR="004D775C">
          <w:rPr>
            <w:rFonts w:ascii="Poppins" w:hAnsi="Poppins" w:cs="Poppins"/>
            <w:i/>
            <w:iCs/>
          </w:rPr>
          <w:t>G</w:t>
        </w:r>
      </w:ins>
      <w:ins w:id="1690" w:author="Stuart McLarnon [NESO]" w:date="2025-07-10T11:54:00Z" w16du:dateUtc="2025-07-10T10:54:00Z">
        <w:r w:rsidR="004D775C">
          <w:rPr>
            <w:rFonts w:ascii="Poppins" w:hAnsi="Poppins" w:cs="Poppins"/>
            <w:i/>
            <w:iCs/>
          </w:rPr>
          <w:t>C</w:t>
        </w:r>
      </w:ins>
      <w:ins w:id="1691" w:author="Stuart McLarnon [NESO]" w:date="2025-07-10T11:53:00Z" w16du:dateUtc="2025-07-10T10:53:00Z">
        <w:r w:rsidR="004D775C">
          <w:rPr>
            <w:rFonts w:ascii="Poppins" w:hAnsi="Poppins" w:cs="Poppins"/>
            <w:i/>
            <w:iCs/>
          </w:rPr>
          <w:t xml:space="preserve">0139 to ensure that the requirements set out were compatible with both CIM and power system modelling software that </w:t>
        </w:r>
      </w:ins>
      <w:ins w:id="1692" w:author="Stuart McLarnon [NESO]" w:date="2025-07-10T14:27:00Z" w16du:dateUtc="2025-07-10T13:27:00Z">
        <w:r w:rsidR="00270990">
          <w:rPr>
            <w:rFonts w:ascii="Poppins" w:hAnsi="Poppins" w:cs="Poppins"/>
            <w:i/>
            <w:iCs/>
          </w:rPr>
          <w:t>is</w:t>
        </w:r>
      </w:ins>
      <w:ins w:id="1693" w:author="Stuart McLarnon [NESO]" w:date="2025-07-10T11:53:00Z" w16du:dateUtc="2025-07-10T10:53:00Z">
        <w:r w:rsidR="004D775C">
          <w:rPr>
            <w:rFonts w:ascii="Poppins" w:hAnsi="Poppins" w:cs="Poppins"/>
            <w:i/>
            <w:iCs/>
          </w:rPr>
          <w:t xml:space="preserve"> available on the market.</w:t>
        </w:r>
      </w:ins>
    </w:p>
    <w:p w14:paraId="1528796D" w14:textId="60019B6D" w:rsidR="00096600" w:rsidRPr="00D94F7C" w:rsidRDefault="00150E70" w:rsidP="00AB2D3B">
      <w:pPr>
        <w:pStyle w:val="ListParagraph"/>
        <w:jc w:val="both"/>
        <w:rPr>
          <w:rFonts w:ascii="Poppins" w:hAnsi="Poppins" w:cs="Poppins"/>
          <w:i/>
          <w:iCs/>
        </w:rPr>
      </w:pPr>
      <w:r w:rsidRPr="00150E70">
        <w:rPr>
          <w:rFonts w:ascii="Poppins" w:hAnsi="Poppins" w:cs="Poppins"/>
          <w:i/>
          <w:iCs/>
        </w:rPr>
        <w:t xml:space="preserve">The Workgroup acknowledged the need for ongoing engagement between network operators and NESO to facilitate trial data exchanges. This coordination </w:t>
      </w:r>
      <w:r>
        <w:rPr>
          <w:rFonts w:ascii="Poppins" w:hAnsi="Poppins" w:cs="Poppins"/>
          <w:i/>
          <w:iCs/>
        </w:rPr>
        <w:t>would be</w:t>
      </w:r>
      <w:r w:rsidRPr="00150E70">
        <w:rPr>
          <w:rFonts w:ascii="Poppins" w:hAnsi="Poppins" w:cs="Poppins"/>
          <w:i/>
          <w:iCs/>
        </w:rPr>
        <w:t xml:space="preserve"> vital for ensuring that all parties are prepared for the implementation date. There was a suggestion</w:t>
      </w:r>
      <w:r>
        <w:rPr>
          <w:rFonts w:ascii="Poppins" w:hAnsi="Poppins" w:cs="Poppins"/>
          <w:i/>
          <w:iCs/>
        </w:rPr>
        <w:t xml:space="preserve"> from Workgroup</w:t>
      </w:r>
      <w:r w:rsidRPr="00150E70">
        <w:rPr>
          <w:rFonts w:ascii="Poppins" w:hAnsi="Poppins" w:cs="Poppins"/>
          <w:i/>
          <w:iCs/>
        </w:rPr>
        <w:t xml:space="preserve"> to form a new working group that would oversee this coordination post-approval</w:t>
      </w:r>
      <w:r w:rsidR="002A3CD5">
        <w:rPr>
          <w:rFonts w:ascii="Poppins" w:hAnsi="Poppins" w:cs="Poppins"/>
          <w:i/>
          <w:iCs/>
        </w:rPr>
        <w:t>.</w:t>
      </w:r>
    </w:p>
    <w:p w14:paraId="5C1AD2A0" w14:textId="23B00C0C" w:rsidR="002B4FEE" w:rsidRDefault="002B4FEE" w:rsidP="005D3272">
      <w:pPr>
        <w:pStyle w:val="ListParagraph"/>
        <w:numPr>
          <w:ilvl w:val="0"/>
          <w:numId w:val="43"/>
        </w:numPr>
        <w:jc w:val="both"/>
        <w:rPr>
          <w:rFonts w:ascii="Poppins" w:hAnsi="Poppins" w:cs="Poppins"/>
          <w:b/>
          <w:bCs/>
          <w:i/>
          <w:iCs/>
        </w:rPr>
      </w:pPr>
      <w:r w:rsidRPr="002B4FEE">
        <w:rPr>
          <w:rFonts w:ascii="Poppins" w:hAnsi="Poppins" w:cs="Poppins"/>
          <w:b/>
          <w:bCs/>
          <w:i/>
          <w:iCs/>
        </w:rPr>
        <w:t>Be aware of and consider cross code impacts, and consider co-ordinate submission and implementations</w:t>
      </w:r>
    </w:p>
    <w:p w14:paraId="1D312D42" w14:textId="48919F81" w:rsidR="00E01FCA" w:rsidRPr="006249EC" w:rsidRDefault="007A2E00" w:rsidP="00E01FCA">
      <w:pPr>
        <w:pStyle w:val="ListParagraph"/>
        <w:jc w:val="both"/>
        <w:rPr>
          <w:rFonts w:ascii="Poppins" w:hAnsi="Poppins" w:cs="Poppins"/>
          <w:i/>
          <w:iCs/>
        </w:rPr>
      </w:pPr>
      <w:r w:rsidRPr="006249EC">
        <w:rPr>
          <w:rFonts w:ascii="Poppins" w:hAnsi="Poppins" w:cs="Poppins"/>
          <w:i/>
          <w:iCs/>
        </w:rPr>
        <w:t xml:space="preserve">Further details on considerations made by the </w:t>
      </w:r>
      <w:r w:rsidR="001E65F2" w:rsidRPr="006249EC">
        <w:rPr>
          <w:rFonts w:ascii="Poppins" w:hAnsi="Poppins" w:cs="Poppins"/>
          <w:i/>
          <w:iCs/>
        </w:rPr>
        <w:t>Workgroup</w:t>
      </w:r>
      <w:r w:rsidRPr="006249EC">
        <w:rPr>
          <w:rFonts w:ascii="Poppins" w:hAnsi="Poppins" w:cs="Poppins"/>
          <w:i/>
          <w:iCs/>
        </w:rPr>
        <w:t xml:space="preserve"> can be found </w:t>
      </w:r>
      <w:del w:id="1694" w:author="Stuart McLarnon [NESO]" w:date="2025-07-10T10:58:00Z" w16du:dateUtc="2025-07-10T09:58:00Z">
        <w:r w:rsidR="006249EC" w:rsidRPr="006249EC" w:rsidDel="00411B1F">
          <w:rPr>
            <w:rFonts w:ascii="Poppins" w:hAnsi="Poppins" w:cs="Poppins"/>
            <w:i/>
            <w:iCs/>
          </w:rPr>
          <w:delText xml:space="preserve">below </w:delText>
        </w:r>
      </w:del>
      <w:ins w:id="1695" w:author="Stuart McLarnon [NESO]" w:date="2025-07-10T10:58:00Z" w16du:dateUtc="2025-07-10T09:58:00Z">
        <w:r w:rsidR="00411B1F">
          <w:rPr>
            <w:rFonts w:ascii="Poppins" w:hAnsi="Poppins" w:cs="Poppins"/>
            <w:i/>
            <w:iCs/>
          </w:rPr>
          <w:t>above</w:t>
        </w:r>
        <w:r w:rsidR="00411B1F" w:rsidRPr="006249EC">
          <w:rPr>
            <w:rFonts w:ascii="Poppins" w:hAnsi="Poppins" w:cs="Poppins"/>
            <w:i/>
            <w:iCs/>
          </w:rPr>
          <w:t xml:space="preserve"> </w:t>
        </w:r>
      </w:ins>
      <w:r w:rsidR="006249EC" w:rsidRPr="006249EC">
        <w:rPr>
          <w:rFonts w:ascii="Poppins" w:hAnsi="Poppins" w:cs="Poppins"/>
          <w:i/>
          <w:iCs/>
        </w:rPr>
        <w:t>in ‘</w:t>
      </w:r>
      <w:ins w:id="1696" w:author="Stuart McLarnon [NESO]" w:date="2025-07-10T10:58:00Z" w16du:dateUtc="2025-07-10T09:58:00Z">
        <w:r w:rsidR="00411B1F" w:rsidRPr="00411B1F">
          <w:rPr>
            <w:rFonts w:ascii="Poppins" w:hAnsi="Poppins" w:cs="Poppins"/>
            <w:i/>
            <w:iCs/>
          </w:rPr>
          <w:t>Consideration of the Proposer’s solution</w:t>
        </w:r>
      </w:ins>
      <w:del w:id="1697" w:author="Stuart McLarnon [NESO]" w:date="2025-07-10T10:58:00Z" w16du:dateUtc="2025-07-10T09:58:00Z">
        <w:r w:rsidR="006249EC" w:rsidRPr="006249EC" w:rsidDel="00411B1F">
          <w:rPr>
            <w:rFonts w:ascii="Poppins" w:hAnsi="Poppins" w:cs="Poppins"/>
            <w:i/>
            <w:iCs/>
          </w:rPr>
          <w:delText>Interactions</w:delText>
        </w:r>
      </w:del>
      <w:r w:rsidR="006249EC" w:rsidRPr="006249EC">
        <w:rPr>
          <w:rFonts w:ascii="Poppins" w:hAnsi="Poppins" w:cs="Poppins"/>
          <w:i/>
          <w:iCs/>
        </w:rPr>
        <w:t>’.</w:t>
      </w:r>
      <w:r w:rsidRPr="006249EC">
        <w:rPr>
          <w:rFonts w:ascii="Poppins" w:hAnsi="Poppins" w:cs="Poppins"/>
          <w:i/>
          <w:iCs/>
        </w:rPr>
        <w:t xml:space="preserve"> </w:t>
      </w:r>
    </w:p>
    <w:p w14:paraId="0D0C3C9E" w14:textId="6430B847" w:rsidR="002B4FEE" w:rsidRDefault="002B4FEE" w:rsidP="005D3272">
      <w:pPr>
        <w:pStyle w:val="ListParagraph"/>
        <w:numPr>
          <w:ilvl w:val="0"/>
          <w:numId w:val="43"/>
        </w:numPr>
        <w:jc w:val="both"/>
        <w:rPr>
          <w:rFonts w:ascii="Poppins" w:hAnsi="Poppins" w:cs="Poppins"/>
          <w:b/>
          <w:bCs/>
          <w:i/>
          <w:iCs/>
        </w:rPr>
      </w:pPr>
      <w:r w:rsidRPr="002B4FEE">
        <w:rPr>
          <w:rFonts w:ascii="Poppins" w:hAnsi="Poppins" w:cs="Poppins"/>
          <w:b/>
          <w:bCs/>
          <w:i/>
          <w:iCs/>
        </w:rPr>
        <w:t>Consider EBR implications </w:t>
      </w:r>
    </w:p>
    <w:p w14:paraId="0C3B57AF" w14:textId="30D15052" w:rsidR="00E214E0" w:rsidRPr="00CF5F7C" w:rsidRDefault="00E214E0" w:rsidP="00E214E0">
      <w:pPr>
        <w:pStyle w:val="ListParagraph"/>
        <w:jc w:val="both"/>
        <w:rPr>
          <w:rFonts w:ascii="Poppins" w:hAnsi="Poppins" w:cs="Poppins"/>
          <w:i/>
          <w:iCs/>
          <w:rPrChange w:id="1698" w:author="Stuart McLarnon [NESO]" w:date="2025-07-25T09:33:00Z" w16du:dateUtc="2025-07-25T08:33:00Z">
            <w:rPr>
              <w:rFonts w:ascii="Poppins" w:hAnsi="Poppins" w:cs="Poppins"/>
            </w:rPr>
          </w:rPrChange>
        </w:rPr>
      </w:pPr>
      <w:r w:rsidRPr="00CF5F7C">
        <w:rPr>
          <w:rFonts w:ascii="Poppins" w:hAnsi="Poppins" w:cs="Poppins"/>
          <w:i/>
          <w:iCs/>
          <w:rPrChange w:id="1699" w:author="Stuart McLarnon [NESO]" w:date="2025-07-25T09:33:00Z" w16du:dateUtc="2025-07-25T08:33:00Z">
            <w:rPr>
              <w:rFonts w:ascii="Poppins" w:hAnsi="Poppins" w:cs="Poppins"/>
            </w:rPr>
          </w:rPrChange>
        </w:rPr>
        <w:t xml:space="preserve">The Workgroup agreed the </w:t>
      </w:r>
      <w:r w:rsidR="004A3695" w:rsidRPr="00CF5F7C">
        <w:rPr>
          <w:rFonts w:ascii="Poppins" w:hAnsi="Poppins" w:cs="Poppins"/>
          <w:i/>
          <w:iCs/>
          <w:rPrChange w:id="1700" w:author="Stuart McLarnon [NESO]" w:date="2025-07-25T09:33:00Z" w16du:dateUtc="2025-07-25T08:33:00Z">
            <w:rPr>
              <w:rFonts w:ascii="Poppins" w:hAnsi="Poppins" w:cs="Poppins"/>
            </w:rPr>
          </w:rPrChange>
        </w:rPr>
        <w:t xml:space="preserve">there were no EBR implications. </w:t>
      </w:r>
      <w:r w:rsidR="00070C94" w:rsidRPr="00CF5F7C">
        <w:rPr>
          <w:rFonts w:ascii="Poppins" w:hAnsi="Poppins" w:cs="Poppins"/>
          <w:i/>
          <w:iCs/>
          <w:rPrChange w:id="1701" w:author="Stuart McLarnon [NESO]" w:date="2025-07-25T09:33:00Z" w16du:dateUtc="2025-07-25T08:33:00Z">
            <w:rPr>
              <w:rFonts w:ascii="Poppins" w:hAnsi="Poppins" w:cs="Poppins"/>
            </w:rPr>
          </w:rPrChange>
        </w:rPr>
        <w:t>Respondents</w:t>
      </w:r>
      <w:r w:rsidR="004A3695" w:rsidRPr="00CF5F7C">
        <w:rPr>
          <w:rFonts w:ascii="Poppins" w:hAnsi="Poppins" w:cs="Poppins"/>
          <w:i/>
          <w:iCs/>
          <w:rPrChange w:id="1702" w:author="Stuart McLarnon [NESO]" w:date="2025-07-25T09:33:00Z" w16du:dateUtc="2025-07-25T08:33:00Z">
            <w:rPr>
              <w:rFonts w:ascii="Poppins" w:hAnsi="Poppins" w:cs="Poppins"/>
            </w:rPr>
          </w:rPrChange>
        </w:rPr>
        <w:t xml:space="preserve"> to the </w:t>
      </w:r>
      <w:r w:rsidR="00070C94" w:rsidRPr="00CF5F7C">
        <w:rPr>
          <w:rFonts w:ascii="Poppins" w:hAnsi="Poppins" w:cs="Poppins"/>
          <w:i/>
          <w:iCs/>
          <w:rPrChange w:id="1703" w:author="Stuart McLarnon [NESO]" w:date="2025-07-25T09:33:00Z" w16du:dateUtc="2025-07-25T08:33:00Z">
            <w:rPr>
              <w:rFonts w:ascii="Poppins" w:hAnsi="Poppins" w:cs="Poppins"/>
            </w:rPr>
          </w:rPrChange>
        </w:rPr>
        <w:t>Workgroup</w:t>
      </w:r>
      <w:r w:rsidR="004A3695" w:rsidRPr="00CF5F7C">
        <w:rPr>
          <w:rFonts w:ascii="Poppins" w:hAnsi="Poppins" w:cs="Poppins"/>
          <w:i/>
          <w:iCs/>
          <w:rPrChange w:id="1704" w:author="Stuart McLarnon [NESO]" w:date="2025-07-25T09:33:00Z" w16du:dateUtc="2025-07-25T08:33:00Z">
            <w:rPr>
              <w:rFonts w:ascii="Poppins" w:hAnsi="Poppins" w:cs="Poppins"/>
            </w:rPr>
          </w:rPrChange>
        </w:rPr>
        <w:t xml:space="preserve"> </w:t>
      </w:r>
      <w:r w:rsidR="00070C94" w:rsidRPr="00CF5F7C">
        <w:rPr>
          <w:rFonts w:ascii="Poppins" w:hAnsi="Poppins" w:cs="Poppins"/>
          <w:i/>
          <w:iCs/>
          <w:rPrChange w:id="1705" w:author="Stuart McLarnon [NESO]" w:date="2025-07-25T09:33:00Z" w16du:dateUtc="2025-07-25T08:33:00Z">
            <w:rPr>
              <w:rFonts w:ascii="Poppins" w:hAnsi="Poppins" w:cs="Poppins"/>
            </w:rPr>
          </w:rPrChange>
        </w:rPr>
        <w:t xml:space="preserve">consultation agree this </w:t>
      </w:r>
      <w:del w:id="1706" w:author="Paul Thomson (NESO)" w:date="2025-06-25T14:56:00Z" w16du:dateUtc="2025-06-25T13:56:00Z">
        <w:r w:rsidR="00070C94" w:rsidRPr="00CF5F7C" w:rsidDel="006E611A">
          <w:rPr>
            <w:rFonts w:ascii="Poppins" w:hAnsi="Poppins" w:cs="Poppins"/>
            <w:i/>
            <w:iCs/>
            <w:rPrChange w:id="1707" w:author="Stuart McLarnon [NESO]" w:date="2025-07-25T09:33:00Z" w16du:dateUtc="2025-07-25T08:33:00Z">
              <w:rPr>
                <w:rFonts w:ascii="Poppins" w:hAnsi="Poppins" w:cs="Poppins"/>
              </w:rPr>
            </w:rPrChange>
          </w:rPr>
          <w:delText xml:space="preserve">is </w:delText>
        </w:r>
      </w:del>
      <w:ins w:id="1708" w:author="Paul Thomson (NESO)" w:date="2025-06-25T14:56:00Z" w16du:dateUtc="2025-06-25T13:56:00Z">
        <w:r w:rsidR="006E611A" w:rsidRPr="00CF5F7C">
          <w:rPr>
            <w:rFonts w:ascii="Poppins" w:hAnsi="Poppins" w:cs="Poppins"/>
            <w:i/>
            <w:iCs/>
            <w:rPrChange w:id="1709" w:author="Stuart McLarnon [NESO]" w:date="2025-07-25T09:33:00Z" w16du:dateUtc="2025-07-25T08:33:00Z">
              <w:rPr>
                <w:rFonts w:ascii="Poppins" w:hAnsi="Poppins" w:cs="Poppins"/>
              </w:rPr>
            </w:rPrChange>
          </w:rPr>
          <w:t>t</w:t>
        </w:r>
      </w:ins>
      <w:ins w:id="1710" w:author="Stuart McLarnon [NESO]" w:date="2025-07-09T13:59:00Z" w16du:dateUtc="2025-07-09T12:59:00Z">
        <w:r w:rsidR="00874B26" w:rsidRPr="00CF5F7C">
          <w:rPr>
            <w:rFonts w:ascii="Poppins" w:hAnsi="Poppins" w:cs="Poppins"/>
            <w:i/>
            <w:iCs/>
            <w:rPrChange w:id="1711" w:author="Stuart McLarnon [NESO]" w:date="2025-07-25T09:33:00Z" w16du:dateUtc="2025-07-25T08:33:00Z">
              <w:rPr>
                <w:rFonts w:ascii="Poppins" w:hAnsi="Poppins" w:cs="Poppins"/>
              </w:rPr>
            </w:rPrChange>
          </w:rPr>
          <w:t>o</w:t>
        </w:r>
      </w:ins>
      <w:ins w:id="1712" w:author="Paul Thomson (NESO)" w:date="2025-06-25T14:56:00Z" w16du:dateUtc="2025-06-25T13:56:00Z">
        <w:r w:rsidR="006E611A" w:rsidRPr="00CF5F7C">
          <w:rPr>
            <w:rFonts w:ascii="Poppins" w:hAnsi="Poppins" w:cs="Poppins"/>
            <w:i/>
            <w:iCs/>
            <w:rPrChange w:id="1713" w:author="Stuart McLarnon [NESO]" w:date="2025-07-25T09:33:00Z" w16du:dateUtc="2025-07-25T08:33:00Z">
              <w:rPr>
                <w:rFonts w:ascii="Poppins" w:hAnsi="Poppins" w:cs="Poppins"/>
              </w:rPr>
            </w:rPrChange>
          </w:rPr>
          <w:t xml:space="preserve"> </w:t>
        </w:r>
      </w:ins>
      <w:r w:rsidR="00070C94" w:rsidRPr="00CF5F7C">
        <w:rPr>
          <w:rFonts w:ascii="Poppins" w:hAnsi="Poppins" w:cs="Poppins"/>
          <w:i/>
          <w:iCs/>
          <w:rPrChange w:id="1714" w:author="Stuart McLarnon [NESO]" w:date="2025-07-25T09:33:00Z" w16du:dateUtc="2025-07-25T08:33:00Z">
            <w:rPr>
              <w:rFonts w:ascii="Poppins" w:hAnsi="Poppins" w:cs="Poppins"/>
            </w:rPr>
          </w:rPrChange>
        </w:rPr>
        <w:t xml:space="preserve">be the case. </w:t>
      </w:r>
    </w:p>
    <w:p w14:paraId="30A2B059" w14:textId="23D5911C" w:rsidR="002B4FEE" w:rsidRDefault="00E05A66" w:rsidP="005D3272">
      <w:pPr>
        <w:pStyle w:val="ListParagraph"/>
        <w:numPr>
          <w:ilvl w:val="0"/>
          <w:numId w:val="43"/>
        </w:numPr>
        <w:jc w:val="both"/>
        <w:rPr>
          <w:ins w:id="1715" w:author="Stuart McLarnon [NESO]" w:date="2025-07-10T14:24:00Z" w16du:dateUtc="2025-07-10T13:24:00Z"/>
          <w:rFonts w:ascii="Poppins" w:hAnsi="Poppins" w:cs="Poppins"/>
          <w:b/>
          <w:bCs/>
          <w:i/>
          <w:iCs/>
        </w:rPr>
      </w:pPr>
      <w:r w:rsidRPr="00E05A66">
        <w:rPr>
          <w:rFonts w:ascii="Poppins" w:hAnsi="Poppins" w:cs="Poppins"/>
          <w:b/>
          <w:bCs/>
          <w:i/>
          <w:iCs/>
        </w:rPr>
        <w:t xml:space="preserve">Consideration of any unintended consequences of effectively redefining the observability </w:t>
      </w:r>
      <w:commentRangeStart w:id="1716"/>
      <w:commentRangeStart w:id="1717"/>
      <w:r w:rsidRPr="00E05A66">
        <w:rPr>
          <w:rFonts w:ascii="Poppins" w:hAnsi="Poppins" w:cs="Poppins"/>
          <w:b/>
          <w:bCs/>
          <w:i/>
          <w:iCs/>
        </w:rPr>
        <w:t>area</w:t>
      </w:r>
      <w:commentRangeEnd w:id="1716"/>
      <w:r w:rsidR="00F752A8">
        <w:rPr>
          <w:rStyle w:val="CommentReference"/>
        </w:rPr>
        <w:commentReference w:id="1716"/>
      </w:r>
      <w:commentRangeEnd w:id="1717"/>
      <w:r w:rsidR="002D6DB7">
        <w:rPr>
          <w:rStyle w:val="CommentReference"/>
        </w:rPr>
        <w:commentReference w:id="1717"/>
      </w:r>
      <w:r w:rsidRPr="00E05A66">
        <w:rPr>
          <w:rFonts w:ascii="Poppins" w:hAnsi="Poppins" w:cs="Poppins"/>
          <w:b/>
          <w:bCs/>
          <w:i/>
          <w:iCs/>
        </w:rPr>
        <w:t> </w:t>
      </w:r>
    </w:p>
    <w:p w14:paraId="3A28453D" w14:textId="6676F404" w:rsidR="00270990" w:rsidRDefault="00270990">
      <w:pPr>
        <w:pStyle w:val="ListParagraph"/>
        <w:jc w:val="both"/>
        <w:rPr>
          <w:rFonts w:ascii="Poppins" w:hAnsi="Poppins" w:cs="Poppins"/>
          <w:b/>
          <w:bCs/>
          <w:i/>
          <w:iCs/>
        </w:rPr>
        <w:pPrChange w:id="1718" w:author="Stuart McLarnon [NESO]" w:date="2025-07-10T14:24:00Z" w16du:dateUtc="2025-07-10T13:24:00Z">
          <w:pPr>
            <w:pStyle w:val="ListParagraph"/>
            <w:numPr>
              <w:numId w:val="43"/>
            </w:numPr>
            <w:ind w:hanging="360"/>
            <w:jc w:val="both"/>
          </w:pPr>
        </w:pPrChange>
      </w:pPr>
    </w:p>
    <w:p w14:paraId="6D734E36" w14:textId="02EBF342" w:rsidR="00E05A66" w:rsidRDefault="00E05A66" w:rsidP="005D3272">
      <w:pPr>
        <w:pStyle w:val="ListParagraph"/>
        <w:numPr>
          <w:ilvl w:val="0"/>
          <w:numId w:val="43"/>
        </w:numPr>
        <w:jc w:val="both"/>
        <w:rPr>
          <w:ins w:id="1719" w:author="Stuart McLarnon [NESO]" w:date="2025-07-10T10:48:00Z" w16du:dateUtc="2025-07-10T09:48:00Z"/>
          <w:rFonts w:ascii="Poppins" w:hAnsi="Poppins" w:cs="Poppins"/>
          <w:b/>
          <w:bCs/>
          <w:i/>
          <w:iCs/>
        </w:rPr>
      </w:pPr>
      <w:r w:rsidRPr="00E05A66">
        <w:rPr>
          <w:rFonts w:ascii="Poppins" w:hAnsi="Poppins" w:cs="Poppins"/>
          <w:b/>
          <w:bCs/>
          <w:i/>
          <w:iCs/>
        </w:rPr>
        <w:t>Consider the Ofgem Letter of 10 January 2022</w:t>
      </w:r>
    </w:p>
    <w:p w14:paraId="0F736D7C" w14:textId="52868366" w:rsidR="00411B1F" w:rsidRPr="00411B1F" w:rsidRDefault="00411B1F">
      <w:pPr>
        <w:pStyle w:val="ListParagraph"/>
        <w:jc w:val="both"/>
        <w:rPr>
          <w:rFonts w:ascii="Poppins" w:hAnsi="Poppins" w:cs="Poppins"/>
          <w:i/>
          <w:iCs/>
          <w:rPrChange w:id="1720" w:author="Stuart McLarnon [NESO]" w:date="2025-07-10T10:49:00Z" w16du:dateUtc="2025-07-10T09:49:00Z">
            <w:rPr>
              <w:rFonts w:ascii="Poppins" w:hAnsi="Poppins" w:cs="Poppins"/>
              <w:b/>
              <w:bCs/>
              <w:i/>
              <w:iCs/>
            </w:rPr>
          </w:rPrChange>
        </w:rPr>
        <w:pPrChange w:id="1721" w:author="Stuart McLarnon [NESO]" w:date="2025-07-10T10:48:00Z" w16du:dateUtc="2025-07-10T09:48:00Z">
          <w:pPr>
            <w:pStyle w:val="ListParagraph"/>
            <w:numPr>
              <w:numId w:val="43"/>
            </w:numPr>
            <w:ind w:hanging="360"/>
            <w:jc w:val="both"/>
          </w:pPr>
        </w:pPrChange>
      </w:pPr>
      <w:ins w:id="1722" w:author="Stuart McLarnon [NESO]" w:date="2025-07-10T10:49:00Z" w16du:dateUtc="2025-07-10T09:49:00Z">
        <w:r>
          <w:rPr>
            <w:rFonts w:ascii="Poppins" w:hAnsi="Poppins" w:cs="Poppins"/>
            <w:i/>
            <w:iCs/>
          </w:rPr>
          <w:t xml:space="preserve">The Ofgem letter calls for CIM to be </w:t>
        </w:r>
      </w:ins>
      <w:ins w:id="1723" w:author="Stuart McLarnon [NESO]" w:date="2025-07-10T10:50:00Z" w16du:dateUtc="2025-07-10T09:50:00Z">
        <w:r>
          <w:rPr>
            <w:rFonts w:ascii="Poppins" w:hAnsi="Poppins" w:cs="Poppins"/>
            <w:i/>
            <w:iCs/>
          </w:rPr>
          <w:t xml:space="preserve">used as the standard method of data exchange within </w:t>
        </w:r>
      </w:ins>
      <w:ins w:id="1724" w:author="Stuart McLarnon [NESO]" w:date="2025-07-10T10:51:00Z" w16du:dateUtc="2025-07-10T09:51:00Z">
        <w:r>
          <w:rPr>
            <w:rFonts w:ascii="Poppins" w:hAnsi="Poppins" w:cs="Poppins"/>
            <w:i/>
            <w:iCs/>
          </w:rPr>
          <w:t>GB</w:t>
        </w:r>
      </w:ins>
      <w:ins w:id="1725" w:author="Stuart McLarnon [NESO]" w:date="2025-07-10T10:52:00Z" w16du:dateUtc="2025-07-10T09:52:00Z">
        <w:r>
          <w:rPr>
            <w:rFonts w:ascii="Poppins" w:hAnsi="Poppins" w:cs="Poppins"/>
            <w:i/>
            <w:iCs/>
          </w:rPr>
          <w:t>, starting with LTDS</w:t>
        </w:r>
      </w:ins>
      <w:ins w:id="1726" w:author="Stuart McLarnon [NESO]" w:date="2025-07-10T10:53:00Z" w16du:dateUtc="2025-07-10T09:53:00Z">
        <w:r>
          <w:rPr>
            <w:rFonts w:ascii="Poppins" w:hAnsi="Poppins" w:cs="Poppins"/>
            <w:i/>
            <w:iCs/>
          </w:rPr>
          <w:t>. The Workgroup has followed this mandate by</w:t>
        </w:r>
      </w:ins>
      <w:ins w:id="1727" w:author="Stuart McLarnon [NESO]" w:date="2025-07-10T10:54:00Z" w16du:dateUtc="2025-07-10T09:54:00Z">
        <w:r>
          <w:rPr>
            <w:rFonts w:ascii="Poppins" w:hAnsi="Poppins" w:cs="Poppins"/>
            <w:i/>
            <w:iCs/>
          </w:rPr>
          <w:t xml:space="preserve"> using </w:t>
        </w:r>
      </w:ins>
      <w:ins w:id="1728" w:author="Stuart McLarnon [NESO]" w:date="2025-07-10T10:57:00Z" w16du:dateUtc="2025-07-10T09:57:00Z">
        <w:r>
          <w:rPr>
            <w:rFonts w:ascii="Poppins" w:hAnsi="Poppins" w:cs="Poppins"/>
            <w:i/>
            <w:iCs/>
          </w:rPr>
          <w:t>CIM and</w:t>
        </w:r>
      </w:ins>
      <w:ins w:id="1729" w:author="Stuart McLarnon [NESO]" w:date="2025-07-10T10:54:00Z" w16du:dateUtc="2025-07-10T09:54:00Z">
        <w:r>
          <w:rPr>
            <w:rFonts w:ascii="Poppins" w:hAnsi="Poppins" w:cs="Poppins"/>
            <w:i/>
            <w:iCs/>
          </w:rPr>
          <w:t xml:space="preserve"> recognisin</w:t>
        </w:r>
      </w:ins>
      <w:ins w:id="1730" w:author="Stuart McLarnon [NESO]" w:date="2025-07-10T10:55:00Z" w16du:dateUtc="2025-07-10T09:55:00Z">
        <w:r>
          <w:rPr>
            <w:rFonts w:ascii="Poppins" w:hAnsi="Poppins" w:cs="Poppins"/>
            <w:i/>
            <w:iCs/>
          </w:rPr>
          <w:t>g the need for a CIM governance group post implementation.</w:t>
        </w:r>
      </w:ins>
      <w:ins w:id="1731" w:author="Stuart McLarnon [NESO]" w:date="2025-07-10T10:56:00Z" w16du:dateUtc="2025-07-10T09:56:00Z">
        <w:r>
          <w:rPr>
            <w:rFonts w:ascii="Poppins" w:hAnsi="Poppins" w:cs="Poppins"/>
            <w:i/>
            <w:iCs/>
          </w:rPr>
          <w:t xml:space="preserve"> The Ofgem letter mentions GC0139 within its section “</w:t>
        </w:r>
      </w:ins>
      <w:ins w:id="1732" w:author="Stuart McLarnon [NESO]" w:date="2025-07-10T10:57:00Z">
        <w:r w:rsidRPr="00411B1F">
          <w:rPr>
            <w:rFonts w:ascii="Poppins" w:hAnsi="Poppins" w:cs="Poppins"/>
            <w:i/>
            <w:iCs/>
          </w:rPr>
          <w:t>Further application of the CIM</w:t>
        </w:r>
      </w:ins>
      <w:ins w:id="1733" w:author="Stuart McLarnon [NESO]" w:date="2025-07-10T10:57:00Z" w16du:dateUtc="2025-07-10T09:57:00Z">
        <w:r>
          <w:rPr>
            <w:rFonts w:ascii="Poppins" w:hAnsi="Poppins" w:cs="Poppins"/>
            <w:i/>
            <w:iCs/>
          </w:rPr>
          <w:t>”</w:t>
        </w:r>
      </w:ins>
    </w:p>
    <w:p w14:paraId="3FC33C33" w14:textId="1ADD28D9" w:rsidR="00E05A66" w:rsidRDefault="00E05A66" w:rsidP="005D3272">
      <w:pPr>
        <w:pStyle w:val="ListParagraph"/>
        <w:numPr>
          <w:ilvl w:val="0"/>
          <w:numId w:val="43"/>
        </w:numPr>
        <w:jc w:val="both"/>
        <w:rPr>
          <w:ins w:id="1734" w:author="Stuart McLarnon [NESO]" w:date="2025-07-10T10:57:00Z" w16du:dateUtc="2025-07-10T09:57:00Z"/>
          <w:rFonts w:ascii="Poppins" w:hAnsi="Poppins" w:cs="Poppins"/>
          <w:b/>
          <w:bCs/>
          <w:i/>
          <w:iCs/>
        </w:rPr>
      </w:pPr>
      <w:r w:rsidRPr="00E05A66">
        <w:rPr>
          <w:rFonts w:ascii="Poppins" w:hAnsi="Poppins" w:cs="Poppins"/>
          <w:b/>
          <w:bCs/>
          <w:i/>
          <w:iCs/>
        </w:rPr>
        <w:t>Consider any implications of GC0117</w:t>
      </w:r>
    </w:p>
    <w:p w14:paraId="63F38B34" w14:textId="27945BE5" w:rsidR="00411B1F" w:rsidRPr="00411B1F" w:rsidRDefault="00411B1F">
      <w:pPr>
        <w:pStyle w:val="ListParagraph"/>
        <w:jc w:val="both"/>
        <w:rPr>
          <w:rFonts w:ascii="Poppins" w:hAnsi="Poppins" w:cs="Poppins"/>
          <w:i/>
          <w:iCs/>
          <w:rPrChange w:id="1735" w:author="Stuart McLarnon [NESO]" w:date="2025-07-10T10:58:00Z" w16du:dateUtc="2025-07-10T09:58:00Z">
            <w:rPr>
              <w:rFonts w:ascii="Poppins" w:hAnsi="Poppins" w:cs="Poppins"/>
              <w:b/>
              <w:bCs/>
              <w:i/>
              <w:iCs/>
            </w:rPr>
          </w:rPrChange>
        </w:rPr>
        <w:pPrChange w:id="1736" w:author="Stuart McLarnon [NESO]" w:date="2025-07-10T10:57:00Z" w16du:dateUtc="2025-07-10T09:57:00Z">
          <w:pPr>
            <w:pStyle w:val="ListParagraph"/>
            <w:numPr>
              <w:numId w:val="43"/>
            </w:numPr>
            <w:ind w:hanging="360"/>
            <w:jc w:val="both"/>
          </w:pPr>
        </w:pPrChange>
      </w:pPr>
      <w:ins w:id="1737" w:author="Stuart McLarnon [NESO]" w:date="2025-07-10T10:58:00Z" w16du:dateUtc="2025-07-10T09:58:00Z">
        <w:r w:rsidRPr="00411B1F">
          <w:rPr>
            <w:rFonts w:ascii="Poppins" w:hAnsi="Poppins" w:cs="Poppins"/>
            <w:i/>
            <w:iCs/>
            <w:rPrChange w:id="1738" w:author="Stuart McLarnon [NESO]" w:date="2025-07-10T10:58:00Z" w16du:dateUtc="2025-07-10T09:58:00Z">
              <w:rPr>
                <w:rFonts w:ascii="Poppins" w:hAnsi="Poppins" w:cs="Poppins"/>
                <w:b/>
                <w:bCs/>
                <w:i/>
                <w:iCs/>
              </w:rPr>
            </w:rPrChange>
          </w:rPr>
          <w:t>Further details on considerations made by the Workgroup can be found above in ‘Consideration of the Proposer’s solution’.</w:t>
        </w:r>
      </w:ins>
    </w:p>
    <w:p w14:paraId="07A11587" w14:textId="35F99B7E" w:rsidR="00E05A66" w:rsidRDefault="00E214E0" w:rsidP="005D3272">
      <w:pPr>
        <w:pStyle w:val="ListParagraph"/>
        <w:numPr>
          <w:ilvl w:val="0"/>
          <w:numId w:val="43"/>
        </w:numPr>
        <w:jc w:val="both"/>
        <w:rPr>
          <w:rFonts w:ascii="Poppins" w:hAnsi="Poppins" w:cs="Poppins"/>
          <w:b/>
          <w:bCs/>
          <w:i/>
          <w:iCs/>
        </w:rPr>
      </w:pPr>
      <w:r w:rsidRPr="00E214E0">
        <w:rPr>
          <w:rFonts w:ascii="Poppins" w:hAnsi="Poppins" w:cs="Poppins"/>
          <w:b/>
          <w:bCs/>
          <w:i/>
          <w:iCs/>
        </w:rPr>
        <w:t>Consider any temporary governance arrangements required prior to any formal governance being in place</w:t>
      </w:r>
    </w:p>
    <w:p w14:paraId="23AB005C" w14:textId="13B9396C" w:rsidR="00BC41F2" w:rsidRPr="008A009A" w:rsidRDefault="00BC41F2" w:rsidP="00BC41F2">
      <w:pPr>
        <w:pStyle w:val="ListParagraph"/>
        <w:jc w:val="both"/>
        <w:rPr>
          <w:rFonts w:ascii="Poppins" w:hAnsi="Poppins" w:cs="Poppins"/>
          <w:i/>
          <w:iCs/>
        </w:rPr>
      </w:pPr>
      <w:r w:rsidRPr="008A009A">
        <w:rPr>
          <w:rFonts w:ascii="Poppins" w:hAnsi="Poppins" w:cs="Poppins"/>
          <w:i/>
          <w:iCs/>
        </w:rPr>
        <w:t xml:space="preserve">The </w:t>
      </w:r>
      <w:r w:rsidR="008A009A" w:rsidRPr="008A009A">
        <w:rPr>
          <w:rFonts w:ascii="Poppins" w:hAnsi="Poppins" w:cs="Poppins"/>
          <w:i/>
          <w:iCs/>
        </w:rPr>
        <w:t>Workgroup</w:t>
      </w:r>
      <w:r w:rsidRPr="008A009A">
        <w:rPr>
          <w:rFonts w:ascii="Poppins" w:hAnsi="Poppins" w:cs="Poppins"/>
          <w:i/>
          <w:iCs/>
        </w:rPr>
        <w:t xml:space="preserve"> considered </w:t>
      </w:r>
      <w:r w:rsidR="008A009A">
        <w:rPr>
          <w:rFonts w:ascii="Poppins" w:hAnsi="Poppins" w:cs="Poppins"/>
          <w:i/>
          <w:iCs/>
        </w:rPr>
        <w:t xml:space="preserve">the development of a working group </w:t>
      </w:r>
      <w:r w:rsidR="00EF31A2">
        <w:rPr>
          <w:rFonts w:ascii="Poppins" w:hAnsi="Poppins" w:cs="Poppins"/>
          <w:i/>
          <w:iCs/>
        </w:rPr>
        <w:t xml:space="preserve">to </w:t>
      </w:r>
      <w:r w:rsidR="003C2E25">
        <w:rPr>
          <w:rFonts w:ascii="Poppins" w:hAnsi="Poppins" w:cs="Poppins"/>
          <w:i/>
          <w:iCs/>
        </w:rPr>
        <w:t xml:space="preserve">facilitate the change should GC0139 be approved. </w:t>
      </w:r>
      <w:r w:rsidR="00CA14B5">
        <w:rPr>
          <w:rFonts w:ascii="Poppins" w:hAnsi="Poppins" w:cs="Poppins"/>
          <w:i/>
          <w:iCs/>
        </w:rPr>
        <w:t xml:space="preserve">It was agreed that future governance should be </w:t>
      </w:r>
      <w:r w:rsidR="00EC57BF">
        <w:rPr>
          <w:rFonts w:ascii="Poppins" w:hAnsi="Poppins" w:cs="Poppins"/>
          <w:i/>
          <w:iCs/>
        </w:rPr>
        <w:t>developed</w:t>
      </w:r>
      <w:r w:rsidR="00CA14B5">
        <w:rPr>
          <w:rFonts w:ascii="Poppins" w:hAnsi="Poppins" w:cs="Poppins"/>
          <w:i/>
          <w:iCs/>
        </w:rPr>
        <w:t xml:space="preserve"> further by </w:t>
      </w:r>
      <w:ins w:id="1739" w:author="Stuart McLarnon [NESO]" w:date="2025-07-10T14:29:00Z" w16du:dateUtc="2025-07-10T13:29:00Z">
        <w:r w:rsidR="00270990">
          <w:rPr>
            <w:rFonts w:ascii="Poppins" w:hAnsi="Poppins" w:cs="Poppins"/>
            <w:i/>
            <w:iCs/>
          </w:rPr>
          <w:t xml:space="preserve">the </w:t>
        </w:r>
      </w:ins>
      <w:r w:rsidR="00BE7879">
        <w:rPr>
          <w:rFonts w:ascii="Poppins" w:hAnsi="Poppins" w:cs="Poppins"/>
          <w:i/>
          <w:iCs/>
        </w:rPr>
        <w:t xml:space="preserve">British Standard </w:t>
      </w:r>
      <w:r w:rsidR="00EC57BF">
        <w:rPr>
          <w:rFonts w:ascii="Poppins" w:hAnsi="Poppins" w:cs="Poppins"/>
          <w:i/>
          <w:iCs/>
        </w:rPr>
        <w:t xml:space="preserve">Institute (BSI). </w:t>
      </w:r>
    </w:p>
    <w:p w14:paraId="7CA039A4" w14:textId="77777777" w:rsidR="00192E46" w:rsidRPr="00602DB7" w:rsidRDefault="00192E46" w:rsidP="00192E46">
      <w:pPr>
        <w:spacing w:line="240" w:lineRule="auto"/>
        <w:jc w:val="both"/>
        <w:rPr>
          <w:rFonts w:ascii="Poppins" w:hAnsi="Poppins" w:cs="Poppins"/>
          <w:b/>
          <w:color w:val="3F0731"/>
        </w:rPr>
      </w:pPr>
      <w:bookmarkStart w:id="1740" w:name="_Toc74204543"/>
      <w:r w:rsidRPr="00602DB7">
        <w:rPr>
          <w:rFonts w:ascii="Poppins" w:hAnsi="Poppins" w:cs="Poppins"/>
          <w:b/>
          <w:color w:val="3F0731"/>
        </w:rPr>
        <w:t>Workgroup Consultation Summary</w:t>
      </w:r>
      <w:bookmarkEnd w:id="1740"/>
    </w:p>
    <w:p w14:paraId="29D04BEE" w14:textId="1C42F7C6" w:rsidR="008B05A6" w:rsidRDefault="008B05A6" w:rsidP="008B05A6">
      <w:pPr>
        <w:pStyle w:val="TOCMOD"/>
        <w:framePr w:hSpace="0" w:vSpace="0" w:wrap="auto" w:vAnchor="margin" w:yAlign="inline"/>
        <w:spacing w:after="240"/>
        <w:rPr>
          <w:rFonts w:ascii="Poppins" w:hAnsi="Poppins" w:cs="Poppins"/>
          <w:b w:val="0"/>
          <w:bCs w:val="0"/>
          <w:noProof w:val="0"/>
          <w:color w:val="auto"/>
          <w:sz w:val="22"/>
          <w:szCs w:val="22"/>
        </w:rPr>
      </w:pPr>
      <w:bookmarkStart w:id="1741" w:name="_Hlk50542435"/>
      <w:r w:rsidRPr="008975A1">
        <w:rPr>
          <w:rFonts w:ascii="Poppins" w:hAnsi="Poppins" w:cs="Poppins"/>
          <w:b w:val="0"/>
          <w:bCs w:val="0"/>
          <w:noProof w:val="0"/>
          <w:color w:val="auto"/>
          <w:sz w:val="22"/>
          <w:szCs w:val="22"/>
        </w:rPr>
        <w:t>The Workgroup held their Workgroup Consultati</w:t>
      </w:r>
      <w:r w:rsidRPr="00612D50">
        <w:rPr>
          <w:rFonts w:ascii="Poppins" w:hAnsi="Poppins" w:cs="Poppins"/>
          <w:b w:val="0"/>
          <w:bCs w:val="0"/>
          <w:noProof w:val="0"/>
          <w:color w:val="auto"/>
          <w:sz w:val="22"/>
          <w:szCs w:val="22"/>
        </w:rPr>
        <w:t xml:space="preserve">on between </w:t>
      </w:r>
      <w:r w:rsidR="00612D50" w:rsidRPr="00612D50">
        <w:rPr>
          <w:rFonts w:ascii="Poppins" w:hAnsi="Poppins" w:cs="Poppins"/>
          <w:b w:val="0"/>
          <w:bCs w:val="0"/>
          <w:noProof w:val="0"/>
          <w:color w:val="auto"/>
          <w:sz w:val="22"/>
          <w:szCs w:val="22"/>
        </w:rPr>
        <w:t>17 December 2025 and 21 January 2025</w:t>
      </w:r>
      <w:r w:rsidRPr="00612D50">
        <w:rPr>
          <w:rFonts w:ascii="Poppins" w:hAnsi="Poppins" w:cs="Poppins"/>
          <w:b w:val="0"/>
          <w:bCs w:val="0"/>
          <w:noProof w:val="0"/>
          <w:color w:val="auto"/>
          <w:sz w:val="22"/>
          <w:szCs w:val="22"/>
        </w:rPr>
        <w:t xml:space="preserve"> and</w:t>
      </w:r>
      <w:r w:rsidRPr="008975A1">
        <w:rPr>
          <w:rFonts w:ascii="Poppins" w:hAnsi="Poppins" w:cs="Poppins"/>
          <w:b w:val="0"/>
          <w:bCs w:val="0"/>
          <w:noProof w:val="0"/>
          <w:color w:val="auto"/>
          <w:sz w:val="22"/>
          <w:szCs w:val="22"/>
        </w:rPr>
        <w:t xml:space="preserve"> received </w:t>
      </w:r>
      <w:r w:rsidR="00293AFF">
        <w:rPr>
          <w:rFonts w:ascii="Poppins" w:hAnsi="Poppins" w:cs="Poppins"/>
          <w:b w:val="0"/>
          <w:bCs w:val="0"/>
          <w:noProof w:val="0"/>
          <w:color w:val="auto"/>
          <w:sz w:val="22"/>
          <w:szCs w:val="22"/>
        </w:rPr>
        <w:t>07</w:t>
      </w:r>
      <w:r w:rsidRPr="008975A1">
        <w:rPr>
          <w:rFonts w:ascii="Poppins" w:hAnsi="Poppins" w:cs="Poppins"/>
          <w:b w:val="0"/>
          <w:bCs w:val="0"/>
          <w:noProof w:val="0"/>
          <w:color w:val="auto"/>
          <w:sz w:val="22"/>
          <w:szCs w:val="22"/>
        </w:rPr>
        <w:t xml:space="preserve"> responses. The full responses and a summary of the responses can be found </w:t>
      </w:r>
      <w:r w:rsidRPr="00484C0A">
        <w:rPr>
          <w:rFonts w:ascii="Poppins" w:hAnsi="Poppins" w:cs="Poppins"/>
          <w:b w:val="0"/>
          <w:bCs w:val="0"/>
          <w:noProof w:val="0"/>
          <w:color w:val="auto"/>
          <w:sz w:val="22"/>
          <w:szCs w:val="22"/>
          <w:rPrChange w:id="1742" w:author="Stuart McLarnon [NESO]" w:date="2025-07-10T14:53:00Z" w16du:dateUtc="2025-07-10T13:53:00Z">
            <w:rPr>
              <w:rFonts w:ascii="Poppins" w:hAnsi="Poppins" w:cs="Poppins"/>
              <w:b w:val="0"/>
              <w:bCs w:val="0"/>
              <w:noProof w:val="0"/>
              <w:color w:val="auto"/>
              <w:sz w:val="22"/>
              <w:szCs w:val="22"/>
              <w:highlight w:val="yellow"/>
            </w:rPr>
          </w:rPrChange>
        </w:rPr>
        <w:t xml:space="preserve">Annexes </w:t>
      </w:r>
      <w:del w:id="1743" w:author="Stuart McLarnon [NESO]" w:date="2025-07-10T14:53:00Z" w16du:dateUtc="2025-07-10T13:53:00Z">
        <w:r w:rsidRPr="00484C0A" w:rsidDel="00484C0A">
          <w:rPr>
            <w:rFonts w:ascii="Poppins" w:hAnsi="Poppins" w:cs="Poppins"/>
            <w:b w:val="0"/>
            <w:bCs w:val="0"/>
            <w:noProof w:val="0"/>
            <w:color w:val="auto"/>
            <w:sz w:val="22"/>
            <w:szCs w:val="22"/>
            <w:rPrChange w:id="1744" w:author="Stuart McLarnon [NESO]" w:date="2025-07-10T14:53:00Z" w16du:dateUtc="2025-07-10T13:53:00Z">
              <w:rPr>
                <w:rFonts w:ascii="Poppins" w:hAnsi="Poppins" w:cs="Poppins"/>
                <w:b w:val="0"/>
                <w:bCs w:val="0"/>
                <w:noProof w:val="0"/>
                <w:color w:val="auto"/>
                <w:sz w:val="22"/>
                <w:szCs w:val="22"/>
                <w:highlight w:val="yellow"/>
              </w:rPr>
            </w:rPrChange>
          </w:rPr>
          <w:delText xml:space="preserve">XX </w:delText>
        </w:r>
      </w:del>
      <w:ins w:id="1745" w:author="Stuart McLarnon [NESO]" w:date="2025-07-10T14:53:00Z" w16du:dateUtc="2025-07-10T13:53:00Z">
        <w:r w:rsidR="00484C0A" w:rsidRPr="00484C0A">
          <w:rPr>
            <w:rFonts w:ascii="Poppins" w:hAnsi="Poppins" w:cs="Poppins"/>
            <w:b w:val="0"/>
            <w:bCs w:val="0"/>
            <w:noProof w:val="0"/>
            <w:color w:val="auto"/>
            <w:sz w:val="22"/>
            <w:szCs w:val="22"/>
            <w:rPrChange w:id="1746" w:author="Stuart McLarnon [NESO]" w:date="2025-07-10T14:53:00Z" w16du:dateUtc="2025-07-10T13:53:00Z">
              <w:rPr>
                <w:rFonts w:ascii="Poppins" w:hAnsi="Poppins" w:cs="Poppins"/>
                <w:b w:val="0"/>
                <w:bCs w:val="0"/>
                <w:noProof w:val="0"/>
                <w:color w:val="auto"/>
                <w:sz w:val="22"/>
                <w:szCs w:val="22"/>
                <w:highlight w:val="yellow"/>
              </w:rPr>
            </w:rPrChange>
          </w:rPr>
          <w:t xml:space="preserve">7 </w:t>
        </w:r>
      </w:ins>
      <w:r w:rsidRPr="00484C0A">
        <w:rPr>
          <w:rFonts w:ascii="Poppins" w:hAnsi="Poppins" w:cs="Poppins"/>
          <w:b w:val="0"/>
          <w:bCs w:val="0"/>
          <w:noProof w:val="0"/>
          <w:color w:val="auto"/>
          <w:sz w:val="22"/>
          <w:szCs w:val="22"/>
          <w:rPrChange w:id="1747" w:author="Stuart McLarnon [NESO]" w:date="2025-07-10T14:53:00Z" w16du:dateUtc="2025-07-10T13:53:00Z">
            <w:rPr>
              <w:rFonts w:ascii="Poppins" w:hAnsi="Poppins" w:cs="Poppins"/>
              <w:b w:val="0"/>
              <w:bCs w:val="0"/>
              <w:noProof w:val="0"/>
              <w:color w:val="auto"/>
              <w:sz w:val="22"/>
              <w:szCs w:val="22"/>
              <w:highlight w:val="yellow"/>
            </w:rPr>
          </w:rPrChange>
        </w:rPr>
        <w:t xml:space="preserve">and </w:t>
      </w:r>
      <w:ins w:id="1748" w:author="Stuart McLarnon [NESO]" w:date="2025-07-10T14:53:00Z" w16du:dateUtc="2025-07-10T13:53:00Z">
        <w:r w:rsidR="00484C0A" w:rsidRPr="00484C0A">
          <w:rPr>
            <w:rFonts w:ascii="Poppins" w:hAnsi="Poppins" w:cs="Poppins"/>
            <w:b w:val="0"/>
            <w:bCs w:val="0"/>
            <w:noProof w:val="0"/>
            <w:color w:val="auto"/>
            <w:sz w:val="22"/>
            <w:szCs w:val="22"/>
            <w:rPrChange w:id="1749" w:author="Stuart McLarnon [NESO]" w:date="2025-07-10T14:53:00Z" w16du:dateUtc="2025-07-10T13:53:00Z">
              <w:rPr>
                <w:rFonts w:ascii="Poppins" w:hAnsi="Poppins" w:cs="Poppins"/>
                <w:b w:val="0"/>
                <w:bCs w:val="0"/>
                <w:noProof w:val="0"/>
                <w:color w:val="auto"/>
                <w:sz w:val="22"/>
                <w:szCs w:val="22"/>
                <w:highlight w:val="yellow"/>
              </w:rPr>
            </w:rPrChange>
          </w:rPr>
          <w:t>8</w:t>
        </w:r>
      </w:ins>
      <w:del w:id="1750" w:author="Stuart McLarnon [NESO]" w:date="2025-07-10T14:53:00Z" w16du:dateUtc="2025-07-10T13:53:00Z">
        <w:r w:rsidRPr="00484C0A" w:rsidDel="00484C0A">
          <w:rPr>
            <w:rFonts w:ascii="Poppins" w:hAnsi="Poppins" w:cs="Poppins"/>
            <w:b w:val="0"/>
            <w:bCs w:val="0"/>
            <w:noProof w:val="0"/>
            <w:color w:val="auto"/>
            <w:sz w:val="22"/>
            <w:szCs w:val="22"/>
            <w:rPrChange w:id="1751" w:author="Stuart McLarnon [NESO]" w:date="2025-07-10T14:53:00Z" w16du:dateUtc="2025-07-10T13:53:00Z">
              <w:rPr>
                <w:rFonts w:ascii="Poppins" w:hAnsi="Poppins" w:cs="Poppins"/>
                <w:b w:val="0"/>
                <w:bCs w:val="0"/>
                <w:noProof w:val="0"/>
                <w:color w:val="auto"/>
                <w:sz w:val="22"/>
                <w:szCs w:val="22"/>
                <w:highlight w:val="yellow"/>
              </w:rPr>
            </w:rPrChange>
          </w:rPr>
          <w:delText>XX</w:delText>
        </w:r>
      </w:del>
      <w:r w:rsidRPr="00484C0A">
        <w:rPr>
          <w:rFonts w:ascii="Poppins" w:hAnsi="Poppins" w:cs="Poppins"/>
          <w:b w:val="0"/>
          <w:bCs w:val="0"/>
          <w:noProof w:val="0"/>
          <w:color w:val="auto"/>
          <w:sz w:val="22"/>
          <w:szCs w:val="22"/>
          <w:rPrChange w:id="1752" w:author="Stuart McLarnon [NESO]" w:date="2025-07-10T14:53:00Z" w16du:dateUtc="2025-07-10T13:53:00Z">
            <w:rPr>
              <w:rFonts w:ascii="Poppins" w:hAnsi="Poppins" w:cs="Poppins"/>
              <w:b w:val="0"/>
              <w:bCs w:val="0"/>
              <w:noProof w:val="0"/>
              <w:color w:val="auto"/>
              <w:sz w:val="22"/>
              <w:szCs w:val="22"/>
              <w:highlight w:val="yellow"/>
            </w:rPr>
          </w:rPrChange>
        </w:rPr>
        <w:t>.</w:t>
      </w:r>
    </w:p>
    <w:p w14:paraId="11A3835F" w14:textId="1F15944C" w:rsidR="000129CB" w:rsidRPr="008975A1" w:rsidRDefault="004476BF" w:rsidP="008B05A6">
      <w:pPr>
        <w:pStyle w:val="TOCMOD"/>
        <w:framePr w:hSpace="0" w:vSpace="0" w:wrap="auto" w:vAnchor="margin" w:yAlign="inline"/>
        <w:spacing w:after="240"/>
        <w:rPr>
          <w:rFonts w:ascii="Poppins" w:hAnsi="Poppins" w:cs="Poppins"/>
          <w:b w:val="0"/>
          <w:bCs w:val="0"/>
          <w:noProof w:val="0"/>
          <w:color w:val="auto"/>
          <w:sz w:val="22"/>
          <w:szCs w:val="22"/>
        </w:rPr>
      </w:pPr>
      <w:r>
        <w:rPr>
          <w:rFonts w:ascii="Poppins" w:hAnsi="Poppins" w:cs="Poppins"/>
          <w:b w:val="0"/>
          <w:bCs w:val="0"/>
          <w:noProof w:val="0"/>
          <w:color w:val="auto"/>
          <w:sz w:val="22"/>
          <w:szCs w:val="22"/>
        </w:rPr>
        <w:t xml:space="preserve">Following the Workgroup Consultation the subgroup and Workgroup reconvened </w:t>
      </w:r>
      <w:r w:rsidR="00283F19">
        <w:rPr>
          <w:rFonts w:ascii="Poppins" w:hAnsi="Poppins" w:cs="Poppins"/>
          <w:b w:val="0"/>
          <w:bCs w:val="0"/>
          <w:noProof w:val="0"/>
          <w:color w:val="auto"/>
          <w:sz w:val="22"/>
          <w:szCs w:val="22"/>
        </w:rPr>
        <w:t>to discuss the responses and discussed the following:</w:t>
      </w:r>
    </w:p>
    <w:bookmarkEnd w:id="1741"/>
    <w:p w14:paraId="42A1B1FE" w14:textId="3FFEECE6" w:rsidR="008F4D45" w:rsidRDefault="00300C1C" w:rsidP="00192E46">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Pr>
          <w:rFonts w:ascii="Poppins" w:eastAsia="Arial" w:hAnsi="Poppins" w:cs="Poppins"/>
          <w:iCs/>
          <w:noProof w:val="0"/>
          <w:color w:val="000000" w:themeColor="text1"/>
          <w:kern w:val="3"/>
          <w:sz w:val="22"/>
          <w:szCs w:val="22"/>
          <w:lang w:eastAsia="en-US"/>
        </w:rPr>
        <w:t>Imp</w:t>
      </w:r>
      <w:r w:rsidR="00292489">
        <w:rPr>
          <w:rFonts w:ascii="Poppins" w:eastAsia="Arial" w:hAnsi="Poppins" w:cs="Poppins"/>
          <w:iCs/>
          <w:noProof w:val="0"/>
          <w:color w:val="000000" w:themeColor="text1"/>
          <w:kern w:val="3"/>
          <w:sz w:val="22"/>
          <w:szCs w:val="22"/>
          <w:lang w:eastAsia="en-US"/>
        </w:rPr>
        <w:t>lementation Approach</w:t>
      </w:r>
    </w:p>
    <w:p w14:paraId="07DB3732" w14:textId="1EA638FF" w:rsidR="00292489" w:rsidRDefault="007A6CF1" w:rsidP="00192E46">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Pr>
          <w:rFonts w:ascii="Poppins" w:eastAsia="Arial" w:hAnsi="Poppins" w:cs="Poppins"/>
          <w:b w:val="0"/>
          <w:bCs w:val="0"/>
          <w:iCs/>
          <w:noProof w:val="0"/>
          <w:color w:val="000000" w:themeColor="text1"/>
          <w:kern w:val="3"/>
          <w:sz w:val="22"/>
          <w:szCs w:val="22"/>
          <w:lang w:eastAsia="en-US"/>
        </w:rPr>
        <w:t xml:space="preserve">Six respondents supported the implementation approach </w:t>
      </w:r>
      <w:r w:rsidR="00BD31E5">
        <w:rPr>
          <w:rFonts w:ascii="Poppins" w:eastAsia="Arial" w:hAnsi="Poppins" w:cs="Poppins"/>
          <w:b w:val="0"/>
          <w:bCs w:val="0"/>
          <w:iCs/>
          <w:noProof w:val="0"/>
          <w:color w:val="000000" w:themeColor="text1"/>
          <w:kern w:val="3"/>
          <w:sz w:val="22"/>
          <w:szCs w:val="22"/>
          <w:lang w:eastAsia="en-US"/>
        </w:rPr>
        <w:t>with the following point</w:t>
      </w:r>
      <w:ins w:id="1753" w:author="Stuart McLarnon [NESO]" w:date="2025-07-10T14:30:00Z" w16du:dateUtc="2025-07-10T13:30:00Z">
        <w:r w:rsidR="00270990">
          <w:rPr>
            <w:rFonts w:ascii="Poppins" w:eastAsia="Arial" w:hAnsi="Poppins" w:cs="Poppins"/>
            <w:b w:val="0"/>
            <w:bCs w:val="0"/>
            <w:iCs/>
            <w:noProof w:val="0"/>
            <w:color w:val="000000" w:themeColor="text1"/>
            <w:kern w:val="3"/>
            <w:sz w:val="22"/>
            <w:szCs w:val="22"/>
            <w:lang w:eastAsia="en-US"/>
          </w:rPr>
          <w:t>s</w:t>
        </w:r>
      </w:ins>
      <w:r w:rsidR="00BD31E5">
        <w:rPr>
          <w:rFonts w:ascii="Poppins" w:eastAsia="Arial" w:hAnsi="Poppins" w:cs="Poppins"/>
          <w:b w:val="0"/>
          <w:bCs w:val="0"/>
          <w:iCs/>
          <w:noProof w:val="0"/>
          <w:color w:val="000000" w:themeColor="text1"/>
          <w:kern w:val="3"/>
          <w:sz w:val="22"/>
          <w:szCs w:val="22"/>
          <w:lang w:eastAsia="en-US"/>
        </w:rPr>
        <w:t xml:space="preserve"> being noted:</w:t>
      </w:r>
    </w:p>
    <w:p w14:paraId="3FDD5779" w14:textId="22FA2BF4" w:rsidR="00BD31E5" w:rsidRDefault="00BD31E5" w:rsidP="00BD31E5">
      <w:pPr>
        <w:pStyle w:val="TOCMOD"/>
        <w:framePr w:hSpace="0" w:vSpace="0" w:wrap="auto" w:vAnchor="margin" w:yAlign="inline"/>
        <w:numPr>
          <w:ilvl w:val="0"/>
          <w:numId w:val="38"/>
        </w:numPr>
        <w:spacing w:after="240"/>
        <w:rPr>
          <w:rFonts w:ascii="Poppins" w:eastAsia="Arial" w:hAnsi="Poppins" w:cs="Poppins"/>
          <w:b w:val="0"/>
          <w:bCs w:val="0"/>
          <w:iCs/>
          <w:noProof w:val="0"/>
          <w:color w:val="000000" w:themeColor="text1"/>
          <w:kern w:val="3"/>
          <w:sz w:val="22"/>
          <w:szCs w:val="22"/>
          <w:lang w:eastAsia="en-US"/>
        </w:rPr>
      </w:pPr>
      <w:r>
        <w:rPr>
          <w:rFonts w:ascii="Poppins" w:eastAsia="Arial" w:hAnsi="Poppins" w:cs="Poppins"/>
          <w:b w:val="0"/>
          <w:bCs w:val="0"/>
          <w:iCs/>
          <w:noProof w:val="0"/>
          <w:color w:val="000000" w:themeColor="text1"/>
          <w:kern w:val="3"/>
          <w:sz w:val="22"/>
          <w:szCs w:val="22"/>
          <w:lang w:eastAsia="en-US"/>
        </w:rPr>
        <w:t xml:space="preserve">Support may be required </w:t>
      </w:r>
      <w:r w:rsidR="00757CFE">
        <w:rPr>
          <w:rFonts w:ascii="Poppins" w:eastAsia="Arial" w:hAnsi="Poppins" w:cs="Poppins"/>
          <w:b w:val="0"/>
          <w:bCs w:val="0"/>
          <w:iCs/>
          <w:noProof w:val="0"/>
          <w:color w:val="000000" w:themeColor="text1"/>
          <w:kern w:val="3"/>
          <w:sz w:val="22"/>
          <w:szCs w:val="22"/>
          <w:lang w:eastAsia="en-US"/>
        </w:rPr>
        <w:t xml:space="preserve">prior to implementation </w:t>
      </w:r>
      <w:r w:rsidR="00997052">
        <w:rPr>
          <w:rFonts w:ascii="Poppins" w:eastAsia="Arial" w:hAnsi="Poppins" w:cs="Poppins"/>
          <w:b w:val="0"/>
          <w:bCs w:val="0"/>
          <w:iCs/>
          <w:noProof w:val="0"/>
          <w:color w:val="000000" w:themeColor="text1"/>
          <w:kern w:val="3"/>
          <w:sz w:val="22"/>
          <w:szCs w:val="22"/>
          <w:lang w:eastAsia="en-US"/>
        </w:rPr>
        <w:t>for parties unfamiliar with power system modelling (such as iDNOs)</w:t>
      </w:r>
      <w:del w:id="1754" w:author="Stuart McLarnon [NESO]" w:date="2025-07-10T14:30:00Z" w16du:dateUtc="2025-07-10T13:30:00Z">
        <w:r w:rsidR="00493DE9" w:rsidDel="00270990">
          <w:rPr>
            <w:rFonts w:ascii="Poppins" w:eastAsia="Arial" w:hAnsi="Poppins" w:cs="Poppins"/>
            <w:b w:val="0"/>
            <w:bCs w:val="0"/>
            <w:iCs/>
            <w:noProof w:val="0"/>
            <w:color w:val="000000" w:themeColor="text1"/>
            <w:kern w:val="3"/>
            <w:sz w:val="22"/>
            <w:szCs w:val="22"/>
            <w:lang w:eastAsia="en-US"/>
          </w:rPr>
          <w:delText>,</w:delText>
        </w:r>
        <w:r w:rsidR="00997052" w:rsidDel="00270990">
          <w:rPr>
            <w:rFonts w:ascii="Poppins" w:eastAsia="Arial" w:hAnsi="Poppins" w:cs="Poppins"/>
            <w:b w:val="0"/>
            <w:bCs w:val="0"/>
            <w:iCs/>
            <w:noProof w:val="0"/>
            <w:color w:val="000000" w:themeColor="text1"/>
            <w:kern w:val="3"/>
            <w:sz w:val="22"/>
            <w:szCs w:val="22"/>
            <w:lang w:eastAsia="en-US"/>
          </w:rPr>
          <w:delText xml:space="preserve"> </w:delText>
        </w:r>
      </w:del>
    </w:p>
    <w:p w14:paraId="188228E4" w14:textId="40B9623A" w:rsidR="00DD1066" w:rsidRDefault="00DD1066" w:rsidP="00BD31E5">
      <w:pPr>
        <w:pStyle w:val="TOCMOD"/>
        <w:framePr w:hSpace="0" w:vSpace="0" w:wrap="auto" w:vAnchor="margin" w:yAlign="inline"/>
        <w:numPr>
          <w:ilvl w:val="0"/>
          <w:numId w:val="38"/>
        </w:numPr>
        <w:spacing w:after="240"/>
        <w:rPr>
          <w:rFonts w:ascii="Poppins" w:eastAsia="Arial" w:hAnsi="Poppins" w:cs="Poppins"/>
          <w:b w:val="0"/>
          <w:bCs w:val="0"/>
          <w:iCs/>
          <w:noProof w:val="0"/>
          <w:color w:val="000000" w:themeColor="text1"/>
          <w:kern w:val="3"/>
          <w:sz w:val="22"/>
          <w:szCs w:val="22"/>
          <w:lang w:eastAsia="en-US"/>
        </w:rPr>
      </w:pPr>
      <w:r>
        <w:rPr>
          <w:rFonts w:ascii="Poppins" w:eastAsia="Arial" w:hAnsi="Poppins" w:cs="Poppins"/>
          <w:b w:val="0"/>
          <w:bCs w:val="0"/>
          <w:iCs/>
          <w:noProof w:val="0"/>
          <w:color w:val="000000" w:themeColor="text1"/>
          <w:kern w:val="3"/>
          <w:sz w:val="22"/>
          <w:szCs w:val="22"/>
          <w:lang w:eastAsia="en-US"/>
        </w:rPr>
        <w:t>One respond</w:t>
      </w:r>
      <w:r w:rsidR="00493DE9">
        <w:rPr>
          <w:rFonts w:ascii="Poppins" w:eastAsia="Arial" w:hAnsi="Poppins" w:cs="Poppins"/>
          <w:b w:val="0"/>
          <w:bCs w:val="0"/>
          <w:iCs/>
          <w:noProof w:val="0"/>
          <w:color w:val="000000" w:themeColor="text1"/>
          <w:kern w:val="3"/>
          <w:sz w:val="22"/>
          <w:szCs w:val="22"/>
          <w:lang w:eastAsia="en-US"/>
        </w:rPr>
        <w:t>ent n</w:t>
      </w:r>
      <w:r w:rsidR="00493DE9" w:rsidRPr="00493DE9">
        <w:rPr>
          <w:rFonts w:ascii="Poppins" w:eastAsia="Arial" w:hAnsi="Poppins" w:cs="Poppins"/>
          <w:b w:val="0"/>
          <w:bCs w:val="0"/>
          <w:iCs/>
          <w:noProof w:val="0"/>
          <w:color w:val="000000" w:themeColor="text1"/>
          <w:kern w:val="3"/>
          <w:sz w:val="22"/>
          <w:szCs w:val="22"/>
          <w:lang w:eastAsia="en-US"/>
        </w:rPr>
        <w:t>oted that the benefits of the modification are unlikely to be realised immediately after implementation</w:t>
      </w:r>
    </w:p>
    <w:p w14:paraId="56700015" w14:textId="36A44BA3" w:rsidR="00C1631C" w:rsidRDefault="00C1631C" w:rsidP="00C1631C">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FF4190">
        <w:rPr>
          <w:rFonts w:ascii="Poppins" w:eastAsia="Arial" w:hAnsi="Poppins" w:cs="Poppins"/>
          <w:b w:val="0"/>
          <w:bCs w:val="0"/>
          <w:i/>
          <w:noProof w:val="0"/>
          <w:color w:val="660066"/>
          <w:kern w:val="3"/>
          <w:sz w:val="22"/>
          <w:szCs w:val="22"/>
          <w:lang w:eastAsia="en-US"/>
        </w:rPr>
        <w:t xml:space="preserve">Workgroup consideration: </w:t>
      </w:r>
      <w:ins w:id="1755" w:author="Stuart McLarnon [NESO]" w:date="2025-07-10T13:48:00Z" w16du:dateUtc="2025-07-10T12:48:00Z">
        <w:r w:rsidR="00AE2703" w:rsidRPr="00FF4190">
          <w:rPr>
            <w:rFonts w:ascii="Poppins" w:eastAsia="Arial" w:hAnsi="Poppins" w:cs="Poppins"/>
            <w:b w:val="0"/>
            <w:bCs w:val="0"/>
            <w:i/>
            <w:noProof w:val="0"/>
            <w:color w:val="auto"/>
            <w:kern w:val="3"/>
            <w:sz w:val="22"/>
            <w:szCs w:val="22"/>
            <w:lang w:eastAsia="en-US"/>
            <w:rPrChange w:id="1756"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Some Workgroup members s</w:t>
        </w:r>
      </w:ins>
      <w:ins w:id="1757" w:author="Stuart McLarnon [NESO]" w:date="2025-07-10T13:50:00Z" w16du:dateUtc="2025-07-10T12:50:00Z">
        <w:r w:rsidR="00FF4190">
          <w:rPr>
            <w:rFonts w:ascii="Poppins" w:eastAsia="Arial" w:hAnsi="Poppins" w:cs="Poppins"/>
            <w:b w:val="0"/>
            <w:bCs w:val="0"/>
            <w:i/>
            <w:noProof w:val="0"/>
            <w:color w:val="auto"/>
            <w:kern w:val="3"/>
            <w:sz w:val="22"/>
            <w:szCs w:val="22"/>
            <w:lang w:eastAsia="en-US"/>
          </w:rPr>
          <w:t>t</w:t>
        </w:r>
      </w:ins>
      <w:ins w:id="1758" w:author="Stuart McLarnon [NESO]" w:date="2025-07-10T13:48:00Z" w16du:dateUtc="2025-07-10T12:48:00Z">
        <w:r w:rsidR="00AE2703" w:rsidRPr="00FF4190">
          <w:rPr>
            <w:rFonts w:ascii="Poppins" w:eastAsia="Arial" w:hAnsi="Poppins" w:cs="Poppins"/>
            <w:b w:val="0"/>
            <w:bCs w:val="0"/>
            <w:i/>
            <w:noProof w:val="0"/>
            <w:color w:val="auto"/>
            <w:kern w:val="3"/>
            <w:sz w:val="22"/>
            <w:szCs w:val="22"/>
            <w:lang w:eastAsia="en-US"/>
            <w:rPrChange w:id="1759"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 xml:space="preserve">ated in their response that they </w:t>
        </w:r>
      </w:ins>
      <w:ins w:id="1760" w:author="Stuart McLarnon [NESO]" w:date="2025-07-10T13:49:00Z" w16du:dateUtc="2025-07-10T12:49:00Z">
        <w:r w:rsidR="00AE2703" w:rsidRPr="00FF4190">
          <w:rPr>
            <w:rFonts w:ascii="Poppins" w:eastAsia="Arial" w:hAnsi="Poppins" w:cs="Poppins"/>
            <w:b w:val="0"/>
            <w:bCs w:val="0"/>
            <w:i/>
            <w:noProof w:val="0"/>
            <w:color w:val="auto"/>
            <w:kern w:val="3"/>
            <w:sz w:val="22"/>
            <w:szCs w:val="22"/>
            <w:lang w:eastAsia="en-US"/>
            <w:rPrChange w:id="1761"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 xml:space="preserve">believe </w:t>
        </w:r>
      </w:ins>
      <w:ins w:id="1762" w:author="Stuart McLarnon [NESO]" w:date="2025-07-10T13:48:00Z" w16du:dateUtc="2025-07-10T12:48:00Z">
        <w:r w:rsidR="00AE2703" w:rsidRPr="00FF4190">
          <w:rPr>
            <w:rFonts w:ascii="Poppins" w:eastAsia="Arial" w:hAnsi="Poppins" w:cs="Poppins"/>
            <w:b w:val="0"/>
            <w:bCs w:val="0"/>
            <w:i/>
            <w:noProof w:val="0"/>
            <w:color w:val="auto"/>
            <w:kern w:val="3"/>
            <w:sz w:val="22"/>
            <w:szCs w:val="22"/>
            <w:lang w:eastAsia="en-US"/>
            <w:rPrChange w:id="1763"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 xml:space="preserve">the biggest barrier to the implementation </w:t>
        </w:r>
      </w:ins>
      <w:ins w:id="1764" w:author="Stuart McLarnon [NESO]" w:date="2025-07-10T13:49:00Z" w16du:dateUtc="2025-07-10T12:49:00Z">
        <w:r w:rsidR="00AE2703" w:rsidRPr="00FF4190">
          <w:rPr>
            <w:rFonts w:ascii="Poppins" w:eastAsia="Arial" w:hAnsi="Poppins" w:cs="Poppins"/>
            <w:b w:val="0"/>
            <w:bCs w:val="0"/>
            <w:i/>
            <w:noProof w:val="0"/>
            <w:color w:val="auto"/>
            <w:kern w:val="3"/>
            <w:sz w:val="22"/>
            <w:szCs w:val="22"/>
            <w:lang w:eastAsia="en-US"/>
            <w:rPrChange w:id="1765"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is the date. Since the consultation</w:t>
        </w:r>
      </w:ins>
      <w:ins w:id="1766" w:author="Stuart McLarnon [NESO]" w:date="2025-07-10T13:50:00Z" w16du:dateUtc="2025-07-10T12:50:00Z">
        <w:r w:rsidR="00FF4190">
          <w:rPr>
            <w:rFonts w:ascii="Poppins" w:eastAsia="Arial" w:hAnsi="Poppins" w:cs="Poppins"/>
            <w:b w:val="0"/>
            <w:bCs w:val="0"/>
            <w:i/>
            <w:noProof w:val="0"/>
            <w:color w:val="auto"/>
            <w:kern w:val="3"/>
            <w:sz w:val="22"/>
            <w:szCs w:val="22"/>
            <w:lang w:eastAsia="en-US"/>
          </w:rPr>
          <w:t>,</w:t>
        </w:r>
      </w:ins>
      <w:ins w:id="1767" w:author="Stuart McLarnon [NESO]" w:date="2025-07-10T13:49:00Z" w16du:dateUtc="2025-07-10T12:49:00Z">
        <w:r w:rsidR="00AE2703" w:rsidRPr="00FF4190">
          <w:rPr>
            <w:rFonts w:ascii="Poppins" w:eastAsia="Arial" w:hAnsi="Poppins" w:cs="Poppins"/>
            <w:b w:val="0"/>
            <w:bCs w:val="0"/>
            <w:i/>
            <w:noProof w:val="0"/>
            <w:color w:val="auto"/>
            <w:kern w:val="3"/>
            <w:sz w:val="22"/>
            <w:szCs w:val="22"/>
            <w:lang w:eastAsia="en-US"/>
            <w:rPrChange w:id="1768"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 xml:space="preserve"> the PSM implementation date has been moved back a year to </w:t>
        </w:r>
        <w:r w:rsidR="00FF4190" w:rsidRPr="00FF4190">
          <w:rPr>
            <w:rFonts w:ascii="Poppins" w:eastAsia="Arial" w:hAnsi="Poppins" w:cs="Poppins"/>
            <w:b w:val="0"/>
            <w:bCs w:val="0"/>
            <w:i/>
            <w:noProof w:val="0"/>
            <w:color w:val="auto"/>
            <w:kern w:val="3"/>
            <w:sz w:val="22"/>
            <w:szCs w:val="22"/>
            <w:lang w:eastAsia="en-US"/>
            <w:rPrChange w:id="1769"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the 1</w:t>
        </w:r>
        <w:r w:rsidR="00FF4190" w:rsidRPr="00FF4190">
          <w:rPr>
            <w:rFonts w:ascii="Poppins" w:eastAsia="Arial" w:hAnsi="Poppins" w:cs="Poppins"/>
            <w:b w:val="0"/>
            <w:bCs w:val="0"/>
            <w:i/>
            <w:noProof w:val="0"/>
            <w:color w:val="auto"/>
            <w:kern w:val="3"/>
            <w:sz w:val="22"/>
            <w:szCs w:val="22"/>
            <w:vertAlign w:val="superscript"/>
            <w:lang w:eastAsia="en-US"/>
            <w:rPrChange w:id="1770"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st</w:t>
        </w:r>
        <w:r w:rsidR="00FF4190" w:rsidRPr="00FF4190">
          <w:rPr>
            <w:rFonts w:ascii="Poppins" w:eastAsia="Arial" w:hAnsi="Poppins" w:cs="Poppins"/>
            <w:b w:val="0"/>
            <w:bCs w:val="0"/>
            <w:i/>
            <w:noProof w:val="0"/>
            <w:color w:val="auto"/>
            <w:kern w:val="3"/>
            <w:sz w:val="22"/>
            <w:szCs w:val="22"/>
            <w:lang w:eastAsia="en-US"/>
            <w:rPrChange w:id="1771" w:author="Stuart McLarnon [NESO]" w:date="2025-07-10T13:50:00Z" w16du:dateUtc="2025-07-10T12:50:00Z">
              <w:rPr>
                <w:rFonts w:ascii="Poppins" w:eastAsia="Arial" w:hAnsi="Poppins" w:cs="Poppins"/>
                <w:b w:val="0"/>
                <w:bCs w:val="0"/>
                <w:i/>
                <w:noProof w:val="0"/>
                <w:color w:val="auto"/>
                <w:kern w:val="3"/>
                <w:sz w:val="22"/>
                <w:szCs w:val="22"/>
                <w:highlight w:val="yellow"/>
                <w:lang w:eastAsia="en-US"/>
              </w:rPr>
            </w:rPrChange>
          </w:rPr>
          <w:t xml:space="preserve"> of January 2027</w:t>
        </w:r>
      </w:ins>
      <w:ins w:id="1772" w:author="Stuart McLarnon [NESO]" w:date="2025-07-10T13:50:00Z" w16du:dateUtc="2025-07-10T12:50:00Z">
        <w:r w:rsidR="00FF4190">
          <w:rPr>
            <w:rFonts w:ascii="Poppins" w:eastAsia="Arial" w:hAnsi="Poppins" w:cs="Poppins"/>
            <w:b w:val="0"/>
            <w:bCs w:val="0"/>
            <w:i/>
            <w:noProof w:val="0"/>
            <w:color w:val="auto"/>
            <w:kern w:val="3"/>
            <w:sz w:val="22"/>
            <w:szCs w:val="22"/>
            <w:lang w:eastAsia="en-US"/>
          </w:rPr>
          <w:t xml:space="preserve">. </w:t>
        </w:r>
      </w:ins>
      <w:ins w:id="1773" w:author="Stuart McLarnon [NESO]" w:date="2025-07-10T13:51:00Z" w16du:dateUtc="2025-07-10T12:51:00Z">
        <w:r w:rsidR="00FF4190">
          <w:rPr>
            <w:rFonts w:ascii="Poppins" w:eastAsia="Arial" w:hAnsi="Poppins" w:cs="Poppins"/>
            <w:b w:val="0"/>
            <w:bCs w:val="0"/>
            <w:i/>
            <w:noProof w:val="0"/>
            <w:color w:val="auto"/>
            <w:kern w:val="3"/>
            <w:sz w:val="22"/>
            <w:szCs w:val="22"/>
            <w:lang w:eastAsia="en-US"/>
          </w:rPr>
          <w:t>One</w:t>
        </w:r>
      </w:ins>
      <w:ins w:id="1774" w:author="Stuart McLarnon [NESO]" w:date="2025-07-10T13:50:00Z" w16du:dateUtc="2025-07-10T12:50:00Z">
        <w:r w:rsidR="00FF4190">
          <w:rPr>
            <w:rFonts w:ascii="Poppins" w:eastAsia="Arial" w:hAnsi="Poppins" w:cs="Poppins"/>
            <w:b w:val="0"/>
            <w:bCs w:val="0"/>
            <w:i/>
            <w:noProof w:val="0"/>
            <w:color w:val="auto"/>
            <w:kern w:val="3"/>
            <w:sz w:val="22"/>
            <w:szCs w:val="22"/>
            <w:lang w:eastAsia="en-US"/>
          </w:rPr>
          <w:t xml:space="preserve"> member stated that the</w:t>
        </w:r>
      </w:ins>
      <w:ins w:id="1775" w:author="Stuart McLarnon [NESO]" w:date="2025-07-10T13:51:00Z" w16du:dateUtc="2025-07-10T12:51:00Z">
        <w:r w:rsidR="00FF4190">
          <w:rPr>
            <w:rFonts w:ascii="Poppins" w:eastAsia="Arial" w:hAnsi="Poppins" w:cs="Poppins"/>
            <w:b w:val="0"/>
            <w:bCs w:val="0"/>
            <w:i/>
            <w:noProof w:val="0"/>
            <w:color w:val="auto"/>
            <w:kern w:val="3"/>
            <w:sz w:val="22"/>
            <w:szCs w:val="22"/>
            <w:lang w:eastAsia="en-US"/>
          </w:rPr>
          <w:t xml:space="preserve"> lack of specified CIM profiles could cause issues,</w:t>
        </w:r>
      </w:ins>
      <w:ins w:id="1776" w:author="Stuart McLarnon [NESO]" w:date="2025-07-10T13:52:00Z" w16du:dateUtc="2025-07-10T12:52:00Z">
        <w:r w:rsidR="00FF4190">
          <w:rPr>
            <w:rFonts w:ascii="Poppins" w:eastAsia="Arial" w:hAnsi="Poppins" w:cs="Poppins"/>
            <w:b w:val="0"/>
            <w:bCs w:val="0"/>
            <w:i/>
            <w:noProof w:val="0"/>
            <w:color w:val="auto"/>
            <w:kern w:val="3"/>
            <w:sz w:val="22"/>
            <w:szCs w:val="22"/>
            <w:lang w:eastAsia="en-US"/>
          </w:rPr>
          <w:t xml:space="preserve"> the Subgroup believes this issue will be resolved by the CIM governance group.</w:t>
        </w:r>
      </w:ins>
      <w:del w:id="1777" w:author="Stuart McLarnon [NESO]" w:date="2025-07-10T13:48:00Z" w16du:dateUtc="2025-07-10T12:48:00Z">
        <w:r w:rsidR="009039C3" w:rsidRPr="00FF4190" w:rsidDel="00AE2703">
          <w:rPr>
            <w:rFonts w:ascii="Poppins" w:eastAsia="Arial" w:hAnsi="Poppins" w:cs="Poppins"/>
            <w:b w:val="0"/>
            <w:bCs w:val="0"/>
            <w:i/>
            <w:noProof w:val="0"/>
            <w:color w:val="660066"/>
            <w:kern w:val="3"/>
            <w:sz w:val="22"/>
            <w:szCs w:val="22"/>
            <w:lang w:eastAsia="en-US"/>
            <w:rPrChange w:id="1778" w:author="Stuart McLarnon [NESO]" w:date="2025-07-10T13:50:00Z" w16du:dateUtc="2025-07-10T12:50:00Z">
              <w:rPr>
                <w:rFonts w:ascii="Poppins" w:eastAsia="Arial" w:hAnsi="Poppins" w:cs="Poppins"/>
                <w:b w:val="0"/>
                <w:bCs w:val="0"/>
                <w:i/>
                <w:noProof w:val="0"/>
                <w:color w:val="660066"/>
                <w:kern w:val="3"/>
                <w:sz w:val="22"/>
                <w:szCs w:val="22"/>
                <w:highlight w:val="yellow"/>
                <w:lang w:eastAsia="en-US"/>
              </w:rPr>
            </w:rPrChange>
          </w:rPr>
          <w:delText>Add comments</w:delText>
        </w:r>
      </w:del>
    </w:p>
    <w:p w14:paraId="443DA3FC" w14:textId="40142F23" w:rsidR="00886C5E" w:rsidRDefault="009039C3" w:rsidP="00C1631C">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sidRPr="009039C3">
        <w:rPr>
          <w:rFonts w:ascii="Poppins" w:eastAsia="Arial" w:hAnsi="Poppins" w:cs="Poppins"/>
          <w:iCs/>
          <w:noProof w:val="0"/>
          <w:color w:val="000000" w:themeColor="text1"/>
          <w:kern w:val="3"/>
          <w:sz w:val="22"/>
          <w:szCs w:val="22"/>
          <w:lang w:eastAsia="en-US"/>
        </w:rPr>
        <w:t>Legal Text</w:t>
      </w:r>
    </w:p>
    <w:p w14:paraId="7E864CAC" w14:textId="26F41ACA" w:rsidR="009039C3" w:rsidRDefault="009B168C" w:rsidP="00C1631C">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sidRPr="00210D34">
        <w:rPr>
          <w:rFonts w:ascii="Poppins" w:eastAsia="Arial" w:hAnsi="Poppins" w:cs="Poppins"/>
          <w:b w:val="0"/>
          <w:bCs w:val="0"/>
          <w:iCs/>
          <w:noProof w:val="0"/>
          <w:color w:val="000000" w:themeColor="text1"/>
          <w:kern w:val="3"/>
          <w:sz w:val="22"/>
          <w:szCs w:val="22"/>
          <w:lang w:eastAsia="en-US"/>
        </w:rPr>
        <w:t xml:space="preserve">Six respondents agreed that the legal text did </w:t>
      </w:r>
      <w:r w:rsidR="009852C7" w:rsidRPr="00210D34">
        <w:rPr>
          <w:rFonts w:ascii="Poppins" w:eastAsia="Arial" w:hAnsi="Poppins" w:cs="Poppins"/>
          <w:b w:val="0"/>
          <w:bCs w:val="0"/>
          <w:iCs/>
          <w:noProof w:val="0"/>
          <w:color w:val="000000" w:themeColor="text1"/>
          <w:kern w:val="3"/>
          <w:sz w:val="22"/>
          <w:szCs w:val="22"/>
          <w:lang w:eastAsia="en-US"/>
        </w:rPr>
        <w:t>satisfy the intent of the modification. However</w:t>
      </w:r>
      <w:r w:rsidR="00210D34">
        <w:rPr>
          <w:rFonts w:ascii="Poppins" w:eastAsia="Arial" w:hAnsi="Poppins" w:cs="Poppins"/>
          <w:b w:val="0"/>
          <w:bCs w:val="0"/>
          <w:iCs/>
          <w:noProof w:val="0"/>
          <w:color w:val="000000" w:themeColor="text1"/>
          <w:kern w:val="3"/>
          <w:sz w:val="22"/>
          <w:szCs w:val="22"/>
          <w:lang w:eastAsia="en-US"/>
        </w:rPr>
        <w:t>,</w:t>
      </w:r>
      <w:r w:rsidR="009852C7" w:rsidRPr="00210D34">
        <w:rPr>
          <w:rFonts w:ascii="Poppins" w:eastAsia="Arial" w:hAnsi="Poppins" w:cs="Poppins"/>
          <w:b w:val="0"/>
          <w:bCs w:val="0"/>
          <w:iCs/>
          <w:noProof w:val="0"/>
          <w:color w:val="000000" w:themeColor="text1"/>
          <w:kern w:val="3"/>
          <w:sz w:val="22"/>
          <w:szCs w:val="22"/>
          <w:lang w:eastAsia="en-US"/>
        </w:rPr>
        <w:t xml:space="preserve"> a number of legal text changes w</w:t>
      </w:r>
      <w:r w:rsidR="00210D34" w:rsidRPr="00210D34">
        <w:rPr>
          <w:rFonts w:ascii="Poppins" w:eastAsia="Arial" w:hAnsi="Poppins" w:cs="Poppins"/>
          <w:b w:val="0"/>
          <w:bCs w:val="0"/>
          <w:iCs/>
          <w:noProof w:val="0"/>
          <w:color w:val="000000" w:themeColor="text1"/>
          <w:kern w:val="3"/>
          <w:sz w:val="22"/>
          <w:szCs w:val="22"/>
          <w:lang w:eastAsia="en-US"/>
        </w:rPr>
        <w:t>ere suggested</w:t>
      </w:r>
      <w:ins w:id="1779" w:author="Stuart McLarnon [NESO]" w:date="2025-07-10T14:31:00Z" w16du:dateUtc="2025-07-10T13:31:00Z">
        <w:r w:rsidR="00751863">
          <w:rPr>
            <w:rFonts w:ascii="Poppins" w:eastAsia="Arial" w:hAnsi="Poppins" w:cs="Poppins"/>
            <w:b w:val="0"/>
            <w:bCs w:val="0"/>
            <w:iCs/>
            <w:noProof w:val="0"/>
            <w:color w:val="000000" w:themeColor="text1"/>
            <w:kern w:val="3"/>
            <w:sz w:val="22"/>
            <w:szCs w:val="22"/>
            <w:lang w:eastAsia="en-US"/>
          </w:rPr>
          <w:t>:</w:t>
        </w:r>
      </w:ins>
      <w:del w:id="1780" w:author="Stuart McLarnon [NESO]" w:date="2025-07-10T14:31:00Z" w16du:dateUtc="2025-07-10T13:31:00Z">
        <w:r w:rsidR="00210D34" w:rsidRPr="00210D34" w:rsidDel="00751863">
          <w:rPr>
            <w:rFonts w:ascii="Poppins" w:eastAsia="Arial" w:hAnsi="Poppins" w:cs="Poppins"/>
            <w:b w:val="0"/>
            <w:bCs w:val="0"/>
            <w:iCs/>
            <w:noProof w:val="0"/>
            <w:color w:val="000000" w:themeColor="text1"/>
            <w:kern w:val="3"/>
            <w:sz w:val="22"/>
            <w:szCs w:val="22"/>
            <w:lang w:eastAsia="en-US"/>
          </w:rPr>
          <w:delText xml:space="preserve">. </w:delText>
        </w:r>
      </w:del>
    </w:p>
    <w:p w14:paraId="24897F32" w14:textId="18F6A239" w:rsidR="000B0E9D" w:rsidRPr="00782B51" w:rsidRDefault="000B0E9D" w:rsidP="00210D34">
      <w:pPr>
        <w:pStyle w:val="TOCMOD"/>
        <w:framePr w:hSpace="0" w:vSpace="0" w:wrap="auto" w:vAnchor="margin" w:yAlign="inline"/>
        <w:numPr>
          <w:ilvl w:val="0"/>
          <w:numId w:val="39"/>
        </w:numPr>
        <w:spacing w:after="240"/>
        <w:rPr>
          <w:ins w:id="1781" w:author="Stuart McLarnon [NESO]" w:date="2025-07-09T11:22:00Z" w16du:dateUtc="2025-07-09T10:22:00Z"/>
          <w:rFonts w:ascii="Poppins" w:eastAsia="Arial" w:hAnsi="Poppins" w:cs="Poppins"/>
          <w:b w:val="0"/>
          <w:bCs w:val="0"/>
          <w:iCs/>
          <w:noProof w:val="0"/>
          <w:color w:val="000000" w:themeColor="text1"/>
          <w:kern w:val="3"/>
          <w:sz w:val="22"/>
          <w:szCs w:val="22"/>
          <w:lang w:eastAsia="en-US"/>
          <w:rPrChange w:id="1782" w:author="Stuart McLarnon [NESO]" w:date="2025-07-10T11:28:00Z" w16du:dateUtc="2025-07-10T10:28:00Z">
            <w:rPr>
              <w:ins w:id="1783" w:author="Stuart McLarnon [NESO]" w:date="2025-07-09T11:22:00Z" w16du:dateUtc="2025-07-09T10:22:00Z"/>
              <w:rFonts w:ascii="Poppins" w:eastAsia="Arial" w:hAnsi="Poppins" w:cs="Poppins"/>
              <w:b w:val="0"/>
              <w:bCs w:val="0"/>
              <w:iCs/>
              <w:noProof w:val="0"/>
              <w:color w:val="000000" w:themeColor="text1"/>
              <w:kern w:val="3"/>
              <w:sz w:val="22"/>
              <w:szCs w:val="22"/>
              <w:highlight w:val="yellow"/>
              <w:lang w:eastAsia="en-US"/>
            </w:rPr>
          </w:rPrChange>
        </w:rPr>
      </w:pPr>
      <w:ins w:id="1784" w:author="Stuart McLarnon [NESO]" w:date="2025-07-09T11:20:00Z" w16du:dateUtc="2025-07-09T10:20:00Z">
        <w:r w:rsidRPr="00782B51">
          <w:rPr>
            <w:rFonts w:ascii="Poppins" w:eastAsia="Arial" w:hAnsi="Poppins" w:cs="Poppins"/>
            <w:b w:val="0"/>
            <w:bCs w:val="0"/>
            <w:iCs/>
            <w:noProof w:val="0"/>
            <w:color w:val="000000" w:themeColor="text1"/>
            <w:kern w:val="3"/>
            <w:sz w:val="22"/>
            <w:szCs w:val="22"/>
            <w:lang w:eastAsia="en-US"/>
            <w:rPrChange w:id="1785"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 xml:space="preserve">PC.G was reworked to </w:t>
        </w:r>
      </w:ins>
      <w:ins w:id="1786" w:author="Stuart McLarnon [NESO]" w:date="2025-07-09T11:21:00Z" w16du:dateUtc="2025-07-09T10:21:00Z">
        <w:r w:rsidR="004F476F" w:rsidRPr="00782B51">
          <w:rPr>
            <w:rFonts w:ascii="Poppins" w:eastAsia="Arial" w:hAnsi="Poppins" w:cs="Poppins"/>
            <w:b w:val="0"/>
            <w:bCs w:val="0"/>
            <w:iCs/>
            <w:noProof w:val="0"/>
            <w:color w:val="000000" w:themeColor="text1"/>
            <w:kern w:val="3"/>
            <w:sz w:val="22"/>
            <w:szCs w:val="22"/>
            <w:lang w:eastAsia="en-US"/>
            <w:rPrChange w:id="1787"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better fit current power system modelling software</w:t>
        </w:r>
      </w:ins>
    </w:p>
    <w:p w14:paraId="56782DD0" w14:textId="702C3F67" w:rsidR="004045CC" w:rsidRPr="00782B51" w:rsidRDefault="004045CC" w:rsidP="00210D34">
      <w:pPr>
        <w:pStyle w:val="TOCMOD"/>
        <w:framePr w:hSpace="0" w:vSpace="0" w:wrap="auto" w:vAnchor="margin" w:yAlign="inline"/>
        <w:numPr>
          <w:ilvl w:val="0"/>
          <w:numId w:val="39"/>
        </w:numPr>
        <w:spacing w:after="240"/>
        <w:rPr>
          <w:ins w:id="1788" w:author="Stuart McLarnon [NESO]" w:date="2025-07-09T11:20:00Z" w16du:dateUtc="2025-07-09T10:20:00Z"/>
          <w:rFonts w:ascii="Poppins" w:eastAsia="Arial" w:hAnsi="Poppins" w:cs="Poppins"/>
          <w:b w:val="0"/>
          <w:bCs w:val="0"/>
          <w:iCs/>
          <w:noProof w:val="0"/>
          <w:color w:val="000000" w:themeColor="text1"/>
          <w:kern w:val="3"/>
          <w:sz w:val="22"/>
          <w:szCs w:val="22"/>
          <w:lang w:eastAsia="en-US"/>
          <w:rPrChange w:id="1789" w:author="Stuart McLarnon [NESO]" w:date="2025-07-10T11:28:00Z" w16du:dateUtc="2025-07-10T10:28:00Z">
            <w:rPr>
              <w:ins w:id="1790" w:author="Stuart McLarnon [NESO]" w:date="2025-07-09T11:20:00Z" w16du:dateUtc="2025-07-09T10:20:00Z"/>
              <w:rFonts w:ascii="Poppins" w:eastAsia="Arial" w:hAnsi="Poppins" w:cs="Poppins"/>
              <w:b w:val="0"/>
              <w:bCs w:val="0"/>
              <w:iCs/>
              <w:noProof w:val="0"/>
              <w:color w:val="000000" w:themeColor="text1"/>
              <w:kern w:val="3"/>
              <w:sz w:val="22"/>
              <w:szCs w:val="22"/>
              <w:highlight w:val="yellow"/>
              <w:lang w:eastAsia="en-US"/>
            </w:rPr>
          </w:rPrChange>
        </w:rPr>
      </w:pPr>
      <w:ins w:id="1791" w:author="Stuart McLarnon [NESO]" w:date="2025-07-09T11:22:00Z" w16du:dateUtc="2025-07-09T10:22:00Z">
        <w:r w:rsidRPr="00782B51">
          <w:rPr>
            <w:rFonts w:ascii="Poppins" w:eastAsia="Arial" w:hAnsi="Poppins" w:cs="Poppins"/>
            <w:b w:val="0"/>
            <w:bCs w:val="0"/>
            <w:iCs/>
            <w:noProof w:val="0"/>
            <w:color w:val="000000" w:themeColor="text1"/>
            <w:kern w:val="3"/>
            <w:sz w:val="22"/>
            <w:szCs w:val="22"/>
            <w:lang w:eastAsia="en-US"/>
            <w:rPrChange w:id="1792"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 xml:space="preserve">PC.G.7 was expanded to </w:t>
        </w:r>
      </w:ins>
      <w:ins w:id="1793" w:author="Stuart McLarnon [NESO]" w:date="2025-07-09T11:23:00Z" w16du:dateUtc="2025-07-09T10:23:00Z">
        <w:r w:rsidR="00732A0D" w:rsidRPr="00782B51">
          <w:rPr>
            <w:rFonts w:ascii="Poppins" w:eastAsia="Arial" w:hAnsi="Poppins" w:cs="Poppins"/>
            <w:b w:val="0"/>
            <w:bCs w:val="0"/>
            <w:iCs/>
            <w:noProof w:val="0"/>
            <w:color w:val="000000" w:themeColor="text1"/>
            <w:kern w:val="3"/>
            <w:sz w:val="22"/>
            <w:szCs w:val="22"/>
            <w:lang w:eastAsia="en-US"/>
            <w:rPrChange w:id="1794"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better describe Connection Points and Access Groups</w:t>
        </w:r>
      </w:ins>
    </w:p>
    <w:p w14:paraId="19106B67" w14:textId="00F3D044" w:rsidR="00670C35" w:rsidRPr="00782B51" w:rsidRDefault="00210D34" w:rsidP="00210D34">
      <w:pPr>
        <w:pStyle w:val="TOCMOD"/>
        <w:framePr w:hSpace="0" w:vSpace="0" w:wrap="auto" w:vAnchor="margin" w:yAlign="inline"/>
        <w:numPr>
          <w:ilvl w:val="0"/>
          <w:numId w:val="39"/>
        </w:numPr>
        <w:spacing w:after="240"/>
        <w:rPr>
          <w:ins w:id="1795" w:author="Stuart McLarnon [NESO]" w:date="2025-07-09T11:01:00Z" w16du:dateUtc="2025-07-09T10:01:00Z"/>
          <w:rFonts w:ascii="Poppins" w:eastAsia="Arial" w:hAnsi="Poppins" w:cs="Poppins"/>
          <w:b w:val="0"/>
          <w:bCs w:val="0"/>
          <w:iCs/>
          <w:noProof w:val="0"/>
          <w:color w:val="000000" w:themeColor="text1"/>
          <w:kern w:val="3"/>
          <w:sz w:val="22"/>
          <w:szCs w:val="22"/>
          <w:lang w:eastAsia="en-US"/>
          <w:rPrChange w:id="1796" w:author="Stuart McLarnon [NESO]" w:date="2025-07-10T11:28:00Z" w16du:dateUtc="2025-07-10T10:28:00Z">
            <w:rPr>
              <w:ins w:id="1797" w:author="Stuart McLarnon [NESO]" w:date="2025-07-09T11:01:00Z" w16du:dateUtc="2025-07-09T10:01:00Z"/>
              <w:rFonts w:ascii="Poppins" w:eastAsia="Arial" w:hAnsi="Poppins" w:cs="Poppins"/>
              <w:b w:val="0"/>
              <w:bCs w:val="0"/>
              <w:iCs/>
              <w:noProof w:val="0"/>
              <w:color w:val="000000" w:themeColor="text1"/>
              <w:kern w:val="3"/>
              <w:sz w:val="22"/>
              <w:szCs w:val="22"/>
              <w:highlight w:val="yellow"/>
              <w:lang w:eastAsia="en-US"/>
            </w:rPr>
          </w:rPrChange>
        </w:rPr>
      </w:pPr>
      <w:del w:id="1798" w:author="Stuart McLarnon [NESO]" w:date="2025-07-09T11:00:00Z" w16du:dateUtc="2025-07-09T10:00:00Z">
        <w:r w:rsidRPr="00782B51" w:rsidDel="005D2394">
          <w:rPr>
            <w:rFonts w:ascii="Poppins" w:eastAsia="Arial" w:hAnsi="Poppins" w:cs="Poppins"/>
            <w:b w:val="0"/>
            <w:bCs w:val="0"/>
            <w:iCs/>
            <w:noProof w:val="0"/>
            <w:color w:val="000000" w:themeColor="text1"/>
            <w:kern w:val="3"/>
            <w:sz w:val="22"/>
            <w:szCs w:val="22"/>
            <w:lang w:eastAsia="en-US"/>
            <w:rPrChange w:id="1799"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delText>Add high level changes suggested</w:delText>
        </w:r>
      </w:del>
      <w:ins w:id="1800" w:author="Stuart McLarnon [NESO]" w:date="2025-07-09T11:01:00Z" w16du:dateUtc="2025-07-09T10:01:00Z">
        <w:r w:rsidR="00670C35" w:rsidRPr="00782B51">
          <w:rPr>
            <w:rFonts w:ascii="Poppins" w:eastAsia="Arial" w:hAnsi="Poppins" w:cs="Poppins"/>
            <w:b w:val="0"/>
            <w:bCs w:val="0"/>
            <w:iCs/>
            <w:noProof w:val="0"/>
            <w:color w:val="000000" w:themeColor="text1"/>
            <w:kern w:val="3"/>
            <w:sz w:val="22"/>
            <w:szCs w:val="22"/>
            <w:lang w:eastAsia="en-US"/>
            <w:rPrChange w:id="1801"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Relevant m</w:t>
        </w:r>
      </w:ins>
      <w:ins w:id="1802" w:author="Stuart McLarnon [NESO]" w:date="2025-07-09T11:00:00Z" w16du:dateUtc="2025-07-09T10:00:00Z">
        <w:r w:rsidR="005D2394" w:rsidRPr="00782B51">
          <w:rPr>
            <w:rFonts w:ascii="Poppins" w:eastAsia="Arial" w:hAnsi="Poppins" w:cs="Poppins"/>
            <w:b w:val="0"/>
            <w:bCs w:val="0"/>
            <w:iCs/>
            <w:noProof w:val="0"/>
            <w:color w:val="000000" w:themeColor="text1"/>
            <w:kern w:val="3"/>
            <w:sz w:val="22"/>
            <w:szCs w:val="22"/>
            <w:lang w:eastAsia="en-US"/>
            <w:rPrChange w:id="1803"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entions of week</w:t>
        </w:r>
      </w:ins>
      <w:ins w:id="1804" w:author="Stuart McLarnon [NESO]" w:date="2025-07-09T11:01:00Z" w16du:dateUtc="2025-07-09T10:01:00Z">
        <w:r w:rsidR="00670C35" w:rsidRPr="00782B51">
          <w:rPr>
            <w:rFonts w:ascii="Poppins" w:eastAsia="Arial" w:hAnsi="Poppins" w:cs="Poppins"/>
            <w:b w:val="0"/>
            <w:bCs w:val="0"/>
            <w:iCs/>
            <w:noProof w:val="0"/>
            <w:color w:val="000000" w:themeColor="text1"/>
            <w:kern w:val="3"/>
            <w:sz w:val="22"/>
            <w:szCs w:val="22"/>
            <w:lang w:eastAsia="en-US"/>
            <w:rPrChange w:id="1805"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 xml:space="preserve"> 24 in the Grid Code outside of the Planning Code were updated</w:t>
        </w:r>
      </w:ins>
    </w:p>
    <w:p w14:paraId="2F3A0F4E" w14:textId="3E7297D2" w:rsidR="00210D34" w:rsidRPr="00782B51" w:rsidRDefault="00AE6ABC" w:rsidP="00210D34">
      <w:pPr>
        <w:pStyle w:val="TOCMOD"/>
        <w:framePr w:hSpace="0" w:vSpace="0" w:wrap="auto" w:vAnchor="margin" w:yAlign="inline"/>
        <w:numPr>
          <w:ilvl w:val="0"/>
          <w:numId w:val="39"/>
        </w:numPr>
        <w:spacing w:after="240"/>
        <w:rPr>
          <w:ins w:id="1806" w:author="Stuart McLarnon [NESO]" w:date="2025-07-09T11:16:00Z" w16du:dateUtc="2025-07-09T10:16:00Z"/>
          <w:rFonts w:ascii="Poppins" w:eastAsia="Arial" w:hAnsi="Poppins" w:cs="Poppins"/>
          <w:b w:val="0"/>
          <w:bCs w:val="0"/>
          <w:iCs/>
          <w:noProof w:val="0"/>
          <w:color w:val="000000" w:themeColor="text1"/>
          <w:kern w:val="3"/>
          <w:sz w:val="22"/>
          <w:szCs w:val="22"/>
          <w:lang w:eastAsia="en-US"/>
          <w:rPrChange w:id="1807" w:author="Stuart McLarnon [NESO]" w:date="2025-07-10T11:28:00Z" w16du:dateUtc="2025-07-10T10:28:00Z">
            <w:rPr>
              <w:ins w:id="1808" w:author="Stuart McLarnon [NESO]" w:date="2025-07-09T11:16:00Z" w16du:dateUtc="2025-07-09T10:16:00Z"/>
              <w:rFonts w:ascii="Poppins" w:eastAsia="Arial" w:hAnsi="Poppins" w:cs="Poppins"/>
              <w:b w:val="0"/>
              <w:bCs w:val="0"/>
              <w:iCs/>
              <w:noProof w:val="0"/>
              <w:color w:val="000000" w:themeColor="text1"/>
              <w:kern w:val="3"/>
              <w:sz w:val="22"/>
              <w:szCs w:val="22"/>
              <w:highlight w:val="yellow"/>
              <w:lang w:eastAsia="en-US"/>
            </w:rPr>
          </w:rPrChange>
        </w:rPr>
      </w:pPr>
      <w:ins w:id="1809" w:author="Stuart McLarnon [NESO]" w:date="2025-07-09T11:10:00Z" w16du:dateUtc="2025-07-09T10:10:00Z">
        <w:r w:rsidRPr="00782B51">
          <w:rPr>
            <w:rFonts w:ascii="Poppins" w:eastAsia="Arial" w:hAnsi="Poppins" w:cs="Poppins"/>
            <w:b w:val="0"/>
            <w:bCs w:val="0"/>
            <w:iCs/>
            <w:noProof w:val="0"/>
            <w:color w:val="000000" w:themeColor="text1"/>
            <w:kern w:val="3"/>
            <w:sz w:val="22"/>
            <w:szCs w:val="22"/>
            <w:lang w:eastAsia="en-US"/>
            <w:rPrChange w:id="1810"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S</w:t>
        </w:r>
        <w:r w:rsidR="00EA585D" w:rsidRPr="00782B51">
          <w:rPr>
            <w:rFonts w:ascii="Poppins" w:eastAsia="Arial" w:hAnsi="Poppins" w:cs="Poppins"/>
            <w:b w:val="0"/>
            <w:bCs w:val="0"/>
            <w:iCs/>
            <w:noProof w:val="0"/>
            <w:color w:val="000000" w:themeColor="text1"/>
            <w:kern w:val="3"/>
            <w:sz w:val="22"/>
            <w:szCs w:val="22"/>
            <w:lang w:eastAsia="en-US"/>
            <w:rPrChange w:id="1811"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ubmissio</w:t>
        </w:r>
      </w:ins>
      <w:ins w:id="1812" w:author="Stuart McLarnon [NESO]" w:date="2025-07-09T11:11:00Z" w16du:dateUtc="2025-07-09T10:11:00Z">
        <w:r w:rsidR="00EA585D" w:rsidRPr="00782B51">
          <w:rPr>
            <w:rFonts w:ascii="Poppins" w:eastAsia="Arial" w:hAnsi="Poppins" w:cs="Poppins"/>
            <w:b w:val="0"/>
            <w:bCs w:val="0"/>
            <w:iCs/>
            <w:noProof w:val="0"/>
            <w:color w:val="000000" w:themeColor="text1"/>
            <w:kern w:val="3"/>
            <w:sz w:val="22"/>
            <w:szCs w:val="22"/>
            <w:lang w:eastAsia="en-US"/>
            <w:rPrChange w:id="1813"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n date for schedule 22 was moved to week 2</w:t>
        </w:r>
      </w:ins>
    </w:p>
    <w:p w14:paraId="1ED92532" w14:textId="3F727D2E" w:rsidR="00913832" w:rsidRDefault="001C4C90" w:rsidP="00210D34">
      <w:pPr>
        <w:pStyle w:val="TOCMOD"/>
        <w:framePr w:hSpace="0" w:vSpace="0" w:wrap="auto" w:vAnchor="margin" w:yAlign="inline"/>
        <w:numPr>
          <w:ilvl w:val="0"/>
          <w:numId w:val="39"/>
        </w:numPr>
        <w:spacing w:after="240"/>
        <w:rPr>
          <w:ins w:id="1814" w:author="Stuart McLarnon [NESO]" w:date="2025-07-10T11:37:00Z" w16du:dateUtc="2025-07-10T10:37:00Z"/>
          <w:rFonts w:ascii="Poppins" w:eastAsia="Arial" w:hAnsi="Poppins" w:cs="Poppins"/>
          <w:b w:val="0"/>
          <w:bCs w:val="0"/>
          <w:iCs/>
          <w:noProof w:val="0"/>
          <w:color w:val="000000" w:themeColor="text1"/>
          <w:kern w:val="3"/>
          <w:sz w:val="22"/>
          <w:szCs w:val="22"/>
          <w:lang w:eastAsia="en-US"/>
        </w:rPr>
      </w:pPr>
      <w:ins w:id="1815" w:author="Stuart McLarnon [NESO]" w:date="2025-07-09T11:16:00Z" w16du:dateUtc="2025-07-09T10:16:00Z">
        <w:r w:rsidRPr="00782B51">
          <w:rPr>
            <w:rFonts w:ascii="Poppins" w:eastAsia="Arial" w:hAnsi="Poppins" w:cs="Poppins"/>
            <w:b w:val="0"/>
            <w:bCs w:val="0"/>
            <w:iCs/>
            <w:noProof w:val="0"/>
            <w:color w:val="000000" w:themeColor="text1"/>
            <w:kern w:val="3"/>
            <w:sz w:val="22"/>
            <w:szCs w:val="22"/>
            <w:lang w:eastAsia="en-US"/>
            <w:rPrChange w:id="1816"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 xml:space="preserve">Aggregated Energy Source and </w:t>
        </w:r>
      </w:ins>
      <w:ins w:id="1817" w:author="Stuart McLarnon [NESO]" w:date="2025-07-09T11:17:00Z" w16du:dateUtc="2025-07-09T10:17:00Z">
        <w:r w:rsidRPr="00782B51">
          <w:rPr>
            <w:rFonts w:ascii="Poppins" w:eastAsia="Arial" w:hAnsi="Poppins" w:cs="Poppins"/>
            <w:b w:val="0"/>
            <w:bCs w:val="0"/>
            <w:iCs/>
            <w:noProof w:val="0"/>
            <w:color w:val="000000" w:themeColor="text1"/>
            <w:kern w:val="3"/>
            <w:sz w:val="22"/>
            <w:szCs w:val="22"/>
            <w:lang w:eastAsia="en-US"/>
            <w:rPrChange w:id="1818"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t>Energy Conversion Technology tables were reworked</w:t>
        </w:r>
      </w:ins>
    </w:p>
    <w:p w14:paraId="1E611F5C" w14:textId="4C0C90F8" w:rsidR="00436AE0" w:rsidRPr="00782B51" w:rsidRDefault="00436AE0" w:rsidP="00210D34">
      <w:pPr>
        <w:pStyle w:val="TOCMOD"/>
        <w:framePr w:hSpace="0" w:vSpace="0" w:wrap="auto" w:vAnchor="margin" w:yAlign="inline"/>
        <w:numPr>
          <w:ilvl w:val="0"/>
          <w:numId w:val="39"/>
        </w:numPr>
        <w:spacing w:after="240"/>
        <w:rPr>
          <w:rFonts w:ascii="Poppins" w:eastAsia="Arial" w:hAnsi="Poppins" w:cs="Poppins"/>
          <w:b w:val="0"/>
          <w:bCs w:val="0"/>
          <w:iCs/>
          <w:noProof w:val="0"/>
          <w:color w:val="000000" w:themeColor="text1"/>
          <w:kern w:val="3"/>
          <w:sz w:val="22"/>
          <w:szCs w:val="22"/>
          <w:lang w:eastAsia="en-US"/>
          <w:rPrChange w:id="1819" w:author="Stuart McLarnon [NESO]" w:date="2025-07-10T11:28:00Z" w16du:dateUtc="2025-07-10T10:28:00Z">
            <w:rPr>
              <w:rFonts w:ascii="Poppins" w:eastAsia="Arial" w:hAnsi="Poppins" w:cs="Poppins"/>
              <w:b w:val="0"/>
              <w:bCs w:val="0"/>
              <w:iCs/>
              <w:noProof w:val="0"/>
              <w:color w:val="000000" w:themeColor="text1"/>
              <w:kern w:val="3"/>
              <w:sz w:val="22"/>
              <w:szCs w:val="22"/>
              <w:highlight w:val="yellow"/>
              <w:lang w:eastAsia="en-US"/>
            </w:rPr>
          </w:rPrChange>
        </w:rPr>
      </w:pPr>
      <w:ins w:id="1820" w:author="Stuart McLarnon [NESO]" w:date="2025-07-10T11:37:00Z" w16du:dateUtc="2025-07-10T10:37:00Z">
        <w:r>
          <w:rPr>
            <w:rFonts w:ascii="Poppins" w:eastAsia="Arial" w:hAnsi="Poppins" w:cs="Poppins"/>
            <w:b w:val="0"/>
            <w:bCs w:val="0"/>
            <w:iCs/>
            <w:noProof w:val="0"/>
            <w:color w:val="000000" w:themeColor="text1"/>
            <w:kern w:val="3"/>
            <w:sz w:val="22"/>
            <w:szCs w:val="22"/>
            <w:lang w:eastAsia="en-US"/>
          </w:rPr>
          <w:t xml:space="preserve">The submission timeline </w:t>
        </w:r>
      </w:ins>
      <w:ins w:id="1821" w:author="Stuart McLarnon [NESO]" w:date="2025-07-10T11:38:00Z" w16du:dateUtc="2025-07-10T10:38:00Z">
        <w:r>
          <w:rPr>
            <w:rFonts w:ascii="Poppins" w:eastAsia="Arial" w:hAnsi="Poppins" w:cs="Poppins"/>
            <w:b w:val="0"/>
            <w:bCs w:val="0"/>
            <w:iCs/>
            <w:noProof w:val="0"/>
            <w:color w:val="000000" w:themeColor="text1"/>
            <w:kern w:val="3"/>
            <w:sz w:val="22"/>
            <w:szCs w:val="22"/>
            <w:lang w:eastAsia="en-US"/>
          </w:rPr>
          <w:t xml:space="preserve">figure was reworked to </w:t>
        </w:r>
      </w:ins>
      <w:ins w:id="1822" w:author="Stuart McLarnon [NESO]" w:date="2025-07-10T14:31:00Z" w16du:dateUtc="2025-07-10T13:31:00Z">
        <w:r w:rsidR="00751863">
          <w:rPr>
            <w:rFonts w:ascii="Poppins" w:eastAsia="Arial" w:hAnsi="Poppins" w:cs="Poppins"/>
            <w:b w:val="0"/>
            <w:bCs w:val="0"/>
            <w:iCs/>
            <w:noProof w:val="0"/>
            <w:color w:val="000000" w:themeColor="text1"/>
            <w:kern w:val="3"/>
            <w:sz w:val="22"/>
            <w:szCs w:val="22"/>
            <w:lang w:eastAsia="en-US"/>
          </w:rPr>
          <w:t xml:space="preserve">be </w:t>
        </w:r>
      </w:ins>
      <w:ins w:id="1823" w:author="Stuart McLarnon [NESO]" w:date="2025-07-10T11:38:00Z" w16du:dateUtc="2025-07-10T10:38:00Z">
        <w:r>
          <w:rPr>
            <w:rFonts w:ascii="Poppins" w:eastAsia="Arial" w:hAnsi="Poppins" w:cs="Poppins"/>
            <w:b w:val="0"/>
            <w:bCs w:val="0"/>
            <w:iCs/>
            <w:noProof w:val="0"/>
            <w:color w:val="000000" w:themeColor="text1"/>
            <w:kern w:val="3"/>
            <w:sz w:val="22"/>
            <w:szCs w:val="22"/>
            <w:lang w:eastAsia="en-US"/>
          </w:rPr>
          <w:t>easier to understand</w:t>
        </w:r>
      </w:ins>
    </w:p>
    <w:p w14:paraId="57B23AA4" w14:textId="67290957" w:rsidR="00210D34" w:rsidRDefault="00210D34" w:rsidP="00210D34">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886C5E">
        <w:rPr>
          <w:rFonts w:ascii="Poppins" w:eastAsia="Arial" w:hAnsi="Poppins" w:cs="Poppins"/>
          <w:b w:val="0"/>
          <w:bCs w:val="0"/>
          <w:i/>
          <w:noProof w:val="0"/>
          <w:color w:val="660066"/>
          <w:kern w:val="3"/>
          <w:sz w:val="22"/>
          <w:szCs w:val="22"/>
          <w:lang w:eastAsia="en-US"/>
        </w:rPr>
        <w:t xml:space="preserve">Workgroup consideration: </w:t>
      </w:r>
      <w:del w:id="1824" w:author="Stuart McLarnon [NESO]" w:date="2025-07-10T13:54:00Z" w16du:dateUtc="2025-07-10T12:54:00Z">
        <w:r w:rsidRPr="00FF4190" w:rsidDel="00FF4190">
          <w:rPr>
            <w:rFonts w:ascii="Poppins" w:eastAsia="Arial" w:hAnsi="Poppins" w:cs="Poppins"/>
            <w:b w:val="0"/>
            <w:bCs w:val="0"/>
            <w:i/>
            <w:noProof w:val="0"/>
            <w:color w:val="auto"/>
            <w:kern w:val="3"/>
            <w:sz w:val="22"/>
            <w:szCs w:val="22"/>
            <w:highlight w:val="yellow"/>
            <w:lang w:eastAsia="en-US"/>
            <w:rPrChange w:id="1825" w:author="Stuart McLarnon [NESO]" w:date="2025-07-10T13:55:00Z" w16du:dateUtc="2025-07-10T12:55:00Z">
              <w:rPr>
                <w:rFonts w:ascii="Poppins" w:eastAsia="Arial" w:hAnsi="Poppins" w:cs="Poppins"/>
                <w:b w:val="0"/>
                <w:bCs w:val="0"/>
                <w:i/>
                <w:noProof w:val="0"/>
                <w:color w:val="660066"/>
                <w:kern w:val="3"/>
                <w:sz w:val="22"/>
                <w:szCs w:val="22"/>
                <w:highlight w:val="yellow"/>
                <w:lang w:eastAsia="en-US"/>
              </w:rPr>
            </w:rPrChange>
          </w:rPr>
          <w:delText>Add comments</w:delText>
        </w:r>
      </w:del>
      <w:ins w:id="1826" w:author="Stuart McLarnon [NESO]" w:date="2025-07-10T13:54:00Z" w16du:dateUtc="2025-07-10T12:54:00Z">
        <w:r w:rsidR="00FF4190" w:rsidRPr="00FF4190">
          <w:rPr>
            <w:rFonts w:ascii="Poppins" w:eastAsia="Arial" w:hAnsi="Poppins" w:cs="Poppins"/>
            <w:b w:val="0"/>
            <w:bCs w:val="0"/>
            <w:i/>
            <w:noProof w:val="0"/>
            <w:color w:val="auto"/>
            <w:kern w:val="3"/>
            <w:sz w:val="22"/>
            <w:szCs w:val="22"/>
            <w:lang w:eastAsia="en-US"/>
            <w:rPrChange w:id="1827" w:author="Stuart McLarnon [NESO]" w:date="2025-07-10T13:55:00Z" w16du:dateUtc="2025-07-10T12:55:00Z">
              <w:rPr>
                <w:rFonts w:ascii="Poppins" w:eastAsia="Arial" w:hAnsi="Poppins" w:cs="Poppins"/>
                <w:b w:val="0"/>
                <w:bCs w:val="0"/>
                <w:i/>
                <w:noProof w:val="0"/>
                <w:color w:val="660066"/>
                <w:kern w:val="3"/>
                <w:sz w:val="22"/>
                <w:szCs w:val="22"/>
                <w:lang w:eastAsia="en-US"/>
              </w:rPr>
            </w:rPrChange>
          </w:rPr>
          <w:t>Some Workgroup members wanted gre</w:t>
        </w:r>
      </w:ins>
      <w:ins w:id="1828" w:author="Stuart McLarnon [NESO]" w:date="2025-07-10T13:55:00Z" w16du:dateUtc="2025-07-10T12:55:00Z">
        <w:r w:rsidR="00FF4190" w:rsidRPr="00FF4190">
          <w:rPr>
            <w:rFonts w:ascii="Poppins" w:eastAsia="Arial" w:hAnsi="Poppins" w:cs="Poppins"/>
            <w:b w:val="0"/>
            <w:bCs w:val="0"/>
            <w:i/>
            <w:noProof w:val="0"/>
            <w:color w:val="auto"/>
            <w:kern w:val="3"/>
            <w:sz w:val="22"/>
            <w:szCs w:val="22"/>
            <w:lang w:eastAsia="en-US"/>
            <w:rPrChange w:id="1829" w:author="Stuart McLarnon [NESO]" w:date="2025-07-10T13:55:00Z" w16du:dateUtc="2025-07-10T12:55:00Z">
              <w:rPr>
                <w:rFonts w:ascii="Poppins" w:eastAsia="Arial" w:hAnsi="Poppins" w:cs="Poppins"/>
                <w:b w:val="0"/>
                <w:bCs w:val="0"/>
                <w:i/>
                <w:noProof w:val="0"/>
                <w:color w:val="660066"/>
                <w:kern w:val="3"/>
                <w:sz w:val="22"/>
                <w:szCs w:val="22"/>
                <w:lang w:eastAsia="en-US"/>
              </w:rPr>
            </w:rPrChange>
          </w:rPr>
          <w:t>ater clarification and guidance with</w:t>
        </w:r>
        <w:r w:rsidR="00FF4190">
          <w:rPr>
            <w:rFonts w:ascii="Poppins" w:eastAsia="Arial" w:hAnsi="Poppins" w:cs="Poppins"/>
            <w:b w:val="0"/>
            <w:bCs w:val="0"/>
            <w:i/>
            <w:noProof w:val="0"/>
            <w:color w:val="auto"/>
            <w:kern w:val="3"/>
            <w:sz w:val="22"/>
            <w:szCs w:val="22"/>
            <w:lang w:eastAsia="en-US"/>
          </w:rPr>
          <w:t>in</w:t>
        </w:r>
        <w:r w:rsidR="00FF4190" w:rsidRPr="00FF4190">
          <w:rPr>
            <w:rFonts w:ascii="Poppins" w:eastAsia="Arial" w:hAnsi="Poppins" w:cs="Poppins"/>
            <w:b w:val="0"/>
            <w:bCs w:val="0"/>
            <w:i/>
            <w:noProof w:val="0"/>
            <w:color w:val="auto"/>
            <w:kern w:val="3"/>
            <w:sz w:val="22"/>
            <w:szCs w:val="22"/>
            <w:lang w:eastAsia="en-US"/>
            <w:rPrChange w:id="1830" w:author="Stuart McLarnon [NESO]" w:date="2025-07-10T13:55:00Z" w16du:dateUtc="2025-07-10T12:55:00Z">
              <w:rPr>
                <w:rFonts w:ascii="Poppins" w:eastAsia="Arial" w:hAnsi="Poppins" w:cs="Poppins"/>
                <w:b w:val="0"/>
                <w:bCs w:val="0"/>
                <w:i/>
                <w:noProof w:val="0"/>
                <w:color w:val="660066"/>
                <w:kern w:val="3"/>
                <w:sz w:val="22"/>
                <w:szCs w:val="22"/>
                <w:lang w:eastAsia="en-US"/>
              </w:rPr>
            </w:rPrChange>
          </w:rPr>
          <w:t xml:space="preserve"> the Legal text, which the Subgroup believes has been provided with the expansion of PC.G</w:t>
        </w:r>
      </w:ins>
      <w:ins w:id="1831" w:author="Stuart McLarnon [NESO]" w:date="2025-07-10T13:56:00Z" w16du:dateUtc="2025-07-10T12:56:00Z">
        <w:r w:rsidR="00FF4190">
          <w:rPr>
            <w:rFonts w:ascii="Poppins" w:eastAsia="Arial" w:hAnsi="Poppins" w:cs="Poppins"/>
            <w:b w:val="0"/>
            <w:bCs w:val="0"/>
            <w:i/>
            <w:noProof w:val="0"/>
            <w:color w:val="auto"/>
            <w:kern w:val="3"/>
            <w:sz w:val="22"/>
            <w:szCs w:val="22"/>
            <w:lang w:eastAsia="en-US"/>
          </w:rPr>
          <w:t>. Other members provided feedback using comments on the legal text</w:t>
        </w:r>
      </w:ins>
      <w:ins w:id="1832" w:author="Stuart McLarnon [NESO]" w:date="2025-07-10T13:57:00Z" w16du:dateUtc="2025-07-10T12:57:00Z">
        <w:r w:rsidR="00FF4190">
          <w:rPr>
            <w:rFonts w:ascii="Poppins" w:eastAsia="Arial" w:hAnsi="Poppins" w:cs="Poppins"/>
            <w:b w:val="0"/>
            <w:bCs w:val="0"/>
            <w:i/>
            <w:noProof w:val="0"/>
            <w:color w:val="auto"/>
            <w:kern w:val="3"/>
            <w:sz w:val="22"/>
            <w:szCs w:val="22"/>
            <w:lang w:eastAsia="en-US"/>
          </w:rPr>
          <w:t>.</w:t>
        </w:r>
      </w:ins>
      <w:ins w:id="1833" w:author="Stuart McLarnon [NESO]" w:date="2025-07-10T13:56:00Z" w16du:dateUtc="2025-07-10T12:56:00Z">
        <w:r w:rsidR="00FF4190">
          <w:rPr>
            <w:rFonts w:ascii="Poppins" w:eastAsia="Arial" w:hAnsi="Poppins" w:cs="Poppins"/>
            <w:b w:val="0"/>
            <w:bCs w:val="0"/>
            <w:i/>
            <w:noProof w:val="0"/>
            <w:color w:val="auto"/>
            <w:kern w:val="3"/>
            <w:sz w:val="22"/>
            <w:szCs w:val="22"/>
            <w:lang w:eastAsia="en-US"/>
          </w:rPr>
          <w:t xml:space="preserve"> </w:t>
        </w:r>
      </w:ins>
      <w:ins w:id="1834" w:author="Stuart McLarnon [NESO]" w:date="2025-07-10T13:57:00Z" w16du:dateUtc="2025-07-10T12:57:00Z">
        <w:r w:rsidR="00FF4190">
          <w:rPr>
            <w:rFonts w:ascii="Poppins" w:eastAsia="Arial" w:hAnsi="Poppins" w:cs="Poppins"/>
            <w:b w:val="0"/>
            <w:bCs w:val="0"/>
            <w:i/>
            <w:noProof w:val="0"/>
            <w:color w:val="auto"/>
            <w:kern w:val="3"/>
            <w:sz w:val="22"/>
            <w:szCs w:val="22"/>
            <w:lang w:eastAsia="en-US"/>
          </w:rPr>
          <w:t>T</w:t>
        </w:r>
      </w:ins>
      <w:ins w:id="1835" w:author="Stuart McLarnon [NESO]" w:date="2025-07-10T13:56:00Z" w16du:dateUtc="2025-07-10T12:56:00Z">
        <w:r w:rsidR="00FF4190">
          <w:rPr>
            <w:rFonts w:ascii="Poppins" w:eastAsia="Arial" w:hAnsi="Poppins" w:cs="Poppins"/>
            <w:b w:val="0"/>
            <w:bCs w:val="0"/>
            <w:i/>
            <w:noProof w:val="0"/>
            <w:color w:val="auto"/>
            <w:kern w:val="3"/>
            <w:sz w:val="22"/>
            <w:szCs w:val="22"/>
            <w:lang w:eastAsia="en-US"/>
          </w:rPr>
          <w:t xml:space="preserve">he Subgroup </w:t>
        </w:r>
      </w:ins>
      <w:ins w:id="1836" w:author="Stuart McLarnon [NESO]" w:date="2025-07-10T13:57:00Z" w16du:dateUtc="2025-07-10T12:57:00Z">
        <w:r w:rsidR="00FF4190">
          <w:rPr>
            <w:rFonts w:ascii="Poppins" w:eastAsia="Arial" w:hAnsi="Poppins" w:cs="Poppins"/>
            <w:b w:val="0"/>
            <w:bCs w:val="0"/>
            <w:i/>
            <w:noProof w:val="0"/>
            <w:color w:val="auto"/>
            <w:kern w:val="3"/>
            <w:sz w:val="22"/>
            <w:szCs w:val="22"/>
            <w:lang w:eastAsia="en-US"/>
          </w:rPr>
          <w:t>used these comments to improve the legal text.</w:t>
        </w:r>
      </w:ins>
    </w:p>
    <w:p w14:paraId="58F86BEC" w14:textId="4CDD9177" w:rsidR="00210D34" w:rsidRDefault="00F75C51" w:rsidP="00210D34">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sidRPr="00F75C51">
        <w:rPr>
          <w:rFonts w:ascii="Poppins" w:eastAsia="Arial" w:hAnsi="Poppins" w:cs="Poppins"/>
          <w:iCs/>
          <w:noProof w:val="0"/>
          <w:color w:val="000000" w:themeColor="text1"/>
          <w:kern w:val="3"/>
          <w:sz w:val="22"/>
          <w:szCs w:val="22"/>
          <w:lang w:eastAsia="en-US"/>
        </w:rPr>
        <w:t>Consideration of Option 4</w:t>
      </w:r>
    </w:p>
    <w:p w14:paraId="3E7A3F9B" w14:textId="7E3F0011" w:rsidR="00F75C51" w:rsidRDefault="00F00E93" w:rsidP="00210D34">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sidRPr="00210D34">
        <w:rPr>
          <w:rFonts w:ascii="Poppins" w:eastAsia="Arial" w:hAnsi="Poppins" w:cs="Poppins"/>
          <w:b w:val="0"/>
          <w:bCs w:val="0"/>
          <w:iCs/>
          <w:noProof w:val="0"/>
          <w:color w:val="000000" w:themeColor="text1"/>
          <w:kern w:val="3"/>
          <w:sz w:val="22"/>
          <w:szCs w:val="22"/>
          <w:lang w:eastAsia="en-US"/>
        </w:rPr>
        <w:t>Six respondents agreed that</w:t>
      </w:r>
      <w:r w:rsidR="005914B5">
        <w:rPr>
          <w:rFonts w:ascii="Poppins" w:eastAsia="Arial" w:hAnsi="Poppins" w:cs="Poppins"/>
          <w:b w:val="0"/>
          <w:bCs w:val="0"/>
          <w:iCs/>
          <w:noProof w:val="0"/>
          <w:color w:val="000000" w:themeColor="text1"/>
          <w:kern w:val="3"/>
          <w:sz w:val="22"/>
          <w:szCs w:val="22"/>
          <w:lang w:eastAsia="en-US"/>
        </w:rPr>
        <w:t xml:space="preserve"> </w:t>
      </w:r>
      <w:r w:rsidR="005914B5" w:rsidRPr="005914B5">
        <w:rPr>
          <w:rFonts w:ascii="Poppins" w:eastAsia="Arial" w:hAnsi="Poppins" w:cs="Poppins"/>
          <w:b w:val="0"/>
          <w:bCs w:val="0"/>
          <w:iCs/>
          <w:noProof w:val="0"/>
          <w:color w:val="000000" w:themeColor="text1"/>
          <w:kern w:val="3"/>
          <w:sz w:val="22"/>
          <w:szCs w:val="22"/>
          <w:lang w:eastAsia="en-US"/>
        </w:rPr>
        <w:t xml:space="preserve">Option 4 represents </w:t>
      </w:r>
      <w:del w:id="1837" w:author="Stuart McLarnon [NESO]" w:date="2025-07-10T14:32:00Z" w16du:dateUtc="2025-07-10T13:32:00Z">
        <w:r w:rsidR="005914B5" w:rsidRPr="005914B5" w:rsidDel="00751863">
          <w:rPr>
            <w:rFonts w:ascii="Poppins" w:eastAsia="Arial" w:hAnsi="Poppins" w:cs="Poppins"/>
            <w:b w:val="0"/>
            <w:bCs w:val="0"/>
            <w:iCs/>
            <w:noProof w:val="0"/>
            <w:color w:val="000000" w:themeColor="text1"/>
            <w:kern w:val="3"/>
            <w:sz w:val="22"/>
            <w:szCs w:val="22"/>
            <w:lang w:eastAsia="en-US"/>
          </w:rPr>
          <w:delText xml:space="preserve">to </w:delText>
        </w:r>
      </w:del>
      <w:r w:rsidR="005914B5" w:rsidRPr="005914B5">
        <w:rPr>
          <w:rFonts w:ascii="Poppins" w:eastAsia="Arial" w:hAnsi="Poppins" w:cs="Poppins"/>
          <w:b w:val="0"/>
          <w:bCs w:val="0"/>
          <w:iCs/>
          <w:noProof w:val="0"/>
          <w:color w:val="000000" w:themeColor="text1"/>
          <w:kern w:val="3"/>
          <w:sz w:val="22"/>
          <w:szCs w:val="22"/>
          <w:lang w:eastAsia="en-US"/>
        </w:rPr>
        <w:t>the best solution to providing an enhanced data exchange without a significant increase in the number of forecasting schedules exchanged</w:t>
      </w:r>
      <w:r w:rsidR="005914B5">
        <w:rPr>
          <w:rFonts w:ascii="Poppins" w:eastAsia="Arial" w:hAnsi="Poppins" w:cs="Poppins"/>
          <w:b w:val="0"/>
          <w:bCs w:val="0"/>
          <w:iCs/>
          <w:noProof w:val="0"/>
          <w:color w:val="000000" w:themeColor="text1"/>
          <w:kern w:val="3"/>
          <w:sz w:val="22"/>
          <w:szCs w:val="22"/>
          <w:lang w:eastAsia="en-US"/>
        </w:rPr>
        <w:t xml:space="preserve">. One respondent noted that they felt the </w:t>
      </w:r>
      <w:r w:rsidR="00005EF5">
        <w:rPr>
          <w:rFonts w:ascii="Poppins" w:eastAsia="Arial" w:hAnsi="Poppins" w:cs="Poppins"/>
          <w:b w:val="0"/>
          <w:bCs w:val="0"/>
          <w:iCs/>
          <w:noProof w:val="0"/>
          <w:color w:val="000000" w:themeColor="text1"/>
          <w:kern w:val="3"/>
          <w:sz w:val="22"/>
          <w:szCs w:val="22"/>
          <w:lang w:eastAsia="en-US"/>
        </w:rPr>
        <w:t xml:space="preserve">Workgroup could provide better input on this. </w:t>
      </w:r>
    </w:p>
    <w:p w14:paraId="28A82032" w14:textId="43039670" w:rsidR="00005EF5" w:rsidDel="004F7015" w:rsidRDefault="00605BFD" w:rsidP="00605BFD">
      <w:pPr>
        <w:pStyle w:val="TOCMOD"/>
        <w:framePr w:hSpace="0" w:vSpace="0" w:wrap="auto" w:vAnchor="margin" w:yAlign="inline"/>
        <w:numPr>
          <w:ilvl w:val="0"/>
          <w:numId w:val="39"/>
        </w:numPr>
        <w:spacing w:after="240"/>
        <w:rPr>
          <w:del w:id="1838" w:author="Stuart McLarnon [NESO]" w:date="2025-07-10T11:32:00Z" w16du:dateUtc="2025-07-10T10:32:00Z"/>
          <w:rFonts w:ascii="Poppins" w:eastAsia="Arial" w:hAnsi="Poppins" w:cs="Poppins"/>
          <w:b w:val="0"/>
          <w:bCs w:val="0"/>
          <w:iCs/>
          <w:noProof w:val="0"/>
          <w:color w:val="000000" w:themeColor="text1"/>
          <w:kern w:val="3"/>
          <w:sz w:val="22"/>
          <w:szCs w:val="22"/>
          <w:highlight w:val="yellow"/>
          <w:lang w:eastAsia="en-US"/>
        </w:rPr>
      </w:pPr>
      <w:del w:id="1839" w:author="Stuart McLarnon [NESO]" w:date="2025-07-10T11:32:00Z" w16du:dateUtc="2025-07-10T10:32:00Z">
        <w:r w:rsidRPr="00605BFD" w:rsidDel="004F7015">
          <w:rPr>
            <w:rFonts w:ascii="Poppins" w:eastAsia="Arial" w:hAnsi="Poppins" w:cs="Poppins"/>
            <w:b w:val="0"/>
            <w:bCs w:val="0"/>
            <w:iCs/>
            <w:noProof w:val="0"/>
            <w:color w:val="000000" w:themeColor="text1"/>
            <w:kern w:val="3"/>
            <w:sz w:val="22"/>
            <w:szCs w:val="22"/>
            <w:highlight w:val="yellow"/>
            <w:lang w:eastAsia="en-US"/>
          </w:rPr>
          <w:delText>Add key points</w:delText>
        </w:r>
      </w:del>
    </w:p>
    <w:p w14:paraId="1F402CB7" w14:textId="4F3798BF" w:rsidR="00605BFD" w:rsidRDefault="00605BFD" w:rsidP="00605BFD">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886C5E">
        <w:rPr>
          <w:rFonts w:ascii="Poppins" w:eastAsia="Arial" w:hAnsi="Poppins" w:cs="Poppins"/>
          <w:b w:val="0"/>
          <w:bCs w:val="0"/>
          <w:i/>
          <w:noProof w:val="0"/>
          <w:color w:val="660066"/>
          <w:kern w:val="3"/>
          <w:sz w:val="22"/>
          <w:szCs w:val="22"/>
          <w:lang w:eastAsia="en-US"/>
        </w:rPr>
        <w:t xml:space="preserve">Workgroup consideration: </w:t>
      </w:r>
      <w:ins w:id="1840" w:author="Stuart McLarnon [NESO]" w:date="2025-07-10T11:32:00Z" w16du:dateUtc="2025-07-10T10:32:00Z">
        <w:r w:rsidR="004F7015" w:rsidRPr="004F7015">
          <w:rPr>
            <w:rFonts w:ascii="Poppins" w:eastAsia="Arial" w:hAnsi="Poppins" w:cs="Poppins"/>
            <w:b w:val="0"/>
            <w:bCs w:val="0"/>
            <w:i/>
            <w:noProof w:val="0"/>
            <w:color w:val="auto"/>
            <w:kern w:val="3"/>
            <w:sz w:val="22"/>
            <w:szCs w:val="22"/>
            <w:lang w:eastAsia="en-US"/>
            <w:rPrChange w:id="1841" w:author="Stuart McLarnon [NESO]" w:date="2025-07-10T11:32:00Z" w16du:dateUtc="2025-07-10T10:32:00Z">
              <w:rPr>
                <w:rFonts w:ascii="Poppins" w:eastAsia="Arial" w:hAnsi="Poppins" w:cs="Poppins"/>
                <w:b w:val="0"/>
                <w:bCs w:val="0"/>
                <w:i/>
                <w:noProof w:val="0"/>
                <w:color w:val="660066"/>
                <w:kern w:val="3"/>
                <w:sz w:val="22"/>
                <w:szCs w:val="22"/>
                <w:lang w:eastAsia="en-US"/>
              </w:rPr>
            </w:rPrChange>
          </w:rPr>
          <w:t xml:space="preserve">The workgroup initially looked at extending the current data exchange methodology of spreadsheets to exchange switch level models. </w:t>
        </w:r>
      </w:ins>
      <w:ins w:id="1842" w:author="Stuart McLarnon [NESO]" w:date="2025-07-10T11:34:00Z" w16du:dateUtc="2025-07-10T10:34:00Z">
        <w:r w:rsidR="00436AE0">
          <w:rPr>
            <w:rFonts w:ascii="Poppins" w:eastAsia="Arial" w:hAnsi="Poppins" w:cs="Poppins"/>
            <w:b w:val="0"/>
            <w:bCs w:val="0"/>
            <w:i/>
            <w:noProof w:val="0"/>
            <w:color w:val="auto"/>
            <w:kern w:val="3"/>
            <w:sz w:val="22"/>
            <w:szCs w:val="22"/>
            <w:lang w:eastAsia="en-US"/>
          </w:rPr>
          <w:t xml:space="preserve">After this method was deemed inefficient, the Workgroup then had to decide on </w:t>
        </w:r>
      </w:ins>
      <w:ins w:id="1843" w:author="Stuart McLarnon [NESO]" w:date="2025-07-10T11:34:00Z">
        <w:r w:rsidR="00436AE0" w:rsidRPr="00436AE0">
          <w:rPr>
            <w:rFonts w:ascii="Poppins" w:eastAsia="Arial" w:hAnsi="Poppins" w:cs="Poppins"/>
            <w:b w:val="0"/>
            <w:bCs w:val="0"/>
            <w:i/>
            <w:noProof w:val="0"/>
            <w:color w:val="auto"/>
            <w:kern w:val="3"/>
            <w:sz w:val="22"/>
            <w:szCs w:val="22"/>
            <w:lang w:eastAsia="en-US"/>
          </w:rPr>
          <w:t xml:space="preserve">going down a specified software route or a software agnostic data exchange like Common Information Model (CIM). </w:t>
        </w:r>
      </w:ins>
      <w:ins w:id="1844" w:author="Stuart McLarnon [NESO]" w:date="2025-07-10T11:35:00Z" w16du:dateUtc="2025-07-10T10:35:00Z">
        <w:r w:rsidR="00436AE0">
          <w:rPr>
            <w:rFonts w:ascii="Poppins" w:eastAsia="Arial" w:hAnsi="Poppins" w:cs="Poppins"/>
            <w:b w:val="0"/>
            <w:bCs w:val="0"/>
            <w:i/>
            <w:noProof w:val="0"/>
            <w:color w:val="auto"/>
            <w:kern w:val="3"/>
            <w:sz w:val="22"/>
            <w:szCs w:val="22"/>
            <w:lang w:eastAsia="en-US"/>
          </w:rPr>
          <w:t xml:space="preserve"> The Workgroup </w:t>
        </w:r>
      </w:ins>
      <w:ins w:id="1845" w:author="Stuart McLarnon [NESO]" w:date="2025-07-10T11:36:00Z" w16du:dateUtc="2025-07-10T10:36:00Z">
        <w:r w:rsidR="00436AE0">
          <w:rPr>
            <w:rFonts w:ascii="Poppins" w:eastAsia="Arial" w:hAnsi="Poppins" w:cs="Poppins"/>
            <w:b w:val="0"/>
            <w:bCs w:val="0"/>
            <w:i/>
            <w:noProof w:val="0"/>
            <w:color w:val="auto"/>
            <w:kern w:val="3"/>
            <w:sz w:val="22"/>
            <w:szCs w:val="22"/>
            <w:lang w:eastAsia="en-US"/>
          </w:rPr>
          <w:t xml:space="preserve">and Proposer </w:t>
        </w:r>
      </w:ins>
      <w:ins w:id="1846" w:author="Stuart McLarnon [NESO]" w:date="2025-07-10T11:35:00Z" w16du:dateUtc="2025-07-10T10:35:00Z">
        <w:r w:rsidR="00436AE0">
          <w:rPr>
            <w:rFonts w:ascii="Poppins" w:eastAsia="Arial" w:hAnsi="Poppins" w:cs="Poppins"/>
            <w:b w:val="0"/>
            <w:bCs w:val="0"/>
            <w:i/>
            <w:noProof w:val="0"/>
            <w:color w:val="auto"/>
            <w:kern w:val="3"/>
            <w:sz w:val="22"/>
            <w:szCs w:val="22"/>
            <w:lang w:eastAsia="en-US"/>
          </w:rPr>
          <w:t>showed preference for a m</w:t>
        </w:r>
        <w:r w:rsidR="00436AE0" w:rsidRPr="00436AE0">
          <w:rPr>
            <w:rFonts w:ascii="Poppins" w:eastAsia="Arial" w:hAnsi="Poppins" w:cs="Poppins"/>
            <w:b w:val="0"/>
            <w:bCs w:val="0"/>
            <w:i/>
            <w:noProof w:val="0"/>
            <w:color w:val="auto"/>
            <w:kern w:val="3"/>
            <w:sz w:val="22"/>
            <w:szCs w:val="22"/>
            <w:lang w:eastAsia="en-US"/>
          </w:rPr>
          <w:t>inimum number of CIM files Augmented with GSP Schedules to reflect all forecast scenarios</w:t>
        </w:r>
      </w:ins>
      <w:ins w:id="1847" w:author="Stuart McLarnon [NESO]" w:date="2025-07-10T11:36:00Z" w16du:dateUtc="2025-07-10T10:36:00Z">
        <w:r w:rsidR="00436AE0">
          <w:rPr>
            <w:rFonts w:ascii="Poppins" w:eastAsia="Arial" w:hAnsi="Poppins" w:cs="Poppins"/>
            <w:b w:val="0"/>
            <w:bCs w:val="0"/>
            <w:i/>
            <w:noProof w:val="0"/>
            <w:color w:val="auto"/>
            <w:kern w:val="3"/>
            <w:sz w:val="22"/>
            <w:szCs w:val="22"/>
            <w:lang w:eastAsia="en-US"/>
          </w:rPr>
          <w:t>.</w:t>
        </w:r>
      </w:ins>
      <w:del w:id="1848" w:author="Stuart McLarnon [NESO]" w:date="2025-07-10T11:32:00Z" w16du:dateUtc="2025-07-10T10:32:00Z">
        <w:r w:rsidRPr="009039C3" w:rsidDel="004F7015">
          <w:rPr>
            <w:rFonts w:ascii="Poppins" w:eastAsia="Arial" w:hAnsi="Poppins" w:cs="Poppins"/>
            <w:b w:val="0"/>
            <w:bCs w:val="0"/>
            <w:i/>
            <w:noProof w:val="0"/>
            <w:color w:val="660066"/>
            <w:kern w:val="3"/>
            <w:sz w:val="22"/>
            <w:szCs w:val="22"/>
            <w:highlight w:val="yellow"/>
            <w:lang w:eastAsia="en-US"/>
          </w:rPr>
          <w:delText>Add comments</w:delText>
        </w:r>
      </w:del>
    </w:p>
    <w:p w14:paraId="3BD57FE5" w14:textId="428529D9" w:rsidR="00605BFD" w:rsidRDefault="00887FD0" w:rsidP="00605BFD">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Pr>
          <w:rFonts w:ascii="Poppins" w:eastAsia="Arial" w:hAnsi="Poppins" w:cs="Poppins"/>
          <w:iCs/>
          <w:noProof w:val="0"/>
          <w:color w:val="000000" w:themeColor="text1"/>
          <w:kern w:val="3"/>
          <w:sz w:val="22"/>
          <w:szCs w:val="22"/>
          <w:lang w:eastAsia="en-US"/>
        </w:rPr>
        <w:t xml:space="preserve">Adoption of </w:t>
      </w:r>
      <w:r w:rsidR="00E247BD" w:rsidRPr="00E247BD">
        <w:rPr>
          <w:rFonts w:ascii="Poppins" w:eastAsia="Arial" w:hAnsi="Poppins" w:cs="Poppins"/>
          <w:iCs/>
          <w:noProof w:val="0"/>
          <w:color w:val="000000" w:themeColor="text1"/>
          <w:kern w:val="3"/>
          <w:sz w:val="22"/>
          <w:szCs w:val="22"/>
          <w:lang w:eastAsia="en-US"/>
        </w:rPr>
        <w:t>GSR029 Definitions</w:t>
      </w:r>
    </w:p>
    <w:p w14:paraId="03FDC11C" w14:textId="6A9FC70A" w:rsidR="00733BE4" w:rsidRPr="006E50F2" w:rsidRDefault="00733BE4" w:rsidP="00605BFD">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sidRPr="00FE54A9">
        <w:rPr>
          <w:rFonts w:ascii="Poppins" w:eastAsia="Arial" w:hAnsi="Poppins" w:cs="Poppins"/>
          <w:b w:val="0"/>
          <w:bCs w:val="0"/>
          <w:iCs/>
          <w:noProof w:val="0"/>
          <w:color w:val="000000" w:themeColor="text1"/>
          <w:kern w:val="3"/>
          <w:sz w:val="22"/>
          <w:szCs w:val="22"/>
          <w:lang w:eastAsia="en-US"/>
        </w:rPr>
        <w:t xml:space="preserve">Five respondents </w:t>
      </w:r>
      <w:r w:rsidR="00FB30D0" w:rsidRPr="00FE54A9">
        <w:rPr>
          <w:rFonts w:ascii="Poppins" w:eastAsia="Arial" w:hAnsi="Poppins" w:cs="Poppins"/>
          <w:b w:val="0"/>
          <w:bCs w:val="0"/>
          <w:iCs/>
          <w:noProof w:val="0"/>
          <w:color w:val="000000" w:themeColor="text1"/>
          <w:kern w:val="3"/>
          <w:sz w:val="22"/>
          <w:szCs w:val="22"/>
          <w:lang w:eastAsia="en-US"/>
        </w:rPr>
        <w:t xml:space="preserve">agreed that the </w:t>
      </w:r>
      <w:r w:rsidR="00C25752" w:rsidRPr="00FE54A9">
        <w:rPr>
          <w:rFonts w:ascii="Poppins" w:eastAsia="Arial" w:hAnsi="Poppins" w:cs="Poppins"/>
          <w:b w:val="0"/>
          <w:bCs w:val="0"/>
          <w:iCs/>
          <w:noProof w:val="0"/>
          <w:color w:val="000000" w:themeColor="text1"/>
          <w:kern w:val="3"/>
          <w:sz w:val="22"/>
          <w:szCs w:val="22"/>
          <w:lang w:eastAsia="en-US"/>
        </w:rPr>
        <w:t>risk</w:t>
      </w:r>
      <w:r w:rsidR="0018083C" w:rsidRPr="00FE54A9">
        <w:rPr>
          <w:rFonts w:ascii="Poppins" w:eastAsia="Arial" w:hAnsi="Poppins" w:cs="Poppins"/>
          <w:b w:val="0"/>
          <w:bCs w:val="0"/>
          <w:iCs/>
          <w:noProof w:val="0"/>
          <w:color w:val="000000" w:themeColor="text1"/>
          <w:kern w:val="3"/>
          <w:sz w:val="22"/>
          <w:szCs w:val="22"/>
          <w:lang w:eastAsia="en-US"/>
        </w:rPr>
        <w:t xml:space="preserve"> of PC annual exchange</w:t>
      </w:r>
      <w:r w:rsidR="008152A5" w:rsidRPr="00FE54A9">
        <w:rPr>
          <w:rFonts w:ascii="Poppins" w:eastAsia="Arial" w:hAnsi="Poppins" w:cs="Poppins"/>
          <w:b w:val="0"/>
          <w:bCs w:val="0"/>
          <w:iCs/>
          <w:noProof w:val="0"/>
          <w:color w:val="000000" w:themeColor="text1"/>
          <w:kern w:val="3"/>
          <w:sz w:val="22"/>
          <w:szCs w:val="22"/>
          <w:lang w:eastAsia="en-US"/>
        </w:rPr>
        <w:t>s not be</w:t>
      </w:r>
      <w:r w:rsidR="00887FD0" w:rsidRPr="00FE54A9">
        <w:rPr>
          <w:rFonts w:ascii="Poppins" w:eastAsia="Arial" w:hAnsi="Poppins" w:cs="Poppins"/>
          <w:b w:val="0"/>
          <w:bCs w:val="0"/>
          <w:iCs/>
          <w:noProof w:val="0"/>
          <w:color w:val="000000" w:themeColor="text1"/>
          <w:kern w:val="3"/>
          <w:sz w:val="22"/>
          <w:szCs w:val="22"/>
          <w:lang w:eastAsia="en-US"/>
        </w:rPr>
        <w:t>ing</w:t>
      </w:r>
      <w:r w:rsidR="008152A5" w:rsidRPr="00FE54A9">
        <w:rPr>
          <w:rFonts w:ascii="Poppins" w:eastAsia="Arial" w:hAnsi="Poppins" w:cs="Poppins"/>
          <w:b w:val="0"/>
          <w:bCs w:val="0"/>
          <w:iCs/>
          <w:noProof w:val="0"/>
          <w:color w:val="000000" w:themeColor="text1"/>
          <w:kern w:val="3"/>
          <w:sz w:val="22"/>
          <w:szCs w:val="22"/>
          <w:lang w:eastAsia="en-US"/>
        </w:rPr>
        <w:t xml:space="preserve"> aligned with the existing SQSS requirements</w:t>
      </w:r>
      <w:r w:rsidR="00C25752" w:rsidRPr="00FE54A9">
        <w:rPr>
          <w:rFonts w:ascii="Poppins" w:eastAsia="Arial" w:hAnsi="Poppins" w:cs="Poppins"/>
          <w:b w:val="0"/>
          <w:bCs w:val="0"/>
          <w:iCs/>
          <w:noProof w:val="0"/>
          <w:color w:val="000000" w:themeColor="text1"/>
          <w:kern w:val="3"/>
          <w:sz w:val="22"/>
          <w:szCs w:val="22"/>
          <w:lang w:eastAsia="en-US"/>
        </w:rPr>
        <w:t xml:space="preserve"> was </w:t>
      </w:r>
      <w:r w:rsidR="00887FD0" w:rsidRPr="00FE54A9">
        <w:rPr>
          <w:rFonts w:ascii="Poppins" w:eastAsia="Arial" w:hAnsi="Poppins" w:cs="Poppins"/>
          <w:b w:val="0"/>
          <w:bCs w:val="0"/>
          <w:iCs/>
          <w:noProof w:val="0"/>
          <w:color w:val="000000" w:themeColor="text1"/>
          <w:kern w:val="3"/>
          <w:sz w:val="22"/>
          <w:szCs w:val="22"/>
          <w:lang w:eastAsia="en-US"/>
        </w:rPr>
        <w:t>minimal,</w:t>
      </w:r>
      <w:r w:rsidR="00C25752" w:rsidRPr="00FE54A9">
        <w:rPr>
          <w:rFonts w:ascii="Poppins" w:eastAsia="Arial" w:hAnsi="Poppins" w:cs="Poppins"/>
          <w:b w:val="0"/>
          <w:bCs w:val="0"/>
          <w:iCs/>
          <w:noProof w:val="0"/>
          <w:color w:val="000000" w:themeColor="text1"/>
          <w:kern w:val="3"/>
          <w:sz w:val="22"/>
          <w:szCs w:val="22"/>
          <w:lang w:eastAsia="en-US"/>
        </w:rPr>
        <w:t xml:space="preserve"> and that these could be managed on an ad</w:t>
      </w:r>
      <w:r w:rsidR="00C25752" w:rsidRPr="006E50F2">
        <w:rPr>
          <w:rFonts w:ascii="Poppins" w:eastAsia="Arial" w:hAnsi="Poppins" w:cs="Poppins"/>
          <w:b w:val="0"/>
          <w:bCs w:val="0"/>
          <w:iCs/>
          <w:noProof w:val="0"/>
          <w:color w:val="000000" w:themeColor="text1"/>
          <w:kern w:val="3"/>
          <w:sz w:val="22"/>
          <w:szCs w:val="22"/>
          <w:lang w:eastAsia="en-US"/>
        </w:rPr>
        <w:t>-hoc basis</w:t>
      </w:r>
      <w:r w:rsidR="00887FD0" w:rsidRPr="006E50F2">
        <w:rPr>
          <w:rFonts w:ascii="Poppins" w:eastAsia="Arial" w:hAnsi="Poppins" w:cs="Poppins"/>
          <w:b w:val="0"/>
          <w:bCs w:val="0"/>
          <w:iCs/>
          <w:noProof w:val="0"/>
          <w:color w:val="000000" w:themeColor="text1"/>
          <w:kern w:val="3"/>
          <w:sz w:val="22"/>
          <w:szCs w:val="22"/>
          <w:lang w:eastAsia="en-US"/>
        </w:rPr>
        <w:t>.</w:t>
      </w:r>
      <w:r w:rsidR="00FE54A9" w:rsidRPr="006E50F2">
        <w:rPr>
          <w:rFonts w:ascii="Poppins" w:eastAsia="Arial" w:hAnsi="Poppins" w:cs="Poppins"/>
          <w:b w:val="0"/>
          <w:bCs w:val="0"/>
          <w:iCs/>
          <w:noProof w:val="0"/>
          <w:color w:val="000000" w:themeColor="text1"/>
          <w:kern w:val="3"/>
          <w:sz w:val="22"/>
          <w:szCs w:val="22"/>
          <w:lang w:eastAsia="en-US"/>
        </w:rPr>
        <w:t xml:space="preserve"> One respondent was unsure and one did not agree. </w:t>
      </w:r>
    </w:p>
    <w:p w14:paraId="25F64DDF" w14:textId="7B3BDCEF" w:rsidR="00FE54A9" w:rsidRPr="00253CD8" w:rsidRDefault="007D16EC" w:rsidP="00FE54A9">
      <w:pPr>
        <w:pStyle w:val="TOCMOD"/>
        <w:framePr w:hSpace="0" w:vSpace="0" w:wrap="auto" w:vAnchor="margin" w:yAlign="inline"/>
        <w:numPr>
          <w:ilvl w:val="0"/>
          <w:numId w:val="39"/>
        </w:numPr>
        <w:spacing w:after="240"/>
        <w:rPr>
          <w:rFonts w:ascii="Poppins" w:eastAsia="Arial" w:hAnsi="Poppins" w:cs="Poppins"/>
          <w:b w:val="0"/>
          <w:bCs w:val="0"/>
          <w:iCs/>
          <w:noProof w:val="0"/>
          <w:color w:val="000000" w:themeColor="text1"/>
          <w:kern w:val="3"/>
          <w:sz w:val="22"/>
          <w:szCs w:val="22"/>
          <w:lang w:eastAsia="en-US"/>
        </w:rPr>
      </w:pPr>
      <w:r w:rsidRPr="006E50F2">
        <w:rPr>
          <w:rFonts w:ascii="Poppins" w:eastAsia="Arial" w:hAnsi="Poppins" w:cs="Poppins"/>
          <w:b w:val="0"/>
          <w:bCs w:val="0"/>
          <w:iCs/>
          <w:noProof w:val="0"/>
          <w:color w:val="000000" w:themeColor="text1"/>
          <w:kern w:val="3"/>
          <w:sz w:val="22"/>
          <w:szCs w:val="22"/>
          <w:lang w:eastAsia="en-US"/>
        </w:rPr>
        <w:t xml:space="preserve">Workgroup agreed that there was interaction between GSR029 definitions and </w:t>
      </w:r>
      <w:r w:rsidRPr="00253CD8">
        <w:rPr>
          <w:rFonts w:ascii="Poppins" w:eastAsia="Arial" w:hAnsi="Poppins" w:cs="Poppins"/>
          <w:b w:val="0"/>
          <w:bCs w:val="0"/>
          <w:iCs/>
          <w:noProof w:val="0"/>
          <w:color w:val="000000" w:themeColor="text1"/>
          <w:kern w:val="3"/>
          <w:sz w:val="22"/>
          <w:szCs w:val="22"/>
          <w:lang w:eastAsia="en-US"/>
        </w:rPr>
        <w:t>GC0139</w:t>
      </w:r>
      <w:r w:rsidR="007D5894" w:rsidRPr="00253CD8">
        <w:rPr>
          <w:rFonts w:ascii="Poppins" w:eastAsia="Arial" w:hAnsi="Poppins" w:cs="Poppins"/>
          <w:b w:val="0"/>
          <w:bCs w:val="0"/>
          <w:iCs/>
          <w:noProof w:val="0"/>
          <w:color w:val="000000" w:themeColor="text1"/>
          <w:kern w:val="3"/>
          <w:sz w:val="22"/>
          <w:szCs w:val="22"/>
          <w:lang w:eastAsia="en-US"/>
        </w:rPr>
        <w:t xml:space="preserve"> but felt that this should not delay progress.</w:t>
      </w:r>
    </w:p>
    <w:p w14:paraId="501F1F9A" w14:textId="521BF83D" w:rsidR="007D5894" w:rsidRPr="00253CD8" w:rsidRDefault="007D5894" w:rsidP="00FE54A9">
      <w:pPr>
        <w:pStyle w:val="TOCMOD"/>
        <w:framePr w:hSpace="0" w:vSpace="0" w:wrap="auto" w:vAnchor="margin" w:yAlign="inline"/>
        <w:numPr>
          <w:ilvl w:val="0"/>
          <w:numId w:val="39"/>
        </w:numPr>
        <w:spacing w:after="240"/>
        <w:rPr>
          <w:rFonts w:ascii="Poppins" w:eastAsia="Arial" w:hAnsi="Poppins" w:cs="Poppins"/>
          <w:b w:val="0"/>
          <w:bCs w:val="0"/>
          <w:iCs/>
          <w:noProof w:val="0"/>
          <w:color w:val="000000" w:themeColor="text1"/>
          <w:kern w:val="3"/>
          <w:sz w:val="22"/>
          <w:szCs w:val="22"/>
          <w:lang w:eastAsia="en-US"/>
        </w:rPr>
      </w:pPr>
      <w:r w:rsidRPr="00253CD8">
        <w:rPr>
          <w:rFonts w:ascii="Poppins" w:eastAsia="Arial" w:hAnsi="Poppins" w:cs="Poppins"/>
          <w:b w:val="0"/>
          <w:bCs w:val="0"/>
          <w:iCs/>
          <w:noProof w:val="0"/>
          <w:color w:val="000000" w:themeColor="text1"/>
          <w:kern w:val="3"/>
          <w:sz w:val="22"/>
          <w:szCs w:val="22"/>
          <w:lang w:eastAsia="en-US"/>
        </w:rPr>
        <w:t xml:space="preserve">Discussion took place with the proposer of GSR029 </w:t>
      </w:r>
      <w:r w:rsidR="00B31044" w:rsidRPr="00253CD8">
        <w:rPr>
          <w:rFonts w:ascii="Poppins" w:eastAsia="Arial" w:hAnsi="Poppins" w:cs="Poppins"/>
          <w:b w:val="0"/>
          <w:bCs w:val="0"/>
          <w:iCs/>
          <w:noProof w:val="0"/>
          <w:color w:val="000000" w:themeColor="text1"/>
          <w:kern w:val="3"/>
          <w:sz w:val="22"/>
          <w:szCs w:val="22"/>
          <w:lang w:eastAsia="en-US"/>
        </w:rPr>
        <w:t xml:space="preserve">and it was agreed that the progress of each modification would be considered and that the definitions for </w:t>
      </w:r>
      <w:del w:id="1849" w:author="Stuart McLarnon [NESO]" w:date="2025-07-09T10:50:00Z" w16du:dateUtc="2025-07-09T09:50:00Z">
        <w:r w:rsidR="00B31044" w:rsidRPr="00253CD8" w:rsidDel="00D36BB0">
          <w:rPr>
            <w:rFonts w:ascii="Poppins" w:eastAsia="Arial" w:hAnsi="Poppins" w:cs="Poppins"/>
            <w:b w:val="0"/>
            <w:bCs w:val="0"/>
            <w:iCs/>
            <w:noProof w:val="0"/>
            <w:color w:val="000000" w:themeColor="text1"/>
            <w:kern w:val="3"/>
            <w:sz w:val="22"/>
            <w:szCs w:val="22"/>
            <w:highlight w:val="yellow"/>
            <w:lang w:eastAsia="en-US"/>
          </w:rPr>
          <w:delText>X</w:delText>
        </w:r>
      </w:del>
      <w:ins w:id="1850" w:author="Stuart McLarnon [NESO]" w:date="2025-07-09T15:53:00Z" w16du:dateUtc="2025-07-09T14:53:00Z">
        <w:r w:rsidR="0092184D" w:rsidRPr="0092184D">
          <w:t xml:space="preserve"> </w:t>
        </w:r>
        <w:r w:rsidR="0092184D" w:rsidRPr="0092184D">
          <w:rPr>
            <w:rFonts w:ascii="Poppins" w:eastAsia="Arial" w:hAnsi="Poppins" w:cs="Poppins"/>
            <w:b w:val="0"/>
            <w:bCs w:val="0"/>
            <w:iCs/>
            <w:noProof w:val="0"/>
            <w:color w:val="000000" w:themeColor="text1"/>
            <w:kern w:val="3"/>
            <w:sz w:val="22"/>
            <w:szCs w:val="22"/>
            <w:lang w:eastAsia="en-US"/>
          </w:rPr>
          <w:t>Gross Demand, Group Demand, Latent Demand, Measured Demand, Embedded Power Station Export, and Embedded Power Station Impor</w:t>
        </w:r>
      </w:ins>
      <w:ins w:id="1851" w:author="Stuart McLarnon [NESO]" w:date="2025-07-10T14:53:00Z" w16du:dateUtc="2025-07-10T13:53:00Z">
        <w:r w:rsidR="00484C0A">
          <w:rPr>
            <w:rFonts w:ascii="Poppins" w:eastAsia="Arial" w:hAnsi="Poppins" w:cs="Poppins"/>
            <w:b w:val="0"/>
            <w:bCs w:val="0"/>
            <w:iCs/>
            <w:noProof w:val="0"/>
            <w:color w:val="000000" w:themeColor="text1"/>
            <w:kern w:val="3"/>
            <w:sz w:val="22"/>
            <w:szCs w:val="22"/>
            <w:lang w:eastAsia="en-US"/>
          </w:rPr>
          <w:t>t</w:t>
        </w:r>
      </w:ins>
      <w:ins w:id="1852" w:author="Stuart McLarnon [NESO]" w:date="2025-07-09T15:53:00Z" w16du:dateUtc="2025-07-09T14:53:00Z">
        <w:r w:rsidR="0092184D" w:rsidRPr="0092184D">
          <w:rPr>
            <w:rFonts w:ascii="Poppins" w:eastAsia="Arial" w:hAnsi="Poppins" w:cs="Poppins"/>
            <w:b w:val="0"/>
            <w:bCs w:val="0"/>
            <w:iCs/>
            <w:noProof w:val="0"/>
            <w:color w:val="000000" w:themeColor="text1"/>
            <w:kern w:val="3"/>
            <w:sz w:val="22"/>
            <w:szCs w:val="22"/>
            <w:lang w:eastAsia="en-US"/>
          </w:rPr>
          <w:t xml:space="preserve"> </w:t>
        </w:r>
      </w:ins>
      <w:del w:id="1853" w:author="Stuart McLarnon [NESO]" w:date="2025-07-09T10:50:00Z" w16du:dateUtc="2025-07-09T09:50:00Z">
        <w:r w:rsidR="00B31044" w:rsidRPr="00253CD8" w:rsidDel="00D36BB0">
          <w:rPr>
            <w:rFonts w:ascii="Poppins" w:eastAsia="Arial" w:hAnsi="Poppins" w:cs="Poppins"/>
            <w:b w:val="0"/>
            <w:bCs w:val="0"/>
            <w:iCs/>
            <w:noProof w:val="0"/>
            <w:color w:val="000000" w:themeColor="text1"/>
            <w:kern w:val="3"/>
            <w:sz w:val="22"/>
            <w:szCs w:val="22"/>
            <w:highlight w:val="yellow"/>
            <w:lang w:eastAsia="en-US"/>
          </w:rPr>
          <w:delText>XX</w:delText>
        </w:r>
      </w:del>
      <w:del w:id="1854" w:author="Stuart McLarnon [NESO]" w:date="2025-07-09T15:53:00Z" w16du:dateUtc="2025-07-09T14:53:00Z">
        <w:r w:rsidR="00B31044" w:rsidRPr="00253CD8" w:rsidDel="0092184D">
          <w:rPr>
            <w:rFonts w:ascii="Poppins" w:eastAsia="Arial" w:hAnsi="Poppins" w:cs="Poppins"/>
            <w:b w:val="0"/>
            <w:bCs w:val="0"/>
            <w:iCs/>
            <w:noProof w:val="0"/>
            <w:color w:val="000000" w:themeColor="text1"/>
            <w:kern w:val="3"/>
            <w:sz w:val="22"/>
            <w:szCs w:val="22"/>
            <w:lang w:eastAsia="en-US"/>
          </w:rPr>
          <w:delText xml:space="preserve"> </w:delText>
        </w:r>
      </w:del>
      <w:r w:rsidR="00B31044" w:rsidRPr="00253CD8">
        <w:rPr>
          <w:rFonts w:ascii="Poppins" w:eastAsia="Arial" w:hAnsi="Poppins" w:cs="Poppins"/>
          <w:b w:val="0"/>
          <w:bCs w:val="0"/>
          <w:iCs/>
          <w:noProof w:val="0"/>
          <w:color w:val="000000" w:themeColor="text1"/>
          <w:kern w:val="3"/>
          <w:sz w:val="22"/>
          <w:szCs w:val="22"/>
          <w:lang w:eastAsia="en-US"/>
        </w:rPr>
        <w:t>should be alig</w:t>
      </w:r>
      <w:r w:rsidR="006E50F2" w:rsidRPr="00253CD8">
        <w:rPr>
          <w:rFonts w:ascii="Poppins" w:eastAsia="Arial" w:hAnsi="Poppins" w:cs="Poppins"/>
          <w:b w:val="0"/>
          <w:bCs w:val="0"/>
          <w:iCs/>
          <w:noProof w:val="0"/>
          <w:color w:val="000000" w:themeColor="text1"/>
          <w:kern w:val="3"/>
          <w:sz w:val="22"/>
          <w:szCs w:val="22"/>
          <w:lang w:eastAsia="en-US"/>
        </w:rPr>
        <w:t>ned</w:t>
      </w:r>
      <w:ins w:id="1855" w:author="Stuart McLarnon [NESO]" w:date="2025-07-10T14:35:00Z" w16du:dateUtc="2025-07-10T13:35:00Z">
        <w:r w:rsidR="00751863">
          <w:rPr>
            <w:rFonts w:ascii="Poppins" w:eastAsia="Arial" w:hAnsi="Poppins" w:cs="Poppins"/>
            <w:b w:val="0"/>
            <w:bCs w:val="0"/>
            <w:iCs/>
            <w:noProof w:val="0"/>
            <w:color w:val="000000" w:themeColor="text1"/>
            <w:kern w:val="3"/>
            <w:sz w:val="22"/>
            <w:szCs w:val="22"/>
            <w:lang w:eastAsia="en-US"/>
          </w:rPr>
          <w:t>.</w:t>
        </w:r>
      </w:ins>
      <w:del w:id="1856" w:author="Stuart McLarnon [NESO]" w:date="2025-07-10T14:35:00Z" w16du:dateUtc="2025-07-10T13:35:00Z">
        <w:r w:rsidR="006E50F2" w:rsidRPr="00253CD8" w:rsidDel="00751863">
          <w:rPr>
            <w:rFonts w:ascii="Poppins" w:eastAsia="Arial" w:hAnsi="Poppins" w:cs="Poppins"/>
            <w:b w:val="0"/>
            <w:bCs w:val="0"/>
            <w:iCs/>
            <w:noProof w:val="0"/>
            <w:color w:val="000000" w:themeColor="text1"/>
            <w:kern w:val="3"/>
            <w:sz w:val="22"/>
            <w:szCs w:val="22"/>
            <w:lang w:eastAsia="en-US"/>
          </w:rPr>
          <w:delText xml:space="preserve"> </w:delText>
        </w:r>
      </w:del>
    </w:p>
    <w:p w14:paraId="751625F2" w14:textId="0C880660" w:rsidR="00FE54A9" w:rsidRDefault="00FE54A9" w:rsidP="00FE54A9">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886C5E">
        <w:rPr>
          <w:rFonts w:ascii="Poppins" w:eastAsia="Arial" w:hAnsi="Poppins" w:cs="Poppins"/>
          <w:b w:val="0"/>
          <w:bCs w:val="0"/>
          <w:i/>
          <w:noProof w:val="0"/>
          <w:color w:val="660066"/>
          <w:kern w:val="3"/>
          <w:sz w:val="22"/>
          <w:szCs w:val="22"/>
          <w:lang w:eastAsia="en-US"/>
        </w:rPr>
        <w:t xml:space="preserve">Workgroup consideration: </w:t>
      </w:r>
      <w:r w:rsidR="00004935" w:rsidRPr="00283F19">
        <w:rPr>
          <w:rFonts w:ascii="Poppins" w:eastAsia="Arial" w:hAnsi="Poppins" w:cs="Poppins"/>
          <w:b w:val="0"/>
          <w:bCs w:val="0"/>
          <w:i/>
          <w:noProof w:val="0"/>
          <w:color w:val="000000" w:themeColor="text1"/>
          <w:kern w:val="3"/>
          <w:sz w:val="22"/>
          <w:szCs w:val="22"/>
          <w:lang w:eastAsia="en-US"/>
        </w:rPr>
        <w:t>The Workgroup agree</w:t>
      </w:r>
      <w:r w:rsidR="00283F19">
        <w:rPr>
          <w:rFonts w:ascii="Poppins" w:eastAsia="Arial" w:hAnsi="Poppins" w:cs="Poppins"/>
          <w:b w:val="0"/>
          <w:bCs w:val="0"/>
          <w:i/>
          <w:noProof w:val="0"/>
          <w:color w:val="000000" w:themeColor="text1"/>
          <w:kern w:val="3"/>
          <w:sz w:val="22"/>
          <w:szCs w:val="22"/>
          <w:lang w:eastAsia="en-US"/>
        </w:rPr>
        <w:t>d</w:t>
      </w:r>
      <w:r w:rsidR="00004935" w:rsidRPr="00283F19">
        <w:rPr>
          <w:rFonts w:ascii="Poppins" w:eastAsia="Arial" w:hAnsi="Poppins" w:cs="Poppins"/>
          <w:b w:val="0"/>
          <w:bCs w:val="0"/>
          <w:i/>
          <w:noProof w:val="0"/>
          <w:color w:val="000000" w:themeColor="text1"/>
          <w:kern w:val="3"/>
          <w:sz w:val="22"/>
          <w:szCs w:val="22"/>
          <w:lang w:eastAsia="en-US"/>
        </w:rPr>
        <w:t xml:space="preserve"> that as long as the definitions were aligned this should not impact </w:t>
      </w:r>
      <w:r w:rsidR="00253CD8" w:rsidRPr="00283F19">
        <w:rPr>
          <w:rFonts w:ascii="Poppins" w:eastAsia="Arial" w:hAnsi="Poppins" w:cs="Poppins"/>
          <w:b w:val="0"/>
          <w:bCs w:val="0"/>
          <w:i/>
          <w:noProof w:val="0"/>
          <w:color w:val="000000" w:themeColor="text1"/>
          <w:kern w:val="3"/>
          <w:sz w:val="22"/>
          <w:szCs w:val="22"/>
          <w:lang w:eastAsia="en-US"/>
        </w:rPr>
        <w:t>progress of GC0139.</w:t>
      </w:r>
      <w:r w:rsidR="00253CD8">
        <w:rPr>
          <w:rFonts w:ascii="Poppins" w:eastAsia="Arial" w:hAnsi="Poppins" w:cs="Poppins"/>
          <w:b w:val="0"/>
          <w:bCs w:val="0"/>
          <w:i/>
          <w:noProof w:val="0"/>
          <w:color w:val="660066"/>
          <w:kern w:val="3"/>
          <w:sz w:val="22"/>
          <w:szCs w:val="22"/>
          <w:lang w:eastAsia="en-US"/>
        </w:rPr>
        <w:t xml:space="preserve"> </w:t>
      </w:r>
    </w:p>
    <w:p w14:paraId="74EF669B" w14:textId="2834EC7B" w:rsidR="00605BFD" w:rsidRDefault="00516CD0" w:rsidP="00605BFD">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sidRPr="00516CD0">
        <w:rPr>
          <w:rFonts w:ascii="Poppins" w:eastAsia="Arial" w:hAnsi="Poppins" w:cs="Poppins"/>
          <w:iCs/>
          <w:noProof w:val="0"/>
          <w:color w:val="000000" w:themeColor="text1"/>
          <w:kern w:val="3"/>
          <w:sz w:val="22"/>
          <w:szCs w:val="22"/>
          <w:lang w:eastAsia="en-US"/>
        </w:rPr>
        <w:t>Annual Planning Data exchange</w:t>
      </w:r>
    </w:p>
    <w:p w14:paraId="2E74A16B" w14:textId="00AF2985" w:rsidR="00516CD0" w:rsidRDefault="00D4583D" w:rsidP="00605BFD">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sidRPr="00D4583D">
        <w:rPr>
          <w:rFonts w:ascii="Poppins" w:eastAsia="Arial" w:hAnsi="Poppins" w:cs="Poppins"/>
          <w:b w:val="0"/>
          <w:bCs w:val="0"/>
          <w:iCs/>
          <w:noProof w:val="0"/>
          <w:color w:val="000000" w:themeColor="text1"/>
          <w:kern w:val="3"/>
          <w:sz w:val="22"/>
          <w:szCs w:val="22"/>
          <w:lang w:eastAsia="en-US"/>
        </w:rPr>
        <w:t>Respondents</w:t>
      </w:r>
      <w:r w:rsidR="00A44405" w:rsidRPr="00D4583D">
        <w:rPr>
          <w:rFonts w:ascii="Poppins" w:eastAsia="Arial" w:hAnsi="Poppins" w:cs="Poppins"/>
          <w:b w:val="0"/>
          <w:bCs w:val="0"/>
          <w:iCs/>
          <w:noProof w:val="0"/>
          <w:color w:val="000000" w:themeColor="text1"/>
          <w:kern w:val="3"/>
          <w:sz w:val="22"/>
          <w:szCs w:val="22"/>
          <w:lang w:eastAsia="en-US"/>
        </w:rPr>
        <w:t xml:space="preserve"> considered </w:t>
      </w:r>
      <w:r w:rsidRPr="00D4583D">
        <w:rPr>
          <w:rFonts w:ascii="Poppins" w:eastAsia="Arial" w:hAnsi="Poppins" w:cs="Poppins"/>
          <w:b w:val="0"/>
          <w:bCs w:val="0"/>
          <w:iCs/>
          <w:noProof w:val="0"/>
          <w:color w:val="000000" w:themeColor="text1"/>
          <w:kern w:val="3"/>
          <w:sz w:val="22"/>
          <w:szCs w:val="22"/>
          <w:lang w:eastAsia="en-US"/>
        </w:rPr>
        <w:t xml:space="preserve">the position of the </w:t>
      </w:r>
      <w:r w:rsidR="00B902AC" w:rsidRPr="00D4583D">
        <w:rPr>
          <w:rFonts w:ascii="Poppins" w:eastAsia="Arial" w:hAnsi="Poppins" w:cs="Poppins"/>
          <w:b w:val="0"/>
          <w:bCs w:val="0"/>
          <w:iCs/>
          <w:noProof w:val="0"/>
          <w:color w:val="000000" w:themeColor="text1"/>
          <w:kern w:val="3"/>
          <w:sz w:val="22"/>
          <w:szCs w:val="22"/>
          <w:lang w:eastAsia="en-US"/>
        </w:rPr>
        <w:t>Workgroup</w:t>
      </w:r>
      <w:r w:rsidRPr="00D4583D">
        <w:rPr>
          <w:rFonts w:ascii="Poppins" w:eastAsia="Arial" w:hAnsi="Poppins" w:cs="Poppins"/>
          <w:b w:val="0"/>
          <w:bCs w:val="0"/>
          <w:iCs/>
          <w:noProof w:val="0"/>
          <w:color w:val="000000" w:themeColor="text1"/>
          <w:kern w:val="3"/>
          <w:sz w:val="22"/>
          <w:szCs w:val="22"/>
          <w:lang w:eastAsia="en-US"/>
        </w:rPr>
        <w:t xml:space="preserve"> </w:t>
      </w:r>
      <w:ins w:id="1857" w:author="Stuart McLarnon [NESO]" w:date="2025-07-10T14:36:00Z" w16du:dateUtc="2025-07-10T13:36:00Z">
        <w:r w:rsidR="00751863">
          <w:rPr>
            <w:rFonts w:ascii="Poppins" w:eastAsia="Arial" w:hAnsi="Poppins" w:cs="Poppins"/>
            <w:b w:val="0"/>
            <w:bCs w:val="0"/>
            <w:iCs/>
            <w:noProof w:val="0"/>
            <w:color w:val="000000" w:themeColor="text1"/>
            <w:kern w:val="3"/>
            <w:sz w:val="22"/>
            <w:szCs w:val="22"/>
            <w:lang w:eastAsia="en-US"/>
          </w:rPr>
          <w:t xml:space="preserve">to be </w:t>
        </w:r>
      </w:ins>
      <w:r w:rsidRPr="00D4583D">
        <w:rPr>
          <w:rFonts w:ascii="Poppins" w:eastAsia="Arial" w:hAnsi="Poppins" w:cs="Poppins"/>
          <w:b w:val="0"/>
          <w:bCs w:val="0"/>
          <w:iCs/>
          <w:noProof w:val="0"/>
          <w:color w:val="000000" w:themeColor="text1"/>
          <w:kern w:val="3"/>
          <w:sz w:val="22"/>
          <w:szCs w:val="22"/>
          <w:lang w:eastAsia="en-US"/>
        </w:rPr>
        <w:t xml:space="preserve">that 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All </w:t>
      </w:r>
      <w:del w:id="1858" w:author="Stuart McLarnon [NESO]" w:date="2025-07-10T14:37:00Z" w16du:dateUtc="2025-07-10T13:37:00Z">
        <w:r w:rsidRPr="00D4583D" w:rsidDel="00751863">
          <w:rPr>
            <w:rFonts w:ascii="Poppins" w:eastAsia="Arial" w:hAnsi="Poppins" w:cs="Poppins"/>
            <w:b w:val="0"/>
            <w:bCs w:val="0"/>
            <w:iCs/>
            <w:noProof w:val="0"/>
            <w:color w:val="000000" w:themeColor="text1"/>
            <w:kern w:val="3"/>
            <w:sz w:val="22"/>
            <w:szCs w:val="22"/>
            <w:lang w:eastAsia="en-US"/>
          </w:rPr>
          <w:delText>S</w:delText>
        </w:r>
      </w:del>
      <w:ins w:id="1859" w:author="Stuart McLarnon [NESO]" w:date="2025-07-10T14:37:00Z" w16du:dateUtc="2025-07-10T13:37:00Z">
        <w:r w:rsidR="00751863">
          <w:rPr>
            <w:rFonts w:ascii="Poppins" w:eastAsia="Arial" w:hAnsi="Poppins" w:cs="Poppins"/>
            <w:b w:val="0"/>
            <w:bCs w:val="0"/>
            <w:iCs/>
            <w:noProof w:val="0"/>
            <w:color w:val="000000" w:themeColor="text1"/>
            <w:kern w:val="3"/>
            <w:sz w:val="22"/>
            <w:szCs w:val="22"/>
            <w:lang w:eastAsia="en-US"/>
          </w:rPr>
          <w:t>s</w:t>
        </w:r>
      </w:ins>
      <w:r w:rsidRPr="00D4583D">
        <w:rPr>
          <w:rFonts w:ascii="Poppins" w:eastAsia="Arial" w:hAnsi="Poppins" w:cs="Poppins"/>
          <w:b w:val="0"/>
          <w:bCs w:val="0"/>
          <w:iCs/>
          <w:noProof w:val="0"/>
          <w:color w:val="000000" w:themeColor="text1"/>
          <w:kern w:val="3"/>
          <w:sz w:val="22"/>
          <w:szCs w:val="22"/>
          <w:lang w:eastAsia="en-US"/>
        </w:rPr>
        <w:t xml:space="preserve">even respondents agreed with this approach. </w:t>
      </w:r>
    </w:p>
    <w:p w14:paraId="5EDD3B4E" w14:textId="219F465B" w:rsidR="00D4583D" w:rsidDel="00980708" w:rsidRDefault="00D4583D" w:rsidP="00D4583D">
      <w:pPr>
        <w:pStyle w:val="TOCMOD"/>
        <w:framePr w:hSpace="0" w:vSpace="0" w:wrap="auto" w:vAnchor="margin" w:yAlign="inline"/>
        <w:numPr>
          <w:ilvl w:val="0"/>
          <w:numId w:val="39"/>
        </w:numPr>
        <w:spacing w:after="240"/>
        <w:rPr>
          <w:del w:id="1860" w:author="Stuart McLarnon [NESO]" w:date="2025-07-10T14:03:00Z" w16du:dateUtc="2025-07-10T13:03:00Z"/>
          <w:rFonts w:ascii="Poppins" w:eastAsia="Arial" w:hAnsi="Poppins" w:cs="Poppins"/>
          <w:b w:val="0"/>
          <w:bCs w:val="0"/>
          <w:iCs/>
          <w:noProof w:val="0"/>
          <w:color w:val="000000" w:themeColor="text1"/>
          <w:kern w:val="3"/>
          <w:sz w:val="22"/>
          <w:szCs w:val="22"/>
          <w:highlight w:val="yellow"/>
          <w:lang w:eastAsia="en-US"/>
        </w:rPr>
      </w:pPr>
      <w:del w:id="1861" w:author="Stuart McLarnon [NESO]" w:date="2025-07-10T14:03:00Z" w16du:dateUtc="2025-07-10T13:03:00Z">
        <w:r w:rsidRPr="00605BFD" w:rsidDel="00980708">
          <w:rPr>
            <w:rFonts w:ascii="Poppins" w:eastAsia="Arial" w:hAnsi="Poppins" w:cs="Poppins"/>
            <w:b w:val="0"/>
            <w:bCs w:val="0"/>
            <w:iCs/>
            <w:noProof w:val="0"/>
            <w:color w:val="000000" w:themeColor="text1"/>
            <w:kern w:val="3"/>
            <w:sz w:val="22"/>
            <w:szCs w:val="22"/>
            <w:highlight w:val="yellow"/>
            <w:lang w:eastAsia="en-US"/>
          </w:rPr>
          <w:delText>Add key points</w:delText>
        </w:r>
      </w:del>
    </w:p>
    <w:p w14:paraId="68390C0E" w14:textId="70E0664E" w:rsidR="00D4583D" w:rsidRDefault="00D4583D" w:rsidP="00D4583D">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886C5E">
        <w:rPr>
          <w:rFonts w:ascii="Poppins" w:eastAsia="Arial" w:hAnsi="Poppins" w:cs="Poppins"/>
          <w:b w:val="0"/>
          <w:bCs w:val="0"/>
          <w:i/>
          <w:noProof w:val="0"/>
          <w:color w:val="660066"/>
          <w:kern w:val="3"/>
          <w:sz w:val="22"/>
          <w:szCs w:val="22"/>
          <w:lang w:eastAsia="en-US"/>
        </w:rPr>
        <w:t xml:space="preserve">Workgroup consideration: </w:t>
      </w:r>
      <w:ins w:id="1862" w:author="Stuart McLarnon [NESO]" w:date="2025-07-10T14:00:00Z" w16du:dateUtc="2025-07-10T13:00:00Z">
        <w:r w:rsidR="00980708">
          <w:rPr>
            <w:rFonts w:ascii="Poppins" w:eastAsia="Arial" w:hAnsi="Poppins" w:cs="Poppins"/>
            <w:b w:val="0"/>
            <w:bCs w:val="0"/>
            <w:i/>
            <w:noProof w:val="0"/>
            <w:color w:val="auto"/>
            <w:kern w:val="3"/>
            <w:sz w:val="22"/>
            <w:szCs w:val="22"/>
            <w:lang w:eastAsia="en-US"/>
          </w:rPr>
          <w:t xml:space="preserve">Some Workgroup members </w:t>
        </w:r>
      </w:ins>
      <w:ins w:id="1863" w:author="Stuart McLarnon [NESO]" w:date="2025-07-10T14:01:00Z" w16du:dateUtc="2025-07-10T13:01:00Z">
        <w:r w:rsidR="00980708">
          <w:rPr>
            <w:rFonts w:ascii="Poppins" w:eastAsia="Arial" w:hAnsi="Poppins" w:cs="Poppins"/>
            <w:b w:val="0"/>
            <w:bCs w:val="0"/>
            <w:i/>
            <w:noProof w:val="0"/>
            <w:color w:val="auto"/>
            <w:kern w:val="3"/>
            <w:sz w:val="22"/>
            <w:szCs w:val="22"/>
            <w:lang w:eastAsia="en-US"/>
          </w:rPr>
          <w:t xml:space="preserve">stated that </w:t>
        </w:r>
      </w:ins>
      <w:ins w:id="1864" w:author="Stuart McLarnon [NESO]" w:date="2025-07-10T14:02:00Z" w16du:dateUtc="2025-07-10T13:02:00Z">
        <w:r w:rsidR="00980708">
          <w:rPr>
            <w:rFonts w:ascii="Poppins" w:eastAsia="Arial" w:hAnsi="Poppins" w:cs="Poppins"/>
            <w:b w:val="0"/>
            <w:bCs w:val="0"/>
            <w:i/>
            <w:noProof w:val="0"/>
            <w:color w:val="auto"/>
            <w:kern w:val="3"/>
            <w:sz w:val="22"/>
            <w:szCs w:val="22"/>
            <w:lang w:eastAsia="en-US"/>
          </w:rPr>
          <w:t>majorl</w:t>
        </w:r>
      </w:ins>
      <w:ins w:id="1865" w:author="Stuart McLarnon [NESO]" w:date="2025-07-10T14:03:00Z" w16du:dateUtc="2025-07-10T13:03:00Z">
        <w:r w:rsidR="00980708">
          <w:rPr>
            <w:rFonts w:ascii="Poppins" w:eastAsia="Arial" w:hAnsi="Poppins" w:cs="Poppins"/>
            <w:b w:val="0"/>
            <w:bCs w:val="0"/>
            <w:i/>
            <w:noProof w:val="0"/>
            <w:color w:val="auto"/>
            <w:kern w:val="3"/>
            <w:sz w:val="22"/>
            <w:szCs w:val="22"/>
            <w:lang w:eastAsia="en-US"/>
          </w:rPr>
          <w:t xml:space="preserve">y </w:t>
        </w:r>
      </w:ins>
      <w:ins w:id="1866" w:author="Stuart McLarnon [NESO]" w:date="2025-07-10T14:02:00Z" w16du:dateUtc="2025-07-10T13:02:00Z">
        <w:r w:rsidR="00980708">
          <w:rPr>
            <w:rFonts w:ascii="Poppins" w:eastAsia="Arial" w:hAnsi="Poppins" w:cs="Poppins"/>
            <w:b w:val="0"/>
            <w:bCs w:val="0"/>
            <w:i/>
            <w:noProof w:val="0"/>
            <w:color w:val="auto"/>
            <w:kern w:val="3"/>
            <w:sz w:val="22"/>
            <w:szCs w:val="22"/>
            <w:lang w:eastAsia="en-US"/>
          </w:rPr>
          <w:t xml:space="preserve">altering PC.4 </w:t>
        </w:r>
      </w:ins>
      <w:ins w:id="1867" w:author="Stuart McLarnon [NESO]" w:date="2025-07-10T14:03:00Z" w16du:dateUtc="2025-07-10T13:03:00Z">
        <w:r w:rsidR="00980708">
          <w:rPr>
            <w:rFonts w:ascii="Poppins" w:eastAsia="Arial" w:hAnsi="Poppins" w:cs="Poppins"/>
            <w:b w:val="0"/>
            <w:bCs w:val="0"/>
            <w:i/>
            <w:noProof w:val="0"/>
            <w:color w:val="auto"/>
            <w:kern w:val="3"/>
            <w:sz w:val="22"/>
            <w:szCs w:val="22"/>
            <w:lang w:eastAsia="en-US"/>
          </w:rPr>
          <w:t>would be considered scope creep for GC0139</w:t>
        </w:r>
      </w:ins>
      <w:ins w:id="1868" w:author="Stuart McLarnon [NESO]" w:date="2025-07-10T14:17:00Z" w16du:dateUtc="2025-07-10T13:17:00Z">
        <w:r w:rsidR="0020156D">
          <w:rPr>
            <w:rFonts w:ascii="Poppins" w:eastAsia="Arial" w:hAnsi="Poppins" w:cs="Poppins"/>
            <w:b w:val="0"/>
            <w:bCs w:val="0"/>
            <w:i/>
            <w:noProof w:val="0"/>
            <w:color w:val="auto"/>
            <w:kern w:val="3"/>
            <w:sz w:val="22"/>
            <w:szCs w:val="22"/>
            <w:lang w:eastAsia="en-US"/>
          </w:rPr>
          <w:t>.</w:t>
        </w:r>
      </w:ins>
      <w:del w:id="1869" w:author="Stuart McLarnon [NESO]" w:date="2025-07-10T14:00:00Z" w16du:dateUtc="2025-07-10T13:00:00Z">
        <w:r w:rsidRPr="00980708" w:rsidDel="00980708">
          <w:rPr>
            <w:rFonts w:ascii="Poppins" w:eastAsia="Arial" w:hAnsi="Poppins" w:cs="Poppins"/>
            <w:b w:val="0"/>
            <w:bCs w:val="0"/>
            <w:i/>
            <w:noProof w:val="0"/>
            <w:color w:val="660066"/>
            <w:kern w:val="3"/>
            <w:sz w:val="22"/>
            <w:szCs w:val="22"/>
            <w:lang w:eastAsia="en-US"/>
            <w:rPrChange w:id="1870" w:author="Stuart McLarnon [NESO]" w:date="2025-07-10T14:00:00Z" w16du:dateUtc="2025-07-10T13:00:00Z">
              <w:rPr>
                <w:rFonts w:ascii="Poppins" w:eastAsia="Arial" w:hAnsi="Poppins" w:cs="Poppins"/>
                <w:b w:val="0"/>
                <w:bCs w:val="0"/>
                <w:i/>
                <w:noProof w:val="0"/>
                <w:color w:val="660066"/>
                <w:kern w:val="3"/>
                <w:sz w:val="22"/>
                <w:szCs w:val="22"/>
                <w:highlight w:val="yellow"/>
                <w:lang w:eastAsia="en-US"/>
              </w:rPr>
            </w:rPrChange>
          </w:rPr>
          <w:delText>A</w:delText>
        </w:r>
        <w:r w:rsidRPr="00980708" w:rsidDel="00980708">
          <w:rPr>
            <w:rFonts w:ascii="Poppins" w:eastAsia="Arial" w:hAnsi="Poppins" w:cs="Poppins"/>
            <w:b w:val="0"/>
            <w:bCs w:val="0"/>
            <w:i/>
            <w:noProof w:val="0"/>
            <w:color w:val="auto"/>
            <w:kern w:val="3"/>
            <w:sz w:val="22"/>
            <w:szCs w:val="22"/>
            <w:lang w:eastAsia="en-US"/>
            <w:rPrChange w:id="1871" w:author="Stuart McLarnon [NESO]" w:date="2025-07-10T14:00:00Z" w16du:dateUtc="2025-07-10T13:00:00Z">
              <w:rPr>
                <w:rFonts w:ascii="Poppins" w:eastAsia="Arial" w:hAnsi="Poppins" w:cs="Poppins"/>
                <w:b w:val="0"/>
                <w:bCs w:val="0"/>
                <w:i/>
                <w:noProof w:val="0"/>
                <w:color w:val="660066"/>
                <w:kern w:val="3"/>
                <w:sz w:val="22"/>
                <w:szCs w:val="22"/>
                <w:highlight w:val="yellow"/>
                <w:lang w:eastAsia="en-US"/>
              </w:rPr>
            </w:rPrChange>
          </w:rPr>
          <w:delText>dd comments</w:delText>
        </w:r>
      </w:del>
    </w:p>
    <w:p w14:paraId="1F4CC2E3" w14:textId="6F9B9D00" w:rsidR="00D4583D" w:rsidRDefault="0009650A" w:rsidP="00605BFD">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sidRPr="0009650A">
        <w:rPr>
          <w:rFonts w:ascii="Poppins" w:eastAsia="Arial" w:hAnsi="Poppins" w:cs="Poppins"/>
          <w:iCs/>
          <w:noProof w:val="0"/>
          <w:color w:val="000000" w:themeColor="text1"/>
          <w:kern w:val="3"/>
          <w:sz w:val="22"/>
          <w:szCs w:val="22"/>
          <w:lang w:eastAsia="en-US"/>
        </w:rPr>
        <w:t xml:space="preserve">Delivery Timescales </w:t>
      </w:r>
    </w:p>
    <w:p w14:paraId="7F95134C" w14:textId="5956E26B" w:rsidR="0009650A" w:rsidRDefault="0009650A" w:rsidP="00605BFD">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sidRPr="00E41531">
        <w:rPr>
          <w:rFonts w:ascii="Poppins" w:eastAsia="Arial" w:hAnsi="Poppins" w:cs="Poppins"/>
          <w:b w:val="0"/>
          <w:bCs w:val="0"/>
          <w:iCs/>
          <w:noProof w:val="0"/>
          <w:color w:val="000000" w:themeColor="text1"/>
          <w:kern w:val="3"/>
          <w:sz w:val="22"/>
          <w:szCs w:val="22"/>
          <w:lang w:eastAsia="en-US"/>
        </w:rPr>
        <w:t xml:space="preserve">Six </w:t>
      </w:r>
      <w:r w:rsidR="00172400" w:rsidRPr="00E41531">
        <w:rPr>
          <w:rFonts w:ascii="Poppins" w:eastAsia="Arial" w:hAnsi="Poppins" w:cs="Poppins"/>
          <w:b w:val="0"/>
          <w:bCs w:val="0"/>
          <w:iCs/>
          <w:noProof w:val="0"/>
          <w:color w:val="000000" w:themeColor="text1"/>
          <w:kern w:val="3"/>
          <w:sz w:val="22"/>
          <w:szCs w:val="22"/>
          <w:lang w:eastAsia="en-US"/>
        </w:rPr>
        <w:t xml:space="preserve">respondents did not believe that </w:t>
      </w:r>
      <w:r w:rsidR="00E41531" w:rsidRPr="00E41531">
        <w:rPr>
          <w:rFonts w:ascii="Poppins" w:eastAsia="Arial" w:hAnsi="Poppins" w:cs="Poppins"/>
          <w:b w:val="0"/>
          <w:bCs w:val="0"/>
          <w:iCs/>
          <w:noProof w:val="0"/>
          <w:color w:val="000000" w:themeColor="text1"/>
          <w:kern w:val="3"/>
          <w:sz w:val="22"/>
          <w:szCs w:val="22"/>
          <w:lang w:eastAsia="en-US"/>
        </w:rPr>
        <w:t xml:space="preserve">the delivery timescale of January 2026 to transition to a CIM data exchange methodology </w:t>
      </w:r>
      <w:ins w:id="1872" w:author="Stuart McLarnon [NESO]" w:date="2025-07-10T14:37:00Z" w16du:dateUtc="2025-07-10T13:37:00Z">
        <w:r w:rsidR="00751863">
          <w:rPr>
            <w:rFonts w:ascii="Poppins" w:eastAsia="Arial" w:hAnsi="Poppins" w:cs="Poppins"/>
            <w:b w:val="0"/>
            <w:bCs w:val="0"/>
            <w:iCs/>
            <w:noProof w:val="0"/>
            <w:color w:val="000000" w:themeColor="text1"/>
            <w:kern w:val="3"/>
            <w:sz w:val="22"/>
            <w:szCs w:val="22"/>
            <w:lang w:eastAsia="en-US"/>
          </w:rPr>
          <w:t xml:space="preserve">was </w:t>
        </w:r>
      </w:ins>
      <w:r w:rsidR="00E41531" w:rsidRPr="00E41531">
        <w:rPr>
          <w:rFonts w:ascii="Poppins" w:eastAsia="Arial" w:hAnsi="Poppins" w:cs="Poppins"/>
          <w:b w:val="0"/>
          <w:bCs w:val="0"/>
          <w:iCs/>
          <w:noProof w:val="0"/>
          <w:color w:val="000000" w:themeColor="text1"/>
          <w:kern w:val="3"/>
          <w:sz w:val="22"/>
          <w:szCs w:val="22"/>
          <w:lang w:eastAsia="en-US"/>
        </w:rPr>
        <w:t>reasonable and practically achievable.</w:t>
      </w:r>
      <w:ins w:id="1873" w:author="Stuart McLarnon [NESO]" w:date="2025-07-10T14:17:00Z" w16du:dateUtc="2025-07-10T13:17:00Z">
        <w:r w:rsidR="0020156D" w:rsidRPr="0020156D">
          <w:t xml:space="preserve"> </w:t>
        </w:r>
        <w:r w:rsidR="0020156D" w:rsidRPr="0020156D">
          <w:rPr>
            <w:rFonts w:ascii="Poppins" w:eastAsia="Arial" w:hAnsi="Poppins" w:cs="Poppins"/>
            <w:b w:val="0"/>
            <w:bCs w:val="0"/>
            <w:iCs/>
            <w:noProof w:val="0"/>
            <w:color w:val="000000" w:themeColor="text1"/>
            <w:kern w:val="3"/>
            <w:sz w:val="22"/>
            <w:szCs w:val="22"/>
            <w:lang w:eastAsia="en-US"/>
          </w:rPr>
          <w:t xml:space="preserve">Since the Workgroup Consultation, the PSM </w:t>
        </w:r>
      </w:ins>
      <w:ins w:id="1874" w:author="Stuart McLarnon [NESO]" w:date="2025-07-10T14:18:00Z" w16du:dateUtc="2025-07-10T13:18:00Z">
        <w:r w:rsidR="0020156D">
          <w:rPr>
            <w:rFonts w:ascii="Poppins" w:eastAsia="Arial" w:hAnsi="Poppins" w:cs="Poppins"/>
            <w:b w:val="0"/>
            <w:bCs w:val="0"/>
            <w:iCs/>
            <w:noProof w:val="0"/>
            <w:color w:val="000000" w:themeColor="text1"/>
            <w:kern w:val="3"/>
            <w:sz w:val="22"/>
            <w:szCs w:val="22"/>
            <w:lang w:eastAsia="en-US"/>
          </w:rPr>
          <w:t>I</w:t>
        </w:r>
      </w:ins>
      <w:ins w:id="1875" w:author="Stuart McLarnon [NESO]" w:date="2025-07-10T14:17:00Z" w16du:dateUtc="2025-07-10T13:17:00Z">
        <w:r w:rsidR="0020156D" w:rsidRPr="0020156D">
          <w:rPr>
            <w:rFonts w:ascii="Poppins" w:eastAsia="Arial" w:hAnsi="Poppins" w:cs="Poppins"/>
            <w:b w:val="0"/>
            <w:bCs w:val="0"/>
            <w:iCs/>
            <w:noProof w:val="0"/>
            <w:color w:val="000000" w:themeColor="text1"/>
            <w:kern w:val="3"/>
            <w:sz w:val="22"/>
            <w:szCs w:val="22"/>
            <w:lang w:eastAsia="en-US"/>
          </w:rPr>
          <w:t>mplementation Date has been altered to January 2027</w:t>
        </w:r>
      </w:ins>
      <w:ins w:id="1876" w:author="Stuart McLarnon [NESO]" w:date="2025-07-10T14:38:00Z" w16du:dateUtc="2025-07-10T13:38:00Z">
        <w:r w:rsidR="00751863">
          <w:rPr>
            <w:rFonts w:ascii="Poppins" w:eastAsia="Arial" w:hAnsi="Poppins" w:cs="Poppins"/>
            <w:b w:val="0"/>
            <w:bCs w:val="0"/>
            <w:iCs/>
            <w:noProof w:val="0"/>
            <w:color w:val="000000" w:themeColor="text1"/>
            <w:kern w:val="3"/>
            <w:sz w:val="22"/>
            <w:szCs w:val="22"/>
            <w:lang w:eastAsia="en-US"/>
          </w:rPr>
          <w:t xml:space="preserve">, and could be altered further if the relevant </w:t>
        </w:r>
      </w:ins>
      <w:ins w:id="1877" w:author="Stuart McLarnon [NESO]" w:date="2025-07-10T14:39:00Z" w16du:dateUtc="2025-07-10T13:39:00Z">
        <w:r w:rsidR="00751863">
          <w:rPr>
            <w:rFonts w:ascii="Poppins" w:eastAsia="Arial" w:hAnsi="Poppins" w:cs="Poppins"/>
            <w:b w:val="0"/>
            <w:bCs w:val="0"/>
            <w:iCs/>
            <w:noProof w:val="0"/>
            <w:color w:val="000000" w:themeColor="text1"/>
            <w:kern w:val="3"/>
            <w:sz w:val="22"/>
            <w:szCs w:val="22"/>
            <w:lang w:eastAsia="en-US"/>
          </w:rPr>
          <w:t>p</w:t>
        </w:r>
      </w:ins>
      <w:ins w:id="1878" w:author="Stuart McLarnon [NESO]" w:date="2025-07-10T14:38:00Z" w16du:dateUtc="2025-07-10T13:38:00Z">
        <w:r w:rsidR="00751863">
          <w:rPr>
            <w:rFonts w:ascii="Poppins" w:eastAsia="Arial" w:hAnsi="Poppins" w:cs="Poppins"/>
            <w:b w:val="0"/>
            <w:bCs w:val="0"/>
            <w:iCs/>
            <w:noProof w:val="0"/>
            <w:color w:val="000000" w:themeColor="text1"/>
            <w:kern w:val="3"/>
            <w:sz w:val="22"/>
            <w:szCs w:val="22"/>
            <w:lang w:eastAsia="en-US"/>
          </w:rPr>
          <w:t xml:space="preserve">arties are not </w:t>
        </w:r>
      </w:ins>
      <w:ins w:id="1879" w:author="Stuart McLarnon [NESO]" w:date="2025-07-10T14:39:00Z" w16du:dateUtc="2025-07-10T13:39:00Z">
        <w:r w:rsidR="00751863">
          <w:rPr>
            <w:rFonts w:ascii="Poppins" w:eastAsia="Arial" w:hAnsi="Poppins" w:cs="Poppins"/>
            <w:b w:val="0"/>
            <w:bCs w:val="0"/>
            <w:iCs/>
            <w:noProof w:val="0"/>
            <w:color w:val="000000" w:themeColor="text1"/>
            <w:kern w:val="3"/>
            <w:sz w:val="22"/>
            <w:szCs w:val="22"/>
            <w:lang w:eastAsia="en-US"/>
          </w:rPr>
          <w:t>able to meet the PSM Implementation Date</w:t>
        </w:r>
      </w:ins>
      <w:ins w:id="1880" w:author="Stuart McLarnon [NESO]" w:date="2025-07-10T14:17:00Z" w16du:dateUtc="2025-07-10T13:17:00Z">
        <w:r w:rsidR="0020156D" w:rsidRPr="0020156D">
          <w:rPr>
            <w:rFonts w:ascii="Poppins" w:eastAsia="Arial" w:hAnsi="Poppins" w:cs="Poppins"/>
            <w:b w:val="0"/>
            <w:bCs w:val="0"/>
            <w:iCs/>
            <w:noProof w:val="0"/>
            <w:color w:val="000000" w:themeColor="text1"/>
            <w:kern w:val="3"/>
            <w:sz w:val="22"/>
            <w:szCs w:val="22"/>
            <w:lang w:eastAsia="en-US"/>
          </w:rPr>
          <w:t>.</w:t>
        </w:r>
      </w:ins>
    </w:p>
    <w:p w14:paraId="5036B35C" w14:textId="1888F607" w:rsidR="00E41531" w:rsidDel="00980708" w:rsidRDefault="00E41531" w:rsidP="00E41531">
      <w:pPr>
        <w:pStyle w:val="TOCMOD"/>
        <w:framePr w:hSpace="0" w:vSpace="0" w:wrap="auto" w:vAnchor="margin" w:yAlign="inline"/>
        <w:numPr>
          <w:ilvl w:val="0"/>
          <w:numId w:val="39"/>
        </w:numPr>
        <w:spacing w:after="240"/>
        <w:rPr>
          <w:del w:id="1881" w:author="Stuart McLarnon [NESO]" w:date="2025-07-10T14:09:00Z" w16du:dateUtc="2025-07-10T13:09:00Z"/>
          <w:rFonts w:ascii="Poppins" w:eastAsia="Arial" w:hAnsi="Poppins" w:cs="Poppins"/>
          <w:b w:val="0"/>
          <w:bCs w:val="0"/>
          <w:iCs/>
          <w:noProof w:val="0"/>
          <w:color w:val="000000" w:themeColor="text1"/>
          <w:kern w:val="3"/>
          <w:sz w:val="22"/>
          <w:szCs w:val="22"/>
          <w:highlight w:val="yellow"/>
          <w:lang w:eastAsia="en-US"/>
        </w:rPr>
      </w:pPr>
      <w:del w:id="1882" w:author="Stuart McLarnon [NESO]" w:date="2025-07-10T14:09:00Z" w16du:dateUtc="2025-07-10T13:09:00Z">
        <w:r w:rsidRPr="00605BFD" w:rsidDel="00980708">
          <w:rPr>
            <w:rFonts w:ascii="Poppins" w:eastAsia="Arial" w:hAnsi="Poppins" w:cs="Poppins"/>
            <w:b w:val="0"/>
            <w:bCs w:val="0"/>
            <w:iCs/>
            <w:noProof w:val="0"/>
            <w:color w:val="000000" w:themeColor="text1"/>
            <w:kern w:val="3"/>
            <w:sz w:val="22"/>
            <w:szCs w:val="22"/>
            <w:highlight w:val="yellow"/>
            <w:lang w:eastAsia="en-US"/>
          </w:rPr>
          <w:delText>Add key points</w:delText>
        </w:r>
      </w:del>
    </w:p>
    <w:p w14:paraId="5D8BB187" w14:textId="6C95DB22" w:rsidR="00E41531" w:rsidRDefault="00E41531" w:rsidP="00E41531">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886C5E">
        <w:rPr>
          <w:rFonts w:ascii="Poppins" w:eastAsia="Arial" w:hAnsi="Poppins" w:cs="Poppins"/>
          <w:b w:val="0"/>
          <w:bCs w:val="0"/>
          <w:i/>
          <w:noProof w:val="0"/>
          <w:color w:val="660066"/>
          <w:kern w:val="3"/>
          <w:sz w:val="22"/>
          <w:szCs w:val="22"/>
          <w:lang w:eastAsia="en-US"/>
        </w:rPr>
        <w:t xml:space="preserve">Workgroup consideration: </w:t>
      </w:r>
      <w:del w:id="1883" w:author="Stuart McLarnon [NESO]" w:date="2025-07-10T14:03:00Z" w16du:dateUtc="2025-07-10T13:03:00Z">
        <w:r w:rsidRPr="00980708" w:rsidDel="00980708">
          <w:rPr>
            <w:rFonts w:ascii="Poppins" w:eastAsia="Arial" w:hAnsi="Poppins" w:cs="Poppins"/>
            <w:b w:val="0"/>
            <w:bCs w:val="0"/>
            <w:i/>
            <w:noProof w:val="0"/>
            <w:color w:val="auto"/>
            <w:kern w:val="3"/>
            <w:sz w:val="22"/>
            <w:szCs w:val="22"/>
            <w:highlight w:val="yellow"/>
            <w:lang w:eastAsia="en-US"/>
            <w:rPrChange w:id="1884" w:author="Stuart McLarnon [NESO]" w:date="2025-07-10T14:04:00Z" w16du:dateUtc="2025-07-10T13:04:00Z">
              <w:rPr>
                <w:rFonts w:ascii="Poppins" w:eastAsia="Arial" w:hAnsi="Poppins" w:cs="Poppins"/>
                <w:b w:val="0"/>
                <w:bCs w:val="0"/>
                <w:i/>
                <w:noProof w:val="0"/>
                <w:color w:val="660066"/>
                <w:kern w:val="3"/>
                <w:sz w:val="22"/>
                <w:szCs w:val="22"/>
                <w:highlight w:val="yellow"/>
                <w:lang w:eastAsia="en-US"/>
              </w:rPr>
            </w:rPrChange>
          </w:rPr>
          <w:delText>Add comments</w:delText>
        </w:r>
      </w:del>
      <w:ins w:id="1885" w:author="Stuart McLarnon [NESO]" w:date="2025-07-10T14:04:00Z" w16du:dateUtc="2025-07-10T13:04:00Z">
        <w:r w:rsidR="00980708">
          <w:rPr>
            <w:rFonts w:ascii="Poppins" w:eastAsia="Arial" w:hAnsi="Poppins" w:cs="Poppins"/>
            <w:b w:val="0"/>
            <w:bCs w:val="0"/>
            <w:i/>
            <w:noProof w:val="0"/>
            <w:color w:val="auto"/>
            <w:kern w:val="3"/>
            <w:sz w:val="22"/>
            <w:szCs w:val="22"/>
            <w:lang w:eastAsia="en-US"/>
          </w:rPr>
          <w:t>Workgr</w:t>
        </w:r>
      </w:ins>
      <w:ins w:id="1886" w:author="Stuart McLarnon [NESO]" w:date="2025-07-10T14:05:00Z" w16du:dateUtc="2025-07-10T13:05:00Z">
        <w:r w:rsidR="00980708">
          <w:rPr>
            <w:rFonts w:ascii="Poppins" w:eastAsia="Arial" w:hAnsi="Poppins" w:cs="Poppins"/>
            <w:b w:val="0"/>
            <w:bCs w:val="0"/>
            <w:i/>
            <w:noProof w:val="0"/>
            <w:color w:val="auto"/>
            <w:kern w:val="3"/>
            <w:sz w:val="22"/>
            <w:szCs w:val="22"/>
            <w:lang w:eastAsia="en-US"/>
          </w:rPr>
          <w:t xml:space="preserve">oup members stated </w:t>
        </w:r>
      </w:ins>
      <w:ins w:id="1887" w:author="Stuart McLarnon [NESO]" w:date="2025-07-10T14:18:00Z" w16du:dateUtc="2025-07-10T13:18:00Z">
        <w:r w:rsidR="0020156D">
          <w:rPr>
            <w:rFonts w:ascii="Poppins" w:eastAsia="Arial" w:hAnsi="Poppins" w:cs="Poppins"/>
            <w:b w:val="0"/>
            <w:bCs w:val="0"/>
            <w:i/>
            <w:noProof w:val="0"/>
            <w:color w:val="auto"/>
            <w:kern w:val="3"/>
            <w:sz w:val="22"/>
            <w:szCs w:val="22"/>
            <w:lang w:eastAsia="en-US"/>
          </w:rPr>
          <w:t>that the</w:t>
        </w:r>
      </w:ins>
      <w:ins w:id="1888" w:author="Stuart McLarnon [NESO]" w:date="2025-07-10T14:04:00Z" w16du:dateUtc="2025-07-10T13:04:00Z">
        <w:r w:rsidR="00980708">
          <w:rPr>
            <w:rFonts w:ascii="Poppins" w:eastAsia="Arial" w:hAnsi="Poppins" w:cs="Poppins"/>
            <w:b w:val="0"/>
            <w:bCs w:val="0"/>
            <w:i/>
            <w:noProof w:val="0"/>
            <w:color w:val="auto"/>
            <w:kern w:val="3"/>
            <w:sz w:val="22"/>
            <w:szCs w:val="22"/>
            <w:lang w:eastAsia="en-US"/>
          </w:rPr>
          <w:t xml:space="preserve"> alteration of </w:t>
        </w:r>
      </w:ins>
      <w:ins w:id="1889" w:author="Stuart McLarnon [NESO]" w:date="2025-07-10T14:18:00Z" w16du:dateUtc="2025-07-10T13:18:00Z">
        <w:r w:rsidR="0020156D">
          <w:rPr>
            <w:rFonts w:ascii="Poppins" w:eastAsia="Arial" w:hAnsi="Poppins" w:cs="Poppins"/>
            <w:b w:val="0"/>
            <w:bCs w:val="0"/>
            <w:i/>
            <w:noProof w:val="0"/>
            <w:color w:val="auto"/>
            <w:kern w:val="3"/>
            <w:sz w:val="22"/>
            <w:szCs w:val="22"/>
            <w:lang w:eastAsia="en-US"/>
          </w:rPr>
          <w:t>PSM Implementation D</w:t>
        </w:r>
      </w:ins>
      <w:ins w:id="1890" w:author="Stuart McLarnon [NESO]" w:date="2025-07-10T14:04:00Z" w16du:dateUtc="2025-07-10T13:04:00Z">
        <w:r w:rsidR="00980708">
          <w:rPr>
            <w:rFonts w:ascii="Poppins" w:eastAsia="Arial" w:hAnsi="Poppins" w:cs="Poppins"/>
            <w:b w:val="0"/>
            <w:bCs w:val="0"/>
            <w:i/>
            <w:noProof w:val="0"/>
            <w:color w:val="auto"/>
            <w:kern w:val="3"/>
            <w:sz w:val="22"/>
            <w:szCs w:val="22"/>
            <w:lang w:eastAsia="en-US"/>
          </w:rPr>
          <w:t>ate</w:t>
        </w:r>
      </w:ins>
      <w:ins w:id="1891" w:author="Stuart McLarnon [NESO]" w:date="2025-07-10T14:05:00Z" w16du:dateUtc="2025-07-10T13:05:00Z">
        <w:r w:rsidR="00980708">
          <w:rPr>
            <w:rFonts w:ascii="Poppins" w:eastAsia="Arial" w:hAnsi="Poppins" w:cs="Poppins"/>
            <w:b w:val="0"/>
            <w:bCs w:val="0"/>
            <w:i/>
            <w:noProof w:val="0"/>
            <w:color w:val="auto"/>
            <w:kern w:val="3"/>
            <w:sz w:val="22"/>
            <w:szCs w:val="22"/>
            <w:lang w:eastAsia="en-US"/>
          </w:rPr>
          <w:t xml:space="preserve"> would allow software vendors, Network Operators, and NESO to better prepare for implementation.</w:t>
        </w:r>
      </w:ins>
      <w:ins w:id="1892" w:author="Stuart McLarnon [NESO]" w:date="2025-07-10T14:06:00Z" w16du:dateUtc="2025-07-10T13:06:00Z">
        <w:r w:rsidR="00980708">
          <w:rPr>
            <w:rFonts w:ascii="Poppins" w:eastAsia="Arial" w:hAnsi="Poppins" w:cs="Poppins"/>
            <w:b w:val="0"/>
            <w:bCs w:val="0"/>
            <w:i/>
            <w:noProof w:val="0"/>
            <w:color w:val="auto"/>
            <w:kern w:val="3"/>
            <w:sz w:val="22"/>
            <w:szCs w:val="22"/>
            <w:lang w:eastAsia="en-US"/>
          </w:rPr>
          <w:t xml:space="preserve"> Workgroup members also </w:t>
        </w:r>
      </w:ins>
      <w:ins w:id="1893" w:author="Stuart McLarnon [NESO]" w:date="2025-07-10T14:08:00Z" w16du:dateUtc="2025-07-10T13:08:00Z">
        <w:r w:rsidR="00980708">
          <w:rPr>
            <w:rFonts w:ascii="Poppins" w:eastAsia="Arial" w:hAnsi="Poppins" w:cs="Poppins"/>
            <w:b w:val="0"/>
            <w:bCs w:val="0"/>
            <w:i/>
            <w:noProof w:val="0"/>
            <w:color w:val="auto"/>
            <w:kern w:val="3"/>
            <w:sz w:val="22"/>
            <w:szCs w:val="22"/>
            <w:lang w:eastAsia="en-US"/>
          </w:rPr>
          <w:t>expressed concern</w:t>
        </w:r>
      </w:ins>
      <w:ins w:id="1894" w:author="Stuart McLarnon [NESO]" w:date="2025-07-10T14:09:00Z" w16du:dateUtc="2025-07-10T13:09:00Z">
        <w:r w:rsidR="00980708">
          <w:rPr>
            <w:rFonts w:ascii="Poppins" w:eastAsia="Arial" w:hAnsi="Poppins" w:cs="Poppins"/>
            <w:b w:val="0"/>
            <w:bCs w:val="0"/>
            <w:i/>
            <w:noProof w:val="0"/>
            <w:color w:val="auto"/>
            <w:kern w:val="3"/>
            <w:sz w:val="22"/>
            <w:szCs w:val="22"/>
            <w:lang w:eastAsia="en-US"/>
          </w:rPr>
          <w:t xml:space="preserve"> about beginning implementation without a GB CIM governance group</w:t>
        </w:r>
      </w:ins>
      <w:ins w:id="1895" w:author="Stuart McLarnon [NESO]" w:date="2025-07-10T14:08:00Z" w16du:dateUtc="2025-07-10T13:08:00Z">
        <w:r w:rsidR="00980708">
          <w:rPr>
            <w:rFonts w:ascii="Poppins" w:eastAsia="Arial" w:hAnsi="Poppins" w:cs="Poppins"/>
            <w:b w:val="0"/>
            <w:bCs w:val="0"/>
            <w:i/>
            <w:noProof w:val="0"/>
            <w:color w:val="auto"/>
            <w:kern w:val="3"/>
            <w:sz w:val="22"/>
            <w:szCs w:val="22"/>
            <w:lang w:eastAsia="en-US"/>
          </w:rPr>
          <w:t>.</w:t>
        </w:r>
      </w:ins>
    </w:p>
    <w:p w14:paraId="333E7CF0" w14:textId="722EEB70" w:rsidR="00E41531" w:rsidRDefault="005D27DE" w:rsidP="00605BFD">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sidRPr="005D27DE">
        <w:rPr>
          <w:rFonts w:ascii="Poppins" w:eastAsia="Arial" w:hAnsi="Poppins" w:cs="Poppins"/>
          <w:iCs/>
          <w:noProof w:val="0"/>
          <w:color w:val="000000" w:themeColor="text1"/>
          <w:kern w:val="3"/>
          <w:sz w:val="22"/>
          <w:szCs w:val="22"/>
          <w:lang w:eastAsia="en-US"/>
        </w:rPr>
        <w:t>Implementation Costs</w:t>
      </w:r>
    </w:p>
    <w:p w14:paraId="7E00BEDA" w14:textId="7C998436" w:rsidR="005D27DE" w:rsidRDefault="00DD5F07" w:rsidP="00605BFD">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
      </w:pPr>
      <w:r w:rsidRPr="00E41531">
        <w:rPr>
          <w:rFonts w:ascii="Poppins" w:eastAsia="Arial" w:hAnsi="Poppins" w:cs="Poppins"/>
          <w:b w:val="0"/>
          <w:bCs w:val="0"/>
          <w:iCs/>
          <w:noProof w:val="0"/>
          <w:color w:val="000000" w:themeColor="text1"/>
          <w:kern w:val="3"/>
          <w:sz w:val="22"/>
          <w:szCs w:val="22"/>
          <w:lang w:eastAsia="en-US"/>
        </w:rPr>
        <w:t>Six respondents</w:t>
      </w:r>
      <w:r w:rsidR="00854F4B">
        <w:rPr>
          <w:rFonts w:ascii="Poppins" w:eastAsia="Arial" w:hAnsi="Poppins" w:cs="Poppins"/>
          <w:b w:val="0"/>
          <w:bCs w:val="0"/>
          <w:iCs/>
          <w:noProof w:val="0"/>
          <w:color w:val="000000" w:themeColor="text1"/>
          <w:kern w:val="3"/>
          <w:sz w:val="22"/>
          <w:szCs w:val="22"/>
          <w:lang w:eastAsia="en-US"/>
        </w:rPr>
        <w:t xml:space="preserve"> </w:t>
      </w:r>
      <w:r w:rsidR="00854F4B" w:rsidRPr="00854F4B">
        <w:rPr>
          <w:rFonts w:ascii="Poppins" w:eastAsia="Arial" w:hAnsi="Poppins" w:cs="Poppins"/>
          <w:b w:val="0"/>
          <w:bCs w:val="0"/>
          <w:iCs/>
          <w:noProof w:val="0"/>
          <w:color w:val="000000" w:themeColor="text1"/>
          <w:kern w:val="3"/>
          <w:sz w:val="22"/>
          <w:szCs w:val="22"/>
          <w:lang w:eastAsia="en-US"/>
        </w:rPr>
        <w:t>envisage</w:t>
      </w:r>
      <w:r w:rsidR="00854F4B">
        <w:rPr>
          <w:rFonts w:ascii="Poppins" w:eastAsia="Arial" w:hAnsi="Poppins" w:cs="Poppins"/>
          <w:b w:val="0"/>
          <w:bCs w:val="0"/>
          <w:iCs/>
          <w:noProof w:val="0"/>
          <w:color w:val="000000" w:themeColor="text1"/>
          <w:kern w:val="3"/>
          <w:sz w:val="22"/>
          <w:szCs w:val="22"/>
          <w:lang w:eastAsia="en-US"/>
        </w:rPr>
        <w:t>d</w:t>
      </w:r>
      <w:r w:rsidR="00854F4B" w:rsidRPr="00854F4B">
        <w:rPr>
          <w:rFonts w:ascii="Poppins" w:eastAsia="Arial" w:hAnsi="Poppins" w:cs="Poppins"/>
          <w:b w:val="0"/>
          <w:bCs w:val="0"/>
          <w:iCs/>
          <w:noProof w:val="0"/>
          <w:color w:val="000000" w:themeColor="text1"/>
          <w:kern w:val="3"/>
          <w:sz w:val="22"/>
          <w:szCs w:val="22"/>
          <w:lang w:eastAsia="en-US"/>
        </w:rPr>
        <w:t xml:space="preserve"> that </w:t>
      </w:r>
      <w:r w:rsidR="00854F4B">
        <w:rPr>
          <w:rFonts w:ascii="Poppins" w:eastAsia="Arial" w:hAnsi="Poppins" w:cs="Poppins"/>
          <w:b w:val="0"/>
          <w:bCs w:val="0"/>
          <w:iCs/>
          <w:noProof w:val="0"/>
          <w:color w:val="000000" w:themeColor="text1"/>
          <w:kern w:val="3"/>
          <w:sz w:val="22"/>
          <w:szCs w:val="22"/>
          <w:lang w:eastAsia="en-US"/>
        </w:rPr>
        <w:t xml:space="preserve">there would be </w:t>
      </w:r>
      <w:r w:rsidR="00854F4B" w:rsidRPr="00854F4B">
        <w:rPr>
          <w:rFonts w:ascii="Poppins" w:eastAsia="Arial" w:hAnsi="Poppins" w:cs="Poppins"/>
          <w:b w:val="0"/>
          <w:bCs w:val="0"/>
          <w:iCs/>
          <w:noProof w:val="0"/>
          <w:color w:val="000000" w:themeColor="text1"/>
          <w:kern w:val="3"/>
          <w:sz w:val="22"/>
          <w:szCs w:val="22"/>
          <w:lang w:eastAsia="en-US"/>
        </w:rPr>
        <w:t>costs incurred to implement the proposal over and above any changes associated with implementing other CIM data exchanges and those associated with the existing data exchanges</w:t>
      </w:r>
      <w:r w:rsidR="004A453B">
        <w:rPr>
          <w:rFonts w:ascii="Poppins" w:eastAsia="Arial" w:hAnsi="Poppins" w:cs="Poppins"/>
          <w:b w:val="0"/>
          <w:bCs w:val="0"/>
          <w:iCs/>
          <w:noProof w:val="0"/>
          <w:color w:val="000000" w:themeColor="text1"/>
          <w:kern w:val="3"/>
          <w:sz w:val="22"/>
          <w:szCs w:val="22"/>
          <w:lang w:eastAsia="en-US"/>
        </w:rPr>
        <w:t>. One re</w:t>
      </w:r>
      <w:r w:rsidR="00B0126C">
        <w:rPr>
          <w:rFonts w:ascii="Poppins" w:eastAsia="Arial" w:hAnsi="Poppins" w:cs="Poppins"/>
          <w:b w:val="0"/>
          <w:bCs w:val="0"/>
          <w:iCs/>
          <w:noProof w:val="0"/>
          <w:color w:val="000000" w:themeColor="text1"/>
          <w:kern w:val="3"/>
          <w:sz w:val="22"/>
          <w:szCs w:val="22"/>
          <w:lang w:eastAsia="en-US"/>
        </w:rPr>
        <w:t xml:space="preserve">spondent felt that this was possibly the case. </w:t>
      </w:r>
    </w:p>
    <w:p w14:paraId="438F7213" w14:textId="38557AB8" w:rsidR="00B0126C" w:rsidRPr="00102E90" w:rsidRDefault="00F542A6">
      <w:pPr>
        <w:pStyle w:val="TOCMOD"/>
        <w:framePr w:hSpace="0" w:vSpace="0" w:wrap="auto" w:vAnchor="margin" w:yAlign="inline"/>
        <w:spacing w:after="240"/>
        <w:rPr>
          <w:rFonts w:ascii="Poppins" w:eastAsia="Arial" w:hAnsi="Poppins" w:cs="Poppins"/>
          <w:b w:val="0"/>
          <w:bCs w:val="0"/>
          <w:iCs/>
          <w:noProof w:val="0"/>
          <w:color w:val="000000" w:themeColor="text1"/>
          <w:kern w:val="3"/>
          <w:sz w:val="22"/>
          <w:szCs w:val="22"/>
          <w:lang w:eastAsia="en-US"/>
          <w:rPrChange w:id="1896" w:author="Stuart McLarnon [NESO]" w:date="2025-07-10T11:42:00Z" w16du:dateUtc="2025-07-10T10:42:00Z">
            <w:rPr>
              <w:rFonts w:ascii="Poppins" w:eastAsia="Arial" w:hAnsi="Poppins" w:cs="Poppins"/>
              <w:b w:val="0"/>
              <w:bCs w:val="0"/>
              <w:iCs/>
              <w:noProof w:val="0"/>
              <w:color w:val="000000" w:themeColor="text1"/>
              <w:kern w:val="3"/>
              <w:sz w:val="22"/>
              <w:szCs w:val="22"/>
              <w:highlight w:val="yellow"/>
              <w:lang w:eastAsia="en-US"/>
            </w:rPr>
          </w:rPrChange>
        </w:rPr>
        <w:pPrChange w:id="1897" w:author="Stuart McLarnon [NESO]" w:date="2025-07-10T11:42:00Z" w16du:dateUtc="2025-07-10T10:42:00Z">
          <w:pPr>
            <w:pStyle w:val="TOCMOD"/>
            <w:framePr w:hSpace="0" w:vSpace="0" w:wrap="auto" w:vAnchor="margin" w:yAlign="inline"/>
            <w:numPr>
              <w:numId w:val="39"/>
            </w:numPr>
            <w:spacing w:after="240"/>
            <w:ind w:left="720" w:hanging="360"/>
          </w:pPr>
        </w:pPrChange>
      </w:pPr>
      <w:r w:rsidRPr="00102E90">
        <w:rPr>
          <w:rFonts w:ascii="Poppins" w:eastAsia="Arial" w:hAnsi="Poppins" w:cs="Poppins"/>
          <w:b w:val="0"/>
          <w:bCs w:val="0"/>
          <w:iCs/>
          <w:noProof w:val="0"/>
          <w:color w:val="000000" w:themeColor="text1"/>
          <w:kern w:val="3"/>
          <w:sz w:val="22"/>
          <w:szCs w:val="22"/>
          <w:lang w:eastAsia="en-US"/>
          <w:rPrChange w:id="1898" w:author="Stuart McLarnon [NESO]" w:date="2025-07-10T11:42:00Z" w16du:dateUtc="2025-07-10T10:42:00Z">
            <w:rPr>
              <w:rFonts w:ascii="Poppins" w:eastAsia="Arial" w:hAnsi="Poppins" w:cs="Poppins"/>
              <w:b w:val="0"/>
              <w:bCs w:val="0"/>
              <w:iCs/>
              <w:noProof w:val="0"/>
              <w:color w:val="000000" w:themeColor="text1"/>
              <w:kern w:val="3"/>
              <w:sz w:val="22"/>
              <w:szCs w:val="22"/>
              <w:highlight w:val="yellow"/>
              <w:lang w:eastAsia="en-US"/>
            </w:rPr>
          </w:rPrChange>
        </w:rPr>
        <w:t xml:space="preserve">Respondents felt that these costs would relate to </w:t>
      </w:r>
      <w:r w:rsidR="008C4CDB" w:rsidRPr="00102E90">
        <w:rPr>
          <w:rFonts w:ascii="Poppins" w:eastAsia="Arial" w:hAnsi="Poppins" w:cs="Poppins"/>
          <w:b w:val="0"/>
          <w:bCs w:val="0"/>
          <w:iCs/>
          <w:noProof w:val="0"/>
          <w:color w:val="000000" w:themeColor="text1"/>
          <w:kern w:val="3"/>
          <w:sz w:val="22"/>
          <w:szCs w:val="22"/>
          <w:lang w:eastAsia="en-US"/>
          <w:rPrChange w:id="1899" w:author="Stuart McLarnon [NESO]" w:date="2025-07-10T11:42:00Z" w16du:dateUtc="2025-07-10T10:42:00Z">
            <w:rPr>
              <w:rFonts w:ascii="Poppins" w:eastAsia="Arial" w:hAnsi="Poppins" w:cs="Poppins"/>
              <w:b w:val="0"/>
              <w:bCs w:val="0"/>
              <w:iCs/>
              <w:noProof w:val="0"/>
              <w:color w:val="000000" w:themeColor="text1"/>
              <w:kern w:val="3"/>
              <w:sz w:val="22"/>
              <w:szCs w:val="22"/>
              <w:highlight w:val="yellow"/>
              <w:lang w:eastAsia="en-US"/>
            </w:rPr>
          </w:rPrChange>
        </w:rPr>
        <w:t>software and staff upskilling</w:t>
      </w:r>
      <w:r w:rsidR="00D47A8B" w:rsidRPr="00102E90">
        <w:rPr>
          <w:rFonts w:ascii="Poppins" w:eastAsia="Arial" w:hAnsi="Poppins" w:cs="Poppins"/>
          <w:b w:val="0"/>
          <w:bCs w:val="0"/>
          <w:iCs/>
          <w:noProof w:val="0"/>
          <w:color w:val="000000" w:themeColor="text1"/>
          <w:kern w:val="3"/>
          <w:sz w:val="22"/>
          <w:szCs w:val="22"/>
          <w:lang w:eastAsia="en-US"/>
          <w:rPrChange w:id="1900" w:author="Stuart McLarnon [NESO]" w:date="2025-07-10T11:42:00Z" w16du:dateUtc="2025-07-10T10:42:00Z">
            <w:rPr>
              <w:rFonts w:ascii="Poppins" w:eastAsia="Arial" w:hAnsi="Poppins" w:cs="Poppins"/>
              <w:b w:val="0"/>
              <w:bCs w:val="0"/>
              <w:iCs/>
              <w:noProof w:val="0"/>
              <w:color w:val="000000" w:themeColor="text1"/>
              <w:kern w:val="3"/>
              <w:sz w:val="22"/>
              <w:szCs w:val="22"/>
              <w:highlight w:val="yellow"/>
              <w:lang w:eastAsia="en-US"/>
            </w:rPr>
          </w:rPrChange>
        </w:rPr>
        <w:t>/additional labour</w:t>
      </w:r>
      <w:r w:rsidR="00BD0636" w:rsidRPr="00102E90">
        <w:rPr>
          <w:rFonts w:ascii="Poppins" w:eastAsia="Arial" w:hAnsi="Poppins" w:cs="Poppins"/>
          <w:b w:val="0"/>
          <w:bCs w:val="0"/>
          <w:iCs/>
          <w:noProof w:val="0"/>
          <w:color w:val="000000" w:themeColor="text1"/>
          <w:kern w:val="3"/>
          <w:sz w:val="22"/>
          <w:szCs w:val="22"/>
          <w:lang w:eastAsia="en-US"/>
          <w:rPrChange w:id="1901" w:author="Stuart McLarnon [NESO]" w:date="2025-07-10T11:42:00Z" w16du:dateUtc="2025-07-10T10:42:00Z">
            <w:rPr>
              <w:rFonts w:ascii="Poppins" w:eastAsia="Arial" w:hAnsi="Poppins" w:cs="Poppins"/>
              <w:b w:val="0"/>
              <w:bCs w:val="0"/>
              <w:iCs/>
              <w:noProof w:val="0"/>
              <w:color w:val="000000" w:themeColor="text1"/>
              <w:kern w:val="3"/>
              <w:sz w:val="22"/>
              <w:szCs w:val="22"/>
              <w:highlight w:val="yellow"/>
              <w:lang w:eastAsia="en-US"/>
            </w:rPr>
          </w:rPrChange>
        </w:rPr>
        <w:t xml:space="preserve"> and process changes</w:t>
      </w:r>
      <w:ins w:id="1902" w:author="Stuart McLarnon [NESO]" w:date="2025-07-10T11:42:00Z" w16du:dateUtc="2025-07-10T10:42:00Z">
        <w:r w:rsidR="00102E90">
          <w:rPr>
            <w:rFonts w:ascii="Poppins" w:eastAsia="Arial" w:hAnsi="Poppins" w:cs="Poppins"/>
            <w:b w:val="0"/>
            <w:bCs w:val="0"/>
            <w:iCs/>
            <w:noProof w:val="0"/>
            <w:color w:val="000000" w:themeColor="text1"/>
            <w:kern w:val="3"/>
            <w:sz w:val="22"/>
            <w:szCs w:val="22"/>
            <w:lang w:eastAsia="en-US"/>
          </w:rPr>
          <w:t>. To collect data on this subject a cost proforma was created and shared with the Workgroup</w:t>
        </w:r>
      </w:ins>
      <w:ins w:id="1903" w:author="Stuart McLarnon [NESO]" w:date="2025-07-10T11:43:00Z" w16du:dateUtc="2025-07-10T10:43:00Z">
        <w:r w:rsidR="00102E90">
          <w:rPr>
            <w:rFonts w:ascii="Poppins" w:eastAsia="Arial" w:hAnsi="Poppins" w:cs="Poppins"/>
            <w:b w:val="0"/>
            <w:bCs w:val="0"/>
            <w:iCs/>
            <w:noProof w:val="0"/>
            <w:color w:val="000000" w:themeColor="text1"/>
            <w:kern w:val="3"/>
            <w:sz w:val="22"/>
            <w:szCs w:val="22"/>
            <w:lang w:eastAsia="en-US"/>
          </w:rPr>
          <w:t>, as can be seen in Terms of Reference a</w:t>
        </w:r>
      </w:ins>
      <w:ins w:id="1904" w:author="Stuart McLarnon [NESO]" w:date="2025-07-10T13:40:00Z" w16du:dateUtc="2025-07-10T12:40:00Z">
        <w:r w:rsidR="00AE2703">
          <w:rPr>
            <w:rFonts w:ascii="Poppins" w:eastAsia="Arial" w:hAnsi="Poppins" w:cs="Poppins"/>
            <w:b w:val="0"/>
            <w:bCs w:val="0"/>
            <w:iCs/>
            <w:noProof w:val="0"/>
            <w:color w:val="000000" w:themeColor="text1"/>
            <w:kern w:val="3"/>
            <w:sz w:val="22"/>
            <w:szCs w:val="22"/>
            <w:lang w:eastAsia="en-US"/>
          </w:rPr>
          <w:t>,</w:t>
        </w:r>
      </w:ins>
      <w:ins w:id="1905" w:author="Stuart McLarnon [NESO]" w:date="2025-07-10T11:46:00Z" w16du:dateUtc="2025-07-10T10:46:00Z">
        <w:r w:rsidR="00102E90">
          <w:rPr>
            <w:rFonts w:ascii="Poppins" w:eastAsia="Arial" w:hAnsi="Poppins" w:cs="Poppins"/>
            <w:b w:val="0"/>
            <w:bCs w:val="0"/>
            <w:iCs/>
            <w:noProof w:val="0"/>
            <w:color w:val="000000" w:themeColor="text1"/>
            <w:kern w:val="3"/>
            <w:sz w:val="22"/>
            <w:szCs w:val="22"/>
            <w:lang w:eastAsia="en-US"/>
          </w:rPr>
          <w:t xml:space="preserve"> and annex </w:t>
        </w:r>
      </w:ins>
      <w:ins w:id="1906" w:author="Stuart McLarnon [NESO]" w:date="2025-07-10T14:53:00Z" w16du:dateUtc="2025-07-10T13:53:00Z">
        <w:r w:rsidR="00484C0A">
          <w:rPr>
            <w:rFonts w:ascii="Poppins" w:eastAsia="Arial" w:hAnsi="Poppins" w:cs="Poppins"/>
            <w:b w:val="0"/>
            <w:bCs w:val="0"/>
            <w:iCs/>
            <w:noProof w:val="0"/>
            <w:color w:val="000000" w:themeColor="text1"/>
            <w:kern w:val="3"/>
            <w:sz w:val="22"/>
            <w:szCs w:val="22"/>
            <w:lang w:eastAsia="en-US"/>
          </w:rPr>
          <w:t>5</w:t>
        </w:r>
      </w:ins>
      <w:ins w:id="1907" w:author="Stuart McLarnon [NESO]" w:date="2025-07-10T11:43:00Z" w16du:dateUtc="2025-07-10T10:43:00Z">
        <w:r w:rsidR="00102E90">
          <w:rPr>
            <w:rFonts w:ascii="Poppins" w:eastAsia="Arial" w:hAnsi="Poppins" w:cs="Poppins"/>
            <w:b w:val="0"/>
            <w:bCs w:val="0"/>
            <w:iCs/>
            <w:noProof w:val="0"/>
            <w:color w:val="000000" w:themeColor="text1"/>
            <w:kern w:val="3"/>
            <w:sz w:val="22"/>
            <w:szCs w:val="22"/>
            <w:lang w:eastAsia="en-US"/>
          </w:rPr>
          <w:t>.</w:t>
        </w:r>
      </w:ins>
      <w:del w:id="1908" w:author="Stuart McLarnon [NESO]" w:date="2025-07-10T11:42:00Z" w16du:dateUtc="2025-07-10T10:42:00Z">
        <w:r w:rsidR="00BD0636" w:rsidRPr="00102E90" w:rsidDel="00102E90">
          <w:rPr>
            <w:rFonts w:ascii="Poppins" w:eastAsia="Arial" w:hAnsi="Poppins" w:cs="Poppins"/>
            <w:b w:val="0"/>
            <w:bCs w:val="0"/>
            <w:iCs/>
            <w:noProof w:val="0"/>
            <w:color w:val="000000" w:themeColor="text1"/>
            <w:kern w:val="3"/>
            <w:sz w:val="22"/>
            <w:szCs w:val="22"/>
            <w:lang w:eastAsia="en-US"/>
            <w:rPrChange w:id="1909" w:author="Stuart McLarnon [NESO]" w:date="2025-07-10T11:42:00Z" w16du:dateUtc="2025-07-10T10:42:00Z">
              <w:rPr>
                <w:rFonts w:ascii="Poppins" w:eastAsia="Arial" w:hAnsi="Poppins" w:cs="Poppins"/>
                <w:b w:val="0"/>
                <w:bCs w:val="0"/>
                <w:iCs/>
                <w:noProof w:val="0"/>
                <w:color w:val="000000" w:themeColor="text1"/>
                <w:kern w:val="3"/>
                <w:sz w:val="22"/>
                <w:szCs w:val="22"/>
                <w:highlight w:val="yellow"/>
                <w:lang w:eastAsia="en-US"/>
              </w:rPr>
            </w:rPrChange>
          </w:rPr>
          <w:delText>,</w:delText>
        </w:r>
      </w:del>
    </w:p>
    <w:p w14:paraId="71180C1B" w14:textId="565477CF" w:rsidR="00B0126C" w:rsidRDefault="00B0126C" w:rsidP="00B0126C">
      <w:pPr>
        <w:pStyle w:val="TOCMOD"/>
        <w:framePr w:hSpace="0" w:vSpace="0" w:wrap="auto" w:vAnchor="margin" w:yAlign="inline"/>
        <w:spacing w:after="240"/>
        <w:rPr>
          <w:rFonts w:ascii="Poppins" w:eastAsia="Arial" w:hAnsi="Poppins" w:cs="Poppins"/>
          <w:b w:val="0"/>
          <w:bCs w:val="0"/>
          <w:i/>
          <w:noProof w:val="0"/>
          <w:color w:val="660066"/>
          <w:kern w:val="3"/>
          <w:sz w:val="22"/>
          <w:szCs w:val="22"/>
          <w:lang w:eastAsia="en-US"/>
        </w:rPr>
      </w:pPr>
      <w:r w:rsidRPr="00886C5E">
        <w:rPr>
          <w:rFonts w:ascii="Poppins" w:eastAsia="Arial" w:hAnsi="Poppins" w:cs="Poppins"/>
          <w:b w:val="0"/>
          <w:bCs w:val="0"/>
          <w:i/>
          <w:noProof w:val="0"/>
          <w:color w:val="660066"/>
          <w:kern w:val="3"/>
          <w:sz w:val="22"/>
          <w:szCs w:val="22"/>
          <w:lang w:eastAsia="en-US"/>
        </w:rPr>
        <w:t xml:space="preserve">Workgroup consideration: </w:t>
      </w:r>
      <w:del w:id="1910" w:author="Stuart McLarnon [NESO]" w:date="2025-07-10T14:10:00Z" w16du:dateUtc="2025-07-10T13:10:00Z">
        <w:r w:rsidRPr="004730C3" w:rsidDel="004730C3">
          <w:rPr>
            <w:rFonts w:ascii="Poppins" w:eastAsia="Arial" w:hAnsi="Poppins" w:cs="Poppins"/>
            <w:b w:val="0"/>
            <w:bCs w:val="0"/>
            <w:i/>
            <w:noProof w:val="0"/>
            <w:color w:val="auto"/>
            <w:kern w:val="3"/>
            <w:sz w:val="22"/>
            <w:szCs w:val="22"/>
            <w:highlight w:val="yellow"/>
            <w:lang w:eastAsia="en-US"/>
            <w:rPrChange w:id="1911" w:author="Stuart McLarnon [NESO]" w:date="2025-07-10T14:11:00Z" w16du:dateUtc="2025-07-10T13:11:00Z">
              <w:rPr>
                <w:rFonts w:ascii="Poppins" w:eastAsia="Arial" w:hAnsi="Poppins" w:cs="Poppins"/>
                <w:b w:val="0"/>
                <w:bCs w:val="0"/>
                <w:i/>
                <w:noProof w:val="0"/>
                <w:color w:val="660066"/>
                <w:kern w:val="3"/>
                <w:sz w:val="22"/>
                <w:szCs w:val="22"/>
                <w:highlight w:val="yellow"/>
                <w:lang w:eastAsia="en-US"/>
              </w:rPr>
            </w:rPrChange>
          </w:rPr>
          <w:delText>Add comments</w:delText>
        </w:r>
      </w:del>
      <w:ins w:id="1912" w:author="Stuart McLarnon [NESO]" w:date="2025-07-10T14:10:00Z" w16du:dateUtc="2025-07-10T13:10:00Z">
        <w:r w:rsidR="004730C3" w:rsidRPr="004730C3">
          <w:rPr>
            <w:rFonts w:ascii="Poppins" w:eastAsia="Arial" w:hAnsi="Poppins" w:cs="Poppins"/>
            <w:b w:val="0"/>
            <w:bCs w:val="0"/>
            <w:i/>
            <w:noProof w:val="0"/>
            <w:color w:val="auto"/>
            <w:kern w:val="3"/>
            <w:sz w:val="22"/>
            <w:szCs w:val="22"/>
            <w:lang w:eastAsia="en-US"/>
            <w:rPrChange w:id="1913" w:author="Stuart McLarnon [NESO]" w:date="2025-07-10T14:11:00Z" w16du:dateUtc="2025-07-10T13:11:00Z">
              <w:rPr>
                <w:rFonts w:ascii="Poppins" w:eastAsia="Arial" w:hAnsi="Poppins" w:cs="Poppins"/>
                <w:b w:val="0"/>
                <w:bCs w:val="0"/>
                <w:i/>
                <w:noProof w:val="0"/>
                <w:color w:val="660066"/>
                <w:kern w:val="3"/>
                <w:sz w:val="22"/>
                <w:szCs w:val="22"/>
                <w:lang w:eastAsia="en-US"/>
              </w:rPr>
            </w:rPrChange>
          </w:rPr>
          <w:t xml:space="preserve">Some Workgroup members asked for more detail on implementation costs. A </w:t>
        </w:r>
      </w:ins>
      <w:ins w:id="1914" w:author="Stuart McLarnon [NESO]" w:date="2025-07-10T14:11:00Z" w16du:dateUtc="2025-07-10T13:11:00Z">
        <w:r w:rsidR="004730C3" w:rsidRPr="004730C3">
          <w:rPr>
            <w:rFonts w:ascii="Poppins" w:eastAsia="Arial" w:hAnsi="Poppins" w:cs="Poppins"/>
            <w:b w:val="0"/>
            <w:bCs w:val="0"/>
            <w:i/>
            <w:noProof w:val="0"/>
            <w:color w:val="auto"/>
            <w:kern w:val="3"/>
            <w:sz w:val="22"/>
            <w:szCs w:val="22"/>
            <w:lang w:eastAsia="en-US"/>
            <w:rPrChange w:id="1915" w:author="Stuart McLarnon [NESO]" w:date="2025-07-10T14:11:00Z" w16du:dateUtc="2025-07-10T13:11:00Z">
              <w:rPr>
                <w:rFonts w:ascii="Poppins" w:eastAsia="Arial" w:hAnsi="Poppins" w:cs="Poppins"/>
                <w:b w:val="0"/>
                <w:bCs w:val="0"/>
                <w:i/>
                <w:noProof w:val="0"/>
                <w:color w:val="660066"/>
                <w:kern w:val="3"/>
                <w:sz w:val="22"/>
                <w:szCs w:val="22"/>
                <w:lang w:eastAsia="en-US"/>
              </w:rPr>
            </w:rPrChange>
          </w:rPr>
          <w:t>cost proforma was created and shared with the Workgroup, which received 6 responses</w:t>
        </w:r>
        <w:r w:rsidR="0020156D">
          <w:rPr>
            <w:rFonts w:ascii="Poppins" w:eastAsia="Arial" w:hAnsi="Poppins" w:cs="Poppins"/>
            <w:b w:val="0"/>
            <w:bCs w:val="0"/>
            <w:i/>
            <w:noProof w:val="0"/>
            <w:color w:val="auto"/>
            <w:kern w:val="3"/>
            <w:sz w:val="22"/>
            <w:szCs w:val="22"/>
            <w:lang w:eastAsia="en-US"/>
          </w:rPr>
          <w:t>.</w:t>
        </w:r>
      </w:ins>
      <w:ins w:id="1916" w:author="Stuart McLarnon [NESO]" w:date="2025-07-10T14:12:00Z" w16du:dateUtc="2025-07-10T13:12:00Z">
        <w:r w:rsidR="0020156D">
          <w:rPr>
            <w:rFonts w:ascii="Poppins" w:eastAsia="Arial" w:hAnsi="Poppins" w:cs="Poppins"/>
            <w:b w:val="0"/>
            <w:bCs w:val="0"/>
            <w:i/>
            <w:noProof w:val="0"/>
            <w:color w:val="auto"/>
            <w:kern w:val="3"/>
            <w:sz w:val="22"/>
            <w:szCs w:val="22"/>
            <w:lang w:eastAsia="en-US"/>
          </w:rPr>
          <w:t xml:space="preserve"> Workgroup members believe that extra costs will be incurred during </w:t>
        </w:r>
      </w:ins>
      <w:ins w:id="1917" w:author="Stuart McLarnon [NESO]" w:date="2025-07-10T14:13:00Z" w16du:dateUtc="2025-07-10T13:13:00Z">
        <w:r w:rsidR="0020156D">
          <w:rPr>
            <w:rFonts w:ascii="Poppins" w:eastAsia="Arial" w:hAnsi="Poppins" w:cs="Poppins"/>
            <w:b w:val="0"/>
            <w:bCs w:val="0"/>
            <w:i/>
            <w:noProof w:val="0"/>
            <w:color w:val="auto"/>
            <w:kern w:val="3"/>
            <w:sz w:val="22"/>
            <w:szCs w:val="22"/>
            <w:lang w:eastAsia="en-US"/>
          </w:rPr>
          <w:t>the updating of network models and the trialling of data exchanges.</w:t>
        </w:r>
      </w:ins>
    </w:p>
    <w:p w14:paraId="3DA023F0" w14:textId="137FEFF6" w:rsidR="00B0126C" w:rsidRPr="005D27DE" w:rsidRDefault="00667078" w:rsidP="00605BFD">
      <w:pPr>
        <w:pStyle w:val="TOCMOD"/>
        <w:framePr w:hSpace="0" w:vSpace="0" w:wrap="auto" w:vAnchor="margin" w:yAlign="inline"/>
        <w:spacing w:after="240"/>
        <w:rPr>
          <w:rFonts w:ascii="Poppins" w:eastAsia="Arial" w:hAnsi="Poppins" w:cs="Poppins"/>
          <w:iCs/>
          <w:noProof w:val="0"/>
          <w:color w:val="000000" w:themeColor="text1"/>
          <w:kern w:val="3"/>
          <w:sz w:val="22"/>
          <w:szCs w:val="22"/>
          <w:lang w:eastAsia="en-US"/>
        </w:rPr>
      </w:pPr>
      <w:r>
        <w:rPr>
          <w:rFonts w:ascii="Poppins" w:eastAsia="Arial" w:hAnsi="Poppins" w:cs="Poppins"/>
          <w:iCs/>
          <w:noProof w:val="0"/>
          <w:color w:val="000000" w:themeColor="text1"/>
          <w:kern w:val="3"/>
          <w:sz w:val="22"/>
          <w:szCs w:val="22"/>
          <w:lang w:eastAsia="en-US"/>
        </w:rPr>
        <w:t>Legal Text</w:t>
      </w:r>
    </w:p>
    <w:p w14:paraId="2FFA079A" w14:textId="0A1BBAFF" w:rsidR="00C1635A" w:rsidRPr="00484C0A" w:rsidRDefault="00C1635A" w:rsidP="00C1635A">
      <w:pPr>
        <w:pStyle w:val="ListParagraph"/>
        <w:keepLines/>
        <w:widowControl w:val="0"/>
        <w:tabs>
          <w:tab w:val="left" w:pos="1418"/>
        </w:tabs>
        <w:spacing w:line="264" w:lineRule="auto"/>
        <w:ind w:left="0"/>
        <w:rPr>
          <w:rFonts w:ascii="Poppins" w:hAnsi="Poppins" w:cs="Poppins"/>
          <w:color w:val="000000"/>
          <w:rPrChange w:id="1918" w:author="Stuart McLarnon [NESO]" w:date="2025-07-10T14:54:00Z" w16du:dateUtc="2025-07-10T13:54:00Z">
            <w:rPr>
              <w:rFonts w:ascii="Poppins" w:hAnsi="Poppins" w:cs="Poppins"/>
              <w:color w:val="000000"/>
              <w:highlight w:val="yellow"/>
            </w:rPr>
          </w:rPrChange>
        </w:rPr>
      </w:pPr>
      <w:r w:rsidRPr="00484C0A">
        <w:rPr>
          <w:rFonts w:ascii="Poppins" w:hAnsi="Poppins" w:cs="Poppins"/>
          <w:color w:val="000000"/>
          <w:rPrChange w:id="1919" w:author="Stuart McLarnon [NESO]" w:date="2025-07-10T14:54:00Z" w16du:dateUtc="2025-07-10T13:54:00Z">
            <w:rPr>
              <w:rFonts w:ascii="Poppins" w:hAnsi="Poppins" w:cs="Poppins"/>
              <w:color w:val="000000"/>
              <w:highlight w:val="yellow"/>
            </w:rPr>
          </w:rPrChange>
        </w:rPr>
        <w:t xml:space="preserve">The legal text for this change can be found in Annex </w:t>
      </w:r>
      <w:ins w:id="1920" w:author="Stuart McLarnon [NESO]" w:date="2025-07-10T14:54:00Z" w16du:dateUtc="2025-07-10T13:54:00Z">
        <w:r w:rsidR="00484C0A" w:rsidRPr="00484C0A">
          <w:rPr>
            <w:rFonts w:ascii="Poppins" w:hAnsi="Poppins" w:cs="Poppins"/>
            <w:color w:val="000000"/>
            <w:rPrChange w:id="1921" w:author="Stuart McLarnon [NESO]" w:date="2025-07-10T14:54:00Z" w16du:dateUtc="2025-07-10T13:54:00Z">
              <w:rPr>
                <w:rFonts w:ascii="Poppins" w:hAnsi="Poppins" w:cs="Poppins"/>
                <w:color w:val="000000"/>
                <w:highlight w:val="yellow"/>
              </w:rPr>
            </w:rPrChange>
          </w:rPr>
          <w:t>3</w:t>
        </w:r>
      </w:ins>
      <w:del w:id="1922" w:author="Stuart McLarnon [NESO]" w:date="2025-07-10T14:54:00Z" w16du:dateUtc="2025-07-10T13:54:00Z">
        <w:r w:rsidRPr="00484C0A" w:rsidDel="00484C0A">
          <w:rPr>
            <w:rFonts w:ascii="Poppins" w:hAnsi="Poppins" w:cs="Poppins"/>
            <w:color w:val="000000"/>
            <w:rPrChange w:id="1923" w:author="Stuart McLarnon [NESO]" w:date="2025-07-10T14:54:00Z" w16du:dateUtc="2025-07-10T13:54:00Z">
              <w:rPr>
                <w:rFonts w:ascii="Poppins" w:hAnsi="Poppins" w:cs="Poppins"/>
                <w:color w:val="000000"/>
                <w:highlight w:val="yellow"/>
              </w:rPr>
            </w:rPrChange>
          </w:rPr>
          <w:delText>xx</w:delText>
        </w:r>
      </w:del>
      <w:r w:rsidRPr="00484C0A">
        <w:rPr>
          <w:rFonts w:ascii="Poppins" w:hAnsi="Poppins" w:cs="Poppins"/>
          <w:color w:val="000000"/>
          <w:rPrChange w:id="1924" w:author="Stuart McLarnon [NESO]" w:date="2025-07-10T14:54:00Z" w16du:dateUtc="2025-07-10T13:54:00Z">
            <w:rPr>
              <w:rFonts w:ascii="Poppins" w:hAnsi="Poppins" w:cs="Poppins"/>
              <w:color w:val="000000"/>
              <w:highlight w:val="yellow"/>
            </w:rPr>
          </w:rPrChange>
        </w:rPr>
        <w:t>.</w:t>
      </w:r>
    </w:p>
    <w:p w14:paraId="26026D2C" w14:textId="707FF448" w:rsidR="00C1635A" w:rsidRPr="00DE2E99" w:rsidRDefault="00C1635A" w:rsidP="00AA521F">
      <w:pPr>
        <w:pStyle w:val="CA6"/>
        <w:shd w:val="clear" w:color="auto" w:fill="3F0731"/>
        <w:tabs>
          <w:tab w:val="left" w:pos="8402"/>
        </w:tabs>
        <w:rPr>
          <w:rFonts w:ascii="Poppins" w:hAnsi="Poppins" w:cs="Poppins"/>
        </w:rPr>
      </w:pPr>
      <w:bookmarkStart w:id="1925" w:name="_Toc203051336"/>
      <w:r w:rsidRPr="00DE2E99">
        <w:rPr>
          <w:rFonts w:ascii="Poppins" w:hAnsi="Poppins" w:cs="Poppins"/>
        </w:rPr>
        <w:t>What is the impact of this change?</w:t>
      </w:r>
      <w:bookmarkEnd w:id="1925"/>
      <w:r w:rsidR="00AA521F">
        <w:rPr>
          <w:rFonts w:ascii="Poppins" w:hAnsi="Poppins" w:cs="Poppins"/>
        </w:rPr>
        <w:tab/>
      </w:r>
    </w:p>
    <w:tbl>
      <w:tblPr>
        <w:tblpPr w:leftFromText="180" w:rightFromText="180" w:vertAnchor="text" w:horzAnchor="margin" w:tblpY="49"/>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78"/>
        <w:gridCol w:w="3015"/>
      </w:tblGrid>
      <w:tr w:rsidR="00C370A8" w:rsidRPr="005603D9" w14:paraId="41884B01" w14:textId="77777777" w:rsidTr="00AA521F">
        <w:trPr>
          <w:trHeight w:hRule="exact" w:val="561"/>
        </w:trPr>
        <w:tc>
          <w:tcPr>
            <w:tcW w:w="9493" w:type="dxa"/>
            <w:gridSpan w:val="2"/>
            <w:shd w:val="clear" w:color="auto" w:fill="660033"/>
            <w:vAlign w:val="center"/>
          </w:tcPr>
          <w:p w14:paraId="56D842D2" w14:textId="77777777" w:rsidR="00C370A8" w:rsidRPr="009A206C" w:rsidRDefault="00C370A8">
            <w:pPr>
              <w:pStyle w:val="Heading3"/>
            </w:pPr>
            <w:bookmarkStart w:id="1926" w:name="_Toc121941544"/>
            <w:bookmarkStart w:id="1927" w:name="_Toc203051337"/>
            <w:bookmarkStart w:id="1928" w:name="_Toc74204546"/>
            <w:r w:rsidRPr="009A206C">
              <w:rPr>
                <w:color w:val="FFFFFF" w:themeColor="background1"/>
              </w:rPr>
              <w:t xml:space="preserve">Proposer’s </w:t>
            </w:r>
            <w:r>
              <w:rPr>
                <w:color w:val="FFFFFF" w:themeColor="background1"/>
              </w:rPr>
              <w:t>a</w:t>
            </w:r>
            <w:r w:rsidRPr="009A206C">
              <w:rPr>
                <w:color w:val="FFFFFF" w:themeColor="background1"/>
              </w:rPr>
              <w:t xml:space="preserve">ssessment against </w:t>
            </w:r>
            <w:r>
              <w:rPr>
                <w:color w:val="FFFFFF" w:themeColor="background1"/>
              </w:rPr>
              <w:t xml:space="preserve">Grid Code </w:t>
            </w:r>
            <w:r w:rsidRPr="009A206C">
              <w:rPr>
                <w:color w:val="FFFFFF" w:themeColor="background1"/>
              </w:rPr>
              <w:t>Objectives</w:t>
            </w:r>
            <w:bookmarkEnd w:id="1926"/>
            <w:bookmarkEnd w:id="1927"/>
            <w:r w:rsidRPr="009A206C">
              <w:rPr>
                <w:color w:val="FFFFFF" w:themeColor="background1"/>
              </w:rPr>
              <w:t xml:space="preserve">  </w:t>
            </w:r>
          </w:p>
        </w:tc>
      </w:tr>
      <w:tr w:rsidR="00C370A8" w:rsidRPr="005603D9" w14:paraId="330ACD34" w14:textId="77777777" w:rsidTr="00625F77">
        <w:trPr>
          <w:trHeight w:val="397"/>
        </w:trPr>
        <w:tc>
          <w:tcPr>
            <w:tcW w:w="6478" w:type="dxa"/>
          </w:tcPr>
          <w:p w14:paraId="24B2419A" w14:textId="77777777" w:rsidR="00C370A8" w:rsidRPr="00114732" w:rsidRDefault="00C370A8">
            <w:pPr>
              <w:rPr>
                <w:b/>
              </w:rPr>
            </w:pPr>
            <w:r w:rsidRPr="00114732">
              <w:rPr>
                <w:b/>
              </w:rPr>
              <w:t>Relevant Objective</w:t>
            </w:r>
          </w:p>
        </w:tc>
        <w:tc>
          <w:tcPr>
            <w:tcW w:w="3015" w:type="dxa"/>
          </w:tcPr>
          <w:p w14:paraId="658B7B6C" w14:textId="77777777" w:rsidR="00C370A8" w:rsidRPr="00114732" w:rsidRDefault="00C370A8">
            <w:pPr>
              <w:rPr>
                <w:b/>
              </w:rPr>
            </w:pPr>
            <w:r w:rsidRPr="00114732">
              <w:rPr>
                <w:b/>
              </w:rPr>
              <w:t>Identified impact</w:t>
            </w:r>
          </w:p>
        </w:tc>
      </w:tr>
      <w:tr w:rsidR="00C370A8" w:rsidRPr="005603D9" w14:paraId="3D317945" w14:textId="77777777" w:rsidTr="00625F77">
        <w:trPr>
          <w:trHeight w:val="397"/>
        </w:trPr>
        <w:tc>
          <w:tcPr>
            <w:tcW w:w="6478" w:type="dxa"/>
          </w:tcPr>
          <w:p w14:paraId="406F1E1B" w14:textId="77777777" w:rsidR="00C370A8" w:rsidRPr="005603D9" w:rsidRDefault="00C370A8">
            <w:r w:rsidRPr="00C66D49">
              <w:rPr>
                <w:szCs w:val="20"/>
              </w:rPr>
              <w:t>(a) To permit the development, maintenance and operation of an efficient, coordinated and economical system for the transmission of electricity</w:t>
            </w:r>
          </w:p>
        </w:tc>
        <w:tc>
          <w:tcPr>
            <w:tcW w:w="3015" w:type="dxa"/>
          </w:tcPr>
          <w:sdt>
            <w:sdtPr>
              <w:rPr>
                <w:rStyle w:val="Boldnormaltext"/>
              </w:rPr>
              <w:alias w:val="Impact assessment"/>
              <w:tag w:val="Impact assessment"/>
              <w:id w:val="1488983676"/>
              <w:placeholder>
                <w:docPart w:val="BC67435B8E13483EB4CF45A60F4A0120"/>
              </w:placeholder>
              <w:dropDownList>
                <w:listItem w:displayText="Positive" w:value="Positive"/>
                <w:listItem w:displayText="Negative" w:value="Negative"/>
                <w:listItem w:displayText="Neutral" w:value="Neutral"/>
              </w:dropDownList>
            </w:sdtPr>
            <w:sdtEndPr>
              <w:rPr>
                <w:rStyle w:val="Boldnormaltext"/>
              </w:rPr>
            </w:sdtEndPr>
            <w:sdtContent>
              <w:p w14:paraId="01E2BFF7" w14:textId="77777777" w:rsidR="00C370A8" w:rsidRDefault="00C370A8">
                <w:r>
                  <w:rPr>
                    <w:rStyle w:val="Boldnormaltext"/>
                  </w:rPr>
                  <w:t>Positive</w:t>
                </w:r>
              </w:p>
            </w:sdtContent>
          </w:sdt>
          <w:sdt>
            <w:sdtPr>
              <w:alias w:val="Insert text"/>
              <w:tag w:val="Insert text"/>
              <w:id w:val="-254058859"/>
              <w:placeholder>
                <w:docPart w:val="2BFE96D6DA40419C8954B937D5F29009"/>
              </w:placeholder>
            </w:sdtPr>
            <w:sdtEndPr/>
            <w:sdtContent>
              <w:p w14:paraId="72EB0526" w14:textId="77777777" w:rsidR="00C370A8" w:rsidRPr="005603D9" w:rsidRDefault="00C370A8">
                <w:r>
                  <w:t>Reduces the time necessary to interpret data exchanges into working models and allows more detailed models than current methods allow.</w:t>
                </w:r>
              </w:p>
            </w:sdtContent>
          </w:sdt>
        </w:tc>
      </w:tr>
      <w:tr w:rsidR="00C370A8" w:rsidRPr="005603D9" w14:paraId="298CE19D" w14:textId="77777777" w:rsidTr="00625F77">
        <w:trPr>
          <w:trHeight w:val="397"/>
        </w:trPr>
        <w:tc>
          <w:tcPr>
            <w:tcW w:w="6478" w:type="dxa"/>
          </w:tcPr>
          <w:p w14:paraId="2E061D37" w14:textId="77777777" w:rsidR="00C370A8" w:rsidRPr="005603D9" w:rsidRDefault="00C370A8">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108F09CF239D4C2F90BD946C4E6479EC"/>
              </w:placeholder>
              <w:dropDownList>
                <w:listItem w:displayText="Positive" w:value="Positive"/>
                <w:listItem w:displayText="Negative" w:value="Negative"/>
                <w:listItem w:displayText="Neutral" w:value="Neutral"/>
              </w:dropDownList>
            </w:sdtPr>
            <w:sdtEndPr>
              <w:rPr>
                <w:rStyle w:val="Boldnormaltext"/>
              </w:rPr>
            </w:sdtEndPr>
            <w:sdtContent>
              <w:p w14:paraId="3B9B95F5" w14:textId="77777777" w:rsidR="00C370A8" w:rsidRDefault="00C370A8">
                <w:r>
                  <w:rPr>
                    <w:rStyle w:val="Boldnormaltext"/>
                  </w:rPr>
                  <w:t>Positive</w:t>
                </w:r>
              </w:p>
            </w:sdtContent>
          </w:sdt>
          <w:sdt>
            <w:sdtPr>
              <w:alias w:val="Insert text"/>
              <w:tag w:val="Insert text"/>
              <w:id w:val="-36277221"/>
              <w:placeholder>
                <w:docPart w:val="8E4ADB47CA574B73991AA2E7C937BF06"/>
              </w:placeholder>
            </w:sdtPr>
            <w:sdtEndPr/>
            <w:sdtContent>
              <w:p w14:paraId="5AD49CB6" w14:textId="77777777" w:rsidR="00C370A8" w:rsidRPr="005603D9" w:rsidRDefault="00C370A8">
                <w:r w:rsidRPr="00B24847">
                  <w:t xml:space="preserve">Accurate network models and alignment with </w:t>
                </w:r>
                <w:r>
                  <w:t xml:space="preserve">Evaluation of Transmission Impact (ETI) </w:t>
                </w:r>
                <w:r w:rsidRPr="00B24847">
                  <w:t>will enable efficient offers for generation and demand connections.</w:t>
                </w:r>
              </w:p>
            </w:sdtContent>
          </w:sdt>
        </w:tc>
      </w:tr>
      <w:tr w:rsidR="00C370A8" w:rsidRPr="005603D9" w14:paraId="4B743AC8" w14:textId="77777777" w:rsidTr="00625F77">
        <w:trPr>
          <w:trHeight w:val="397"/>
        </w:trPr>
        <w:tc>
          <w:tcPr>
            <w:tcW w:w="6478" w:type="dxa"/>
          </w:tcPr>
          <w:p w14:paraId="1CB8024E" w14:textId="77777777" w:rsidR="00C370A8" w:rsidRPr="005603D9" w:rsidRDefault="00C370A8">
            <w:r w:rsidRPr="00C66D49">
              <w:rPr>
                <w:szCs w:val="20"/>
              </w:rPr>
              <w:t>(c) Subject to sub-paragraphs (i)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DD0D5771A5504AAFA336D32E0FFF4528"/>
              </w:placeholder>
              <w:dropDownList>
                <w:listItem w:displayText="Positive" w:value="Positive"/>
                <w:listItem w:displayText="Negative" w:value="Negative"/>
                <w:listItem w:displayText="Neutral" w:value="Neutral"/>
              </w:dropDownList>
            </w:sdtPr>
            <w:sdtEndPr>
              <w:rPr>
                <w:rStyle w:val="Boldnormaltext"/>
              </w:rPr>
            </w:sdtEndPr>
            <w:sdtContent>
              <w:p w14:paraId="5A3D1BA3" w14:textId="77777777" w:rsidR="00C370A8" w:rsidRDefault="00C370A8">
                <w:r>
                  <w:rPr>
                    <w:rStyle w:val="Boldnormaltext"/>
                  </w:rPr>
                  <w:t>Positive</w:t>
                </w:r>
              </w:p>
            </w:sdtContent>
          </w:sdt>
          <w:sdt>
            <w:sdtPr>
              <w:alias w:val="Insert text"/>
              <w:tag w:val="Insert text"/>
              <w:id w:val="-1536581747"/>
              <w:placeholder>
                <w:docPart w:val="42B08986DEB847C7942794B143E52514"/>
              </w:placeholder>
            </w:sdtPr>
            <w:sdtEndPr/>
            <w:sdtContent>
              <w:p w14:paraId="755A29FB" w14:textId="77777777" w:rsidR="00C370A8" w:rsidRDefault="00C370A8">
                <w:del w:id="1929" w:author="Stuart McLarnon (NESO)" w:date="2025-06-17T10:37:00Z" w16du:dateUtc="2025-06-17T09:37:00Z">
                  <w:r w:rsidDel="00A53DE8">
                    <w:delText xml:space="preserve"> </w:delText>
                  </w:r>
                </w:del>
                <w:sdt>
                  <w:sdtPr>
                    <w:alias w:val="Insert text"/>
                    <w:tag w:val="Insert text"/>
                    <w:id w:val="-1591456318"/>
                    <w:placeholder>
                      <w:docPart w:val="20743A747D324894A59972123BD2A2E9"/>
                    </w:placeholder>
                  </w:sdtPr>
                  <w:sdtEndPr/>
                  <w:sdtContent>
                    <w:r>
                      <w:t>Enables more detailed models than current methods allow which should enable the system operator to reduce uncertainty.</w:t>
                    </w:r>
                  </w:sdtContent>
                </w:sdt>
              </w:p>
              <w:p w14:paraId="1F09865C" w14:textId="77777777" w:rsidR="00C370A8" w:rsidRPr="005603D9" w:rsidRDefault="00C370A8">
                <w:r>
                  <w:t xml:space="preserve"> </w:t>
                </w:r>
              </w:p>
            </w:sdtContent>
          </w:sdt>
        </w:tc>
      </w:tr>
      <w:tr w:rsidR="00C370A8" w:rsidRPr="005603D9" w14:paraId="546038B3" w14:textId="77777777" w:rsidTr="00625F77">
        <w:trPr>
          <w:trHeight w:val="397"/>
        </w:trPr>
        <w:tc>
          <w:tcPr>
            <w:tcW w:w="6478" w:type="dxa"/>
          </w:tcPr>
          <w:p w14:paraId="44FFEFCF" w14:textId="77777777" w:rsidR="00C370A8" w:rsidRPr="005603D9" w:rsidRDefault="00C370A8">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6B74F5EADD1E4CBB8D66FDD12BB0C4D3"/>
              </w:placeholder>
              <w:dropDownList>
                <w:listItem w:displayText="Positive" w:value="Positive"/>
                <w:listItem w:displayText="Negative" w:value="Negative"/>
                <w:listItem w:displayText="Neutral" w:value="Neutral"/>
              </w:dropDownList>
            </w:sdtPr>
            <w:sdtEndPr>
              <w:rPr>
                <w:rStyle w:val="Boldnormaltext"/>
              </w:rPr>
            </w:sdtEndPr>
            <w:sdtContent>
              <w:p w14:paraId="299FBA48" w14:textId="77777777" w:rsidR="00C370A8" w:rsidRDefault="00C370A8">
                <w:r>
                  <w:rPr>
                    <w:rStyle w:val="Boldnormaltext"/>
                  </w:rPr>
                  <w:t>Positive</w:t>
                </w:r>
              </w:p>
            </w:sdtContent>
          </w:sdt>
          <w:sdt>
            <w:sdtPr>
              <w:alias w:val="Insert text"/>
              <w:tag w:val="Insert text"/>
              <w:id w:val="1574623521"/>
              <w:placeholder>
                <w:docPart w:val="6379B9221BE8444BB53748A9C95960C6"/>
              </w:placeholder>
            </w:sdtPr>
            <w:sdtEndPr/>
            <w:sdtContent>
              <w:p w14:paraId="6FBA2D14" w14:textId="77777777" w:rsidR="00C370A8" w:rsidRPr="005603D9" w:rsidRDefault="00C370A8">
                <w:r>
                  <w:t>Enables a more efficient exchange of information between licensees.</w:t>
                </w:r>
              </w:p>
            </w:sdtContent>
          </w:sdt>
        </w:tc>
      </w:tr>
      <w:tr w:rsidR="00C370A8" w:rsidRPr="005603D9" w14:paraId="5A7C6C7D" w14:textId="77777777" w:rsidTr="00625F77">
        <w:trPr>
          <w:trHeight w:val="397"/>
        </w:trPr>
        <w:tc>
          <w:tcPr>
            <w:tcW w:w="6478" w:type="dxa"/>
          </w:tcPr>
          <w:p w14:paraId="0A6BFC2E" w14:textId="77777777" w:rsidR="00C370A8" w:rsidRPr="005603D9" w:rsidRDefault="00C370A8">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21AF607F6E1B419C9F171E85C42B03DA"/>
              </w:placeholder>
              <w:dropDownList>
                <w:listItem w:displayText="Positive" w:value="Positive"/>
                <w:listItem w:displayText="Negative" w:value="Negative"/>
                <w:listItem w:displayText="Neutral" w:value="Neutral"/>
              </w:dropDownList>
            </w:sdtPr>
            <w:sdtEndPr>
              <w:rPr>
                <w:rStyle w:val="Boldnormaltext"/>
              </w:rPr>
            </w:sdtEndPr>
            <w:sdtContent>
              <w:p w14:paraId="6BB61952" w14:textId="77777777" w:rsidR="00C370A8" w:rsidRDefault="00C370A8">
                <w:r>
                  <w:rPr>
                    <w:rStyle w:val="Boldnormaltext"/>
                  </w:rPr>
                  <w:t>Neutral</w:t>
                </w:r>
              </w:p>
            </w:sdtContent>
          </w:sdt>
          <w:sdt>
            <w:sdtPr>
              <w:alias w:val="Insert text"/>
              <w:tag w:val="Insert text"/>
              <w:id w:val="1086035023"/>
              <w:placeholder>
                <w:docPart w:val="E31729C139B146FFA4C9E7CA70BF6193"/>
              </w:placeholder>
            </w:sdtPr>
            <w:sdtEndPr/>
            <w:sdtContent>
              <w:p w14:paraId="43F649DD" w14:textId="77777777" w:rsidR="00C370A8" w:rsidRPr="005603D9" w:rsidRDefault="00C370A8">
                <w:r w:rsidRPr="00B24847">
                  <w:t>Implementation and administration of the Grid Code arrangements will remain unchanged by these proposals.</w:t>
                </w:r>
              </w:p>
            </w:sdtContent>
          </w:sdt>
        </w:tc>
      </w:tr>
    </w:tbl>
    <w:p w14:paraId="4746AAA3" w14:textId="77777777" w:rsidR="009D5D8B" w:rsidRPr="008F33B2" w:rsidRDefault="009D5D8B" w:rsidP="009D5D8B">
      <w:pPr>
        <w:pStyle w:val="Heading2"/>
        <w:rPr>
          <w:rFonts w:ascii="Poppins" w:hAnsi="Poppins" w:cs="Poppins"/>
          <w:sz w:val="22"/>
          <w:szCs w:val="22"/>
        </w:rPr>
      </w:pPr>
      <w:bookmarkStart w:id="1930" w:name="_Toc203051338"/>
      <w:r w:rsidRPr="008F33B2">
        <w:rPr>
          <w:rFonts w:ascii="Poppins" w:hAnsi="Poppins" w:cs="Poppins"/>
          <w:sz w:val="22"/>
          <w:szCs w:val="22"/>
        </w:rPr>
        <w:t xml:space="preserve">Workgroup </w:t>
      </w:r>
      <w:r w:rsidR="008F33B2">
        <w:rPr>
          <w:rFonts w:ascii="Poppins" w:hAnsi="Poppins" w:cs="Poppins"/>
          <w:sz w:val="22"/>
          <w:szCs w:val="22"/>
        </w:rPr>
        <w:t>V</w:t>
      </w:r>
      <w:r w:rsidRPr="008F33B2">
        <w:rPr>
          <w:rFonts w:ascii="Poppins" w:hAnsi="Poppins" w:cs="Poppins"/>
          <w:sz w:val="22"/>
          <w:szCs w:val="22"/>
        </w:rPr>
        <w:t>ote</w:t>
      </w:r>
      <w:bookmarkEnd w:id="1928"/>
      <w:bookmarkEnd w:id="1930"/>
    </w:p>
    <w:p w14:paraId="7D0D1018" w14:textId="263B3CB2" w:rsidR="009D5D8B" w:rsidRPr="008F33B2" w:rsidRDefault="009D5D8B" w:rsidP="009D5D8B">
      <w:pPr>
        <w:rPr>
          <w:rFonts w:ascii="Poppins" w:hAnsi="Poppins" w:cs="Poppins"/>
          <w:bCs/>
          <w:kern w:val="32"/>
        </w:rPr>
      </w:pPr>
      <w:bookmarkStart w:id="1931" w:name="_Hlk50542616"/>
      <w:r w:rsidRPr="008F33B2">
        <w:rPr>
          <w:rFonts w:ascii="Poppins" w:hAnsi="Poppins" w:cs="Poppins"/>
          <w:bCs/>
          <w:kern w:val="32"/>
        </w:rPr>
        <w:t xml:space="preserve">The </w:t>
      </w:r>
      <w:r w:rsidR="008F33B2">
        <w:rPr>
          <w:rFonts w:ascii="Poppins" w:hAnsi="Poppins" w:cs="Poppins"/>
          <w:bCs/>
          <w:kern w:val="32"/>
        </w:rPr>
        <w:t>W</w:t>
      </w:r>
      <w:r w:rsidRPr="008F33B2">
        <w:rPr>
          <w:rFonts w:ascii="Poppins" w:hAnsi="Poppins" w:cs="Poppins"/>
          <w:bCs/>
          <w:kern w:val="32"/>
        </w:rPr>
        <w:t xml:space="preserve">orkgroup met on </w:t>
      </w:r>
      <w:r w:rsidRPr="008F33B2">
        <w:rPr>
          <w:rFonts w:ascii="Poppins" w:hAnsi="Poppins" w:cs="Poppins"/>
          <w:bCs/>
          <w:kern w:val="32"/>
          <w:highlight w:val="yellow"/>
        </w:rPr>
        <w:t>XX XXXXX</w:t>
      </w:r>
      <w:r w:rsidRPr="008F33B2">
        <w:rPr>
          <w:rFonts w:ascii="Poppins" w:hAnsi="Poppins" w:cs="Poppins"/>
          <w:bCs/>
          <w:kern w:val="32"/>
        </w:rPr>
        <w:t xml:space="preserve"> to carry out their </w:t>
      </w:r>
      <w:r w:rsidR="008F33B2">
        <w:rPr>
          <w:rFonts w:ascii="Poppins" w:hAnsi="Poppins" w:cs="Poppins"/>
          <w:bCs/>
          <w:kern w:val="32"/>
        </w:rPr>
        <w:t>W</w:t>
      </w:r>
      <w:r w:rsidRPr="008F33B2">
        <w:rPr>
          <w:rFonts w:ascii="Poppins" w:hAnsi="Poppins" w:cs="Poppins"/>
          <w:bCs/>
          <w:kern w:val="32"/>
        </w:rPr>
        <w:t xml:space="preserve">orkgroup </w:t>
      </w:r>
      <w:r w:rsidR="008F33B2">
        <w:rPr>
          <w:rFonts w:ascii="Poppins" w:hAnsi="Poppins" w:cs="Poppins"/>
          <w:bCs/>
          <w:kern w:val="32"/>
        </w:rPr>
        <w:t>V</w:t>
      </w:r>
      <w:r w:rsidRPr="008F33B2">
        <w:rPr>
          <w:rFonts w:ascii="Poppins" w:hAnsi="Poppins" w:cs="Poppins"/>
          <w:bCs/>
          <w:kern w:val="32"/>
        </w:rPr>
        <w:t xml:space="preserve">ote. The full Workgroup </w:t>
      </w:r>
      <w:r w:rsidR="008F33B2">
        <w:rPr>
          <w:rFonts w:ascii="Poppins" w:hAnsi="Poppins" w:cs="Poppins"/>
          <w:bCs/>
          <w:kern w:val="32"/>
        </w:rPr>
        <w:t>V</w:t>
      </w:r>
      <w:r w:rsidRPr="008F33B2">
        <w:rPr>
          <w:rFonts w:ascii="Poppins" w:hAnsi="Poppins" w:cs="Poppins"/>
          <w:bCs/>
          <w:kern w:val="32"/>
        </w:rPr>
        <w:t xml:space="preserve">ote can be found in </w:t>
      </w:r>
      <w:r w:rsidRPr="008F33B2">
        <w:rPr>
          <w:rFonts w:ascii="Poppins" w:hAnsi="Poppins" w:cs="Poppins"/>
          <w:bCs/>
          <w:kern w:val="32"/>
          <w:highlight w:val="yellow"/>
        </w:rPr>
        <w:t xml:space="preserve">Annex </w:t>
      </w:r>
      <w:del w:id="1932" w:author="Stuart McLarnon [NESO]" w:date="2025-07-10T14:54:00Z" w16du:dateUtc="2025-07-10T13:54:00Z">
        <w:r w:rsidR="00CD511D" w:rsidDel="00484C0A">
          <w:rPr>
            <w:rFonts w:ascii="Poppins" w:hAnsi="Poppins" w:cs="Poppins"/>
            <w:bCs/>
            <w:kern w:val="32"/>
            <w:highlight w:val="yellow"/>
          </w:rPr>
          <w:delText>X</w:delText>
        </w:r>
        <w:r w:rsidRPr="008F33B2" w:rsidDel="00484C0A">
          <w:rPr>
            <w:rFonts w:ascii="Poppins" w:hAnsi="Poppins" w:cs="Poppins"/>
            <w:bCs/>
            <w:kern w:val="32"/>
            <w:highlight w:val="yellow"/>
          </w:rPr>
          <w:delText>X</w:delText>
        </w:r>
      </w:del>
      <w:ins w:id="1933" w:author="Stuart McLarnon [NESO]" w:date="2025-07-10T14:54:00Z" w16du:dateUtc="2025-07-10T13:54:00Z">
        <w:r w:rsidR="00484C0A">
          <w:rPr>
            <w:rFonts w:ascii="Poppins" w:hAnsi="Poppins" w:cs="Poppins"/>
            <w:bCs/>
            <w:kern w:val="32"/>
          </w:rPr>
          <w:t>11?</w:t>
        </w:r>
      </w:ins>
      <w:r w:rsidRPr="008F33B2">
        <w:rPr>
          <w:rFonts w:ascii="Poppins" w:hAnsi="Poppins" w:cs="Poppins"/>
          <w:bCs/>
          <w:kern w:val="32"/>
        </w:rPr>
        <w:t xml:space="preserve">. The table below provides a summary of the Workgroup </w:t>
      </w:r>
      <w:r w:rsidR="00691ADE">
        <w:rPr>
          <w:rFonts w:ascii="Poppins" w:hAnsi="Poppins" w:cs="Poppins"/>
          <w:bCs/>
          <w:kern w:val="32"/>
        </w:rPr>
        <w:t>M</w:t>
      </w:r>
      <w:r w:rsidRPr="008F33B2">
        <w:rPr>
          <w:rFonts w:ascii="Poppins" w:hAnsi="Poppins" w:cs="Poppins"/>
          <w:bCs/>
          <w:kern w:val="32"/>
        </w:rPr>
        <w:t>embers view on the best option to implement this change.</w:t>
      </w:r>
    </w:p>
    <w:p w14:paraId="792F6399" w14:textId="77777777" w:rsidR="009D5D8B" w:rsidRPr="008F33B2" w:rsidRDefault="009D5D8B" w:rsidP="009D5D8B">
      <w:pPr>
        <w:rPr>
          <w:rFonts w:ascii="Poppins" w:hAnsi="Poppins" w:cs="Poppins"/>
          <w:bCs/>
          <w:kern w:val="32"/>
        </w:rPr>
      </w:pPr>
    </w:p>
    <w:p w14:paraId="2A0CE097" w14:textId="77777777" w:rsidR="00FB6D71" w:rsidRPr="00FB6D71" w:rsidRDefault="00FB6D71" w:rsidP="001A497A">
      <w:pPr>
        <w:spacing w:after="0"/>
        <w:rPr>
          <w:rFonts w:ascii="Poppins" w:hAnsi="Poppins" w:cs="Poppins"/>
          <w:kern w:val="32"/>
          <w:sz w:val="20"/>
          <w:szCs w:val="20"/>
        </w:rPr>
      </w:pPr>
      <w:r w:rsidRPr="00FB6D71">
        <w:rPr>
          <w:rFonts w:ascii="Poppins" w:hAnsi="Poppins" w:cs="Poppins"/>
          <w:kern w:val="32"/>
          <w:sz w:val="20"/>
          <w:szCs w:val="20"/>
        </w:rPr>
        <w:t>For reference the Applicable Grid Code Objectives are:  </w:t>
      </w:r>
    </w:p>
    <w:p w14:paraId="4B10CC02" w14:textId="77777777" w:rsidR="00FB6D71" w:rsidRPr="00FB6D71" w:rsidRDefault="00FB6D71" w:rsidP="00A915F7">
      <w:pPr>
        <w:numPr>
          <w:ilvl w:val="0"/>
          <w:numId w:val="19"/>
        </w:numPr>
        <w:spacing w:after="0"/>
        <w:rPr>
          <w:rFonts w:ascii="Poppins" w:hAnsi="Poppins" w:cs="Poppins"/>
          <w:kern w:val="32"/>
          <w:sz w:val="20"/>
          <w:szCs w:val="20"/>
        </w:rPr>
      </w:pPr>
      <w:r w:rsidRPr="00FB6D71">
        <w:rPr>
          <w:rFonts w:ascii="Poppins" w:hAnsi="Poppins" w:cs="Poppins"/>
          <w:i/>
          <w:iCs/>
          <w:kern w:val="32"/>
          <w:sz w:val="20"/>
          <w:szCs w:val="20"/>
        </w:rPr>
        <w:t>To permit the development, maintenance and operation of an efficient, coordinated and economical system for the transmission of electricity</w:t>
      </w:r>
      <w:r w:rsidRPr="00FB6D71">
        <w:rPr>
          <w:rFonts w:ascii="Poppins" w:hAnsi="Poppins" w:cs="Poppins"/>
          <w:kern w:val="32"/>
          <w:sz w:val="20"/>
          <w:szCs w:val="20"/>
        </w:rPr>
        <w:t> </w:t>
      </w:r>
    </w:p>
    <w:p w14:paraId="5E6F49AF" w14:textId="77777777" w:rsidR="00FB6D71" w:rsidRPr="00FB6D71" w:rsidRDefault="00FB6D71" w:rsidP="00A915F7">
      <w:pPr>
        <w:numPr>
          <w:ilvl w:val="0"/>
          <w:numId w:val="19"/>
        </w:numPr>
        <w:spacing w:after="0"/>
        <w:rPr>
          <w:rFonts w:ascii="Poppins" w:hAnsi="Poppins" w:cs="Poppins"/>
          <w:kern w:val="32"/>
          <w:sz w:val="20"/>
          <w:szCs w:val="20"/>
        </w:rPr>
      </w:pPr>
      <w:r w:rsidRPr="00FB6D71">
        <w:rPr>
          <w:rFonts w:ascii="Poppins" w:hAnsi="Poppins" w:cs="Poppins"/>
          <w:i/>
          <w:iCs/>
          <w:kern w:val="32"/>
          <w:sz w:val="20"/>
          <w:szCs w:val="20"/>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FB6D71">
        <w:rPr>
          <w:rFonts w:ascii="Poppins" w:hAnsi="Poppins" w:cs="Poppins"/>
          <w:kern w:val="32"/>
          <w:sz w:val="20"/>
          <w:szCs w:val="20"/>
        </w:rPr>
        <w:t> </w:t>
      </w:r>
    </w:p>
    <w:p w14:paraId="6E6A9A0F" w14:textId="05D01D99" w:rsidR="00FB6D71" w:rsidRPr="00FB6D71" w:rsidRDefault="00FB6D71" w:rsidP="00A915F7">
      <w:pPr>
        <w:numPr>
          <w:ilvl w:val="0"/>
          <w:numId w:val="19"/>
        </w:numPr>
        <w:spacing w:after="0"/>
        <w:rPr>
          <w:rFonts w:ascii="Poppins" w:hAnsi="Poppins" w:cs="Poppins"/>
          <w:kern w:val="32"/>
          <w:sz w:val="20"/>
          <w:szCs w:val="20"/>
        </w:rPr>
      </w:pPr>
      <w:r w:rsidRPr="00FB6D71">
        <w:rPr>
          <w:rFonts w:ascii="Poppins" w:hAnsi="Poppins" w:cs="Poppins"/>
          <w:i/>
          <w:iCs/>
          <w:kern w:val="32"/>
          <w:sz w:val="20"/>
          <w:szCs w:val="20"/>
        </w:rPr>
        <w:t>Subject to sub-paragraphs (i) and (ii), to promote the security and efficiency of the electricity generation, transmission and distribution systems in the national electricity transmission system operator area taken as a whole; </w:t>
      </w:r>
      <w:r w:rsidRPr="00FB6D71">
        <w:rPr>
          <w:rFonts w:ascii="Poppins" w:hAnsi="Poppins" w:cs="Poppins"/>
          <w:kern w:val="32"/>
          <w:sz w:val="20"/>
          <w:szCs w:val="20"/>
        </w:rPr>
        <w:t> </w:t>
      </w:r>
    </w:p>
    <w:p w14:paraId="0AA52957" w14:textId="77777777" w:rsidR="00FB6D71" w:rsidRPr="00FB6D71" w:rsidRDefault="00FB6D71" w:rsidP="00A915F7">
      <w:pPr>
        <w:numPr>
          <w:ilvl w:val="0"/>
          <w:numId w:val="19"/>
        </w:numPr>
        <w:spacing w:after="0"/>
        <w:rPr>
          <w:rFonts w:ascii="Poppins" w:hAnsi="Poppins" w:cs="Poppins"/>
          <w:kern w:val="32"/>
          <w:sz w:val="20"/>
          <w:szCs w:val="20"/>
        </w:rPr>
      </w:pPr>
      <w:r w:rsidRPr="00FB6D71">
        <w:rPr>
          <w:rFonts w:ascii="Poppins" w:hAnsi="Poppins" w:cs="Poppins"/>
          <w:i/>
          <w:iCs/>
          <w:kern w:val="32"/>
          <w:sz w:val="20"/>
          <w:szCs w:val="20"/>
        </w:rPr>
        <w:t>To efficiently discharge the obligations imposed upon the licensee by this license* and to comply with the Electricity Regulation and any relevant legally binding decisions of the European Commission and/or the Agency; and  </w:t>
      </w:r>
      <w:r w:rsidRPr="00FB6D71">
        <w:rPr>
          <w:rFonts w:ascii="Poppins" w:hAnsi="Poppins" w:cs="Poppins"/>
          <w:kern w:val="32"/>
          <w:sz w:val="20"/>
          <w:szCs w:val="20"/>
        </w:rPr>
        <w:t> </w:t>
      </w:r>
    </w:p>
    <w:p w14:paraId="7D2F93B1" w14:textId="77777777" w:rsidR="00FB6D71" w:rsidRPr="00FB6D71" w:rsidRDefault="00FB6D71" w:rsidP="00A915F7">
      <w:pPr>
        <w:numPr>
          <w:ilvl w:val="0"/>
          <w:numId w:val="19"/>
        </w:numPr>
        <w:spacing w:after="0"/>
        <w:rPr>
          <w:rFonts w:ascii="Poppins" w:hAnsi="Poppins" w:cs="Poppins"/>
          <w:kern w:val="32"/>
          <w:sz w:val="20"/>
          <w:szCs w:val="20"/>
        </w:rPr>
      </w:pPr>
      <w:r w:rsidRPr="00FB6D71">
        <w:rPr>
          <w:rFonts w:ascii="Poppins" w:hAnsi="Poppins" w:cs="Poppins"/>
          <w:i/>
          <w:iCs/>
          <w:kern w:val="32"/>
          <w:sz w:val="20"/>
          <w:szCs w:val="20"/>
        </w:rPr>
        <w:t>To promote efficiency in the implementation and administration of the Grid Code arrangements</w:t>
      </w:r>
      <w:r w:rsidRPr="00FB6D71">
        <w:rPr>
          <w:rFonts w:ascii="Poppins" w:hAnsi="Poppins" w:cs="Poppins"/>
          <w:kern w:val="32"/>
          <w:sz w:val="20"/>
          <w:szCs w:val="20"/>
        </w:rPr>
        <w:t> </w:t>
      </w:r>
    </w:p>
    <w:p w14:paraId="2541EA22" w14:textId="77777777" w:rsidR="00FB6D71" w:rsidRPr="00FB6D71" w:rsidRDefault="00FB6D71" w:rsidP="001A497A">
      <w:pPr>
        <w:spacing w:after="0"/>
        <w:ind w:left="720"/>
        <w:rPr>
          <w:rFonts w:ascii="Poppins" w:hAnsi="Poppins" w:cs="Poppins"/>
          <w:kern w:val="32"/>
          <w:sz w:val="20"/>
          <w:szCs w:val="20"/>
        </w:rPr>
      </w:pPr>
      <w:r w:rsidRPr="00FB6D71">
        <w:rPr>
          <w:rFonts w:ascii="Poppins" w:hAnsi="Poppins" w:cs="Poppins"/>
          <w:i/>
          <w:iCs/>
          <w:kern w:val="32"/>
          <w:sz w:val="20"/>
          <w:szCs w:val="20"/>
        </w:rPr>
        <w:t>* See Electricity System Operator Licence</w:t>
      </w:r>
      <w:r w:rsidRPr="00FB6D71">
        <w:rPr>
          <w:rFonts w:ascii="Poppins" w:hAnsi="Poppins" w:cs="Poppins"/>
          <w:kern w:val="32"/>
          <w:sz w:val="20"/>
          <w:szCs w:val="20"/>
        </w:rPr>
        <w:t> </w:t>
      </w:r>
    </w:p>
    <w:p w14:paraId="6CBFE581" w14:textId="77777777" w:rsidR="00FB6D71" w:rsidRPr="00FB6D71" w:rsidRDefault="00FB6D71" w:rsidP="001A497A">
      <w:pPr>
        <w:spacing w:after="0"/>
        <w:ind w:left="720"/>
        <w:rPr>
          <w:rFonts w:ascii="Poppins" w:hAnsi="Poppins" w:cs="Poppins"/>
          <w:kern w:val="32"/>
          <w:sz w:val="20"/>
          <w:szCs w:val="20"/>
        </w:rPr>
      </w:pPr>
    </w:p>
    <w:p w14:paraId="3D934A57" w14:textId="56694878" w:rsidR="00501B7D" w:rsidRPr="00FB6D71" w:rsidRDefault="00FB6D71" w:rsidP="00562037">
      <w:pPr>
        <w:spacing w:after="0"/>
        <w:ind w:left="720"/>
        <w:rPr>
          <w:rFonts w:ascii="Poppins" w:hAnsi="Poppins" w:cs="Poppins"/>
          <w:kern w:val="32"/>
          <w:sz w:val="20"/>
          <w:szCs w:val="20"/>
        </w:rPr>
      </w:pPr>
      <w:r w:rsidRPr="00FB6D71">
        <w:rPr>
          <w:rFonts w:ascii="Poppins" w:hAnsi="Poppins" w:cs="Poppins"/>
          <w:kern w:val="32"/>
          <w:sz w:val="20"/>
          <w:szCs w:val="20"/>
        </w:rPr>
        <w:t> </w:t>
      </w:r>
    </w:p>
    <w:p w14:paraId="5697D2A1" w14:textId="77777777" w:rsidR="009D5D8B" w:rsidRPr="00A85DD6" w:rsidRDefault="009D5D8B" w:rsidP="009D5D8B">
      <w:pPr>
        <w:rPr>
          <w:rFonts w:ascii="Poppins" w:hAnsi="Poppins" w:cs="Poppins"/>
        </w:rPr>
      </w:pPr>
      <w:r w:rsidRPr="008F33B2">
        <w:rPr>
          <w:rFonts w:ascii="Poppins" w:hAnsi="Poppins" w:cs="Poppins"/>
        </w:rPr>
        <w:t xml:space="preserve">The Workgroup concluded </w:t>
      </w:r>
      <w:r w:rsidRPr="008F33B2">
        <w:rPr>
          <w:rFonts w:ascii="Poppins" w:hAnsi="Poppins" w:cs="Poppins"/>
          <w:highlight w:val="yellow"/>
        </w:rPr>
        <w:t>unanimously/by majority</w:t>
      </w:r>
      <w:r w:rsidRPr="008F33B2">
        <w:rPr>
          <w:rFonts w:ascii="Poppins" w:hAnsi="Poppins" w:cs="Poppins"/>
        </w:rPr>
        <w:t xml:space="preserve"> that the </w:t>
      </w:r>
      <w:commentRangeStart w:id="1934"/>
      <w:r w:rsidRPr="008F33B2">
        <w:rPr>
          <w:rFonts w:ascii="Poppins" w:hAnsi="Poppins" w:cs="Poppins"/>
        </w:rPr>
        <w:t xml:space="preserve">Original and </w:t>
      </w:r>
      <w:r w:rsidR="00A32C76">
        <w:rPr>
          <w:rFonts w:ascii="Poppins" w:hAnsi="Poppins" w:cs="Poppins"/>
        </w:rPr>
        <w:t>WACMX/WAGCMX/ASMX</w:t>
      </w:r>
      <w:r w:rsidRPr="008F33B2">
        <w:rPr>
          <w:rFonts w:ascii="Poppins" w:hAnsi="Poppins" w:cs="Poppins"/>
        </w:rPr>
        <w:t xml:space="preserve"> </w:t>
      </w:r>
      <w:commentRangeEnd w:id="1934"/>
      <w:r w:rsidRPr="008F33B2">
        <w:rPr>
          <w:rStyle w:val="CommentReference"/>
          <w:rFonts w:ascii="Poppins" w:eastAsia="Times New Roman" w:hAnsi="Poppins" w:cs="Poppins"/>
          <w:sz w:val="22"/>
          <w:szCs w:val="22"/>
        </w:rPr>
        <w:commentReference w:id="1934"/>
      </w:r>
      <w:r w:rsidRPr="008F33B2">
        <w:rPr>
          <w:rFonts w:ascii="Poppins" w:hAnsi="Poppins" w:cs="Poppins"/>
        </w:rPr>
        <w:t>better facilitated the Applicable Objectives than the Baseline.</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725"/>
        <w:gridCol w:w="7013"/>
      </w:tblGrid>
      <w:tr w:rsidR="009D5D8B" w:rsidRPr="008F33B2" w14:paraId="72D24A83" w14:textId="77777777" w:rsidTr="00A85DD6">
        <w:trPr>
          <w:trHeight w:val="279"/>
          <w:jc w:val="center"/>
        </w:trPr>
        <w:tc>
          <w:tcPr>
            <w:tcW w:w="944" w:type="pct"/>
            <w:shd w:val="clear" w:color="auto" w:fill="3F0731"/>
            <w:tcMar>
              <w:top w:w="15" w:type="dxa"/>
              <w:left w:w="108" w:type="dxa"/>
              <w:bottom w:w="0" w:type="dxa"/>
              <w:right w:w="108" w:type="dxa"/>
            </w:tcMar>
            <w:hideMark/>
          </w:tcPr>
          <w:p w14:paraId="19786154" w14:textId="77777777" w:rsidR="009D5D8B" w:rsidRPr="008F33B2" w:rsidRDefault="009D5D8B">
            <w:pPr>
              <w:rPr>
                <w:rFonts w:ascii="Poppins" w:hAnsi="Poppins" w:cs="Poppins"/>
                <w:b/>
                <w:bCs/>
                <w:color w:val="FFFFFF" w:themeColor="background1"/>
              </w:rPr>
            </w:pPr>
            <w:r w:rsidRPr="008F33B2">
              <w:rPr>
                <w:rFonts w:ascii="Poppins" w:hAnsi="Poppins" w:cs="Poppins"/>
                <w:b/>
                <w:color w:val="FFFFFF" w:themeColor="background1"/>
              </w:rPr>
              <w:t>Option</w:t>
            </w:r>
          </w:p>
        </w:tc>
        <w:tc>
          <w:tcPr>
            <w:tcW w:w="4056" w:type="pct"/>
            <w:shd w:val="clear" w:color="auto" w:fill="3F0731"/>
            <w:tcMar>
              <w:top w:w="15" w:type="dxa"/>
              <w:left w:w="108" w:type="dxa"/>
              <w:bottom w:w="0" w:type="dxa"/>
              <w:right w:w="108" w:type="dxa"/>
            </w:tcMar>
            <w:hideMark/>
          </w:tcPr>
          <w:p w14:paraId="3A3A8A24" w14:textId="77777777" w:rsidR="009D5D8B" w:rsidRPr="008F33B2" w:rsidRDefault="009D5D8B">
            <w:pPr>
              <w:rPr>
                <w:rFonts w:ascii="Poppins" w:hAnsi="Poppins" w:cs="Poppins"/>
                <w:b/>
                <w:bCs/>
                <w:color w:val="FFFFFF" w:themeColor="background1"/>
              </w:rPr>
            </w:pPr>
            <w:r w:rsidRPr="008F33B2">
              <w:rPr>
                <w:rFonts w:ascii="Poppins" w:hAnsi="Poppins" w:cs="Poppins"/>
                <w:b/>
                <w:color w:val="FFFFFF" w:themeColor="background1"/>
              </w:rPr>
              <w:t>Number of voters that voted this option as better than the Baseline</w:t>
            </w:r>
          </w:p>
        </w:tc>
      </w:tr>
      <w:tr w:rsidR="009D5D8B" w:rsidRPr="008F33B2" w14:paraId="7B92EB6E" w14:textId="77777777" w:rsidTr="00A85DD6">
        <w:trPr>
          <w:trHeight w:val="70"/>
          <w:jc w:val="center"/>
        </w:trPr>
        <w:tc>
          <w:tcPr>
            <w:tcW w:w="944" w:type="pct"/>
            <w:tcMar>
              <w:top w:w="15" w:type="dxa"/>
              <w:left w:w="108" w:type="dxa"/>
              <w:bottom w:w="0" w:type="dxa"/>
              <w:right w:w="108" w:type="dxa"/>
            </w:tcMar>
            <w:vAlign w:val="center"/>
            <w:hideMark/>
          </w:tcPr>
          <w:p w14:paraId="08816FB7" w14:textId="77777777" w:rsidR="009D5D8B" w:rsidRPr="008F33B2" w:rsidRDefault="009D5D8B" w:rsidP="00A85DD6">
            <w:pPr>
              <w:spacing w:after="0"/>
              <w:rPr>
                <w:rFonts w:ascii="Poppins" w:hAnsi="Poppins" w:cs="Poppins"/>
              </w:rPr>
            </w:pPr>
            <w:r w:rsidRPr="008F33B2">
              <w:rPr>
                <w:rFonts w:ascii="Poppins" w:hAnsi="Poppins" w:cs="Poppins"/>
              </w:rPr>
              <w:t>Original</w:t>
            </w:r>
          </w:p>
        </w:tc>
        <w:tc>
          <w:tcPr>
            <w:tcW w:w="4056" w:type="pct"/>
            <w:tcMar>
              <w:top w:w="15" w:type="dxa"/>
              <w:left w:w="108" w:type="dxa"/>
              <w:bottom w:w="0" w:type="dxa"/>
              <w:right w:w="108" w:type="dxa"/>
            </w:tcMar>
            <w:vAlign w:val="center"/>
          </w:tcPr>
          <w:p w14:paraId="68A77726" w14:textId="77777777" w:rsidR="009D5D8B" w:rsidRPr="008F33B2" w:rsidRDefault="009D5D8B" w:rsidP="00A85DD6">
            <w:pPr>
              <w:spacing w:after="0"/>
              <w:rPr>
                <w:rFonts w:ascii="Poppins" w:hAnsi="Poppins" w:cs="Poppins"/>
              </w:rPr>
            </w:pPr>
          </w:p>
        </w:tc>
      </w:tr>
      <w:tr w:rsidR="009D5D8B" w:rsidRPr="008F33B2" w14:paraId="349BB841" w14:textId="77777777" w:rsidTr="00A85DD6">
        <w:trPr>
          <w:trHeight w:val="55"/>
          <w:jc w:val="center"/>
        </w:trPr>
        <w:tc>
          <w:tcPr>
            <w:tcW w:w="944" w:type="pct"/>
            <w:tcMar>
              <w:top w:w="15" w:type="dxa"/>
              <w:left w:w="108" w:type="dxa"/>
              <w:bottom w:w="0" w:type="dxa"/>
              <w:right w:w="108" w:type="dxa"/>
            </w:tcMar>
            <w:vAlign w:val="center"/>
            <w:hideMark/>
          </w:tcPr>
          <w:p w14:paraId="4E5EDA1D" w14:textId="77777777" w:rsidR="009D5D8B" w:rsidRPr="008F33B2" w:rsidRDefault="00A32C76" w:rsidP="00A85DD6">
            <w:pPr>
              <w:spacing w:after="0"/>
              <w:rPr>
                <w:rFonts w:ascii="Poppins" w:hAnsi="Poppins" w:cs="Poppins"/>
              </w:rPr>
            </w:pPr>
            <w:r>
              <w:rPr>
                <w:rFonts w:ascii="Poppins" w:hAnsi="Poppins" w:cs="Poppins"/>
              </w:rPr>
              <w:t>WACMX/WAGCMX/ASMX</w:t>
            </w:r>
            <w:r w:rsidRPr="008F33B2">
              <w:rPr>
                <w:rFonts w:ascii="Poppins" w:hAnsi="Poppins" w:cs="Poppins"/>
              </w:rPr>
              <w:t xml:space="preserve"> </w:t>
            </w:r>
          </w:p>
        </w:tc>
        <w:tc>
          <w:tcPr>
            <w:tcW w:w="4056" w:type="pct"/>
            <w:tcMar>
              <w:top w:w="15" w:type="dxa"/>
              <w:left w:w="108" w:type="dxa"/>
              <w:bottom w:w="0" w:type="dxa"/>
              <w:right w:w="108" w:type="dxa"/>
            </w:tcMar>
            <w:vAlign w:val="center"/>
          </w:tcPr>
          <w:p w14:paraId="27E26DD1" w14:textId="77777777" w:rsidR="009D5D8B" w:rsidRPr="008F33B2" w:rsidRDefault="009D5D8B" w:rsidP="00A85DD6">
            <w:pPr>
              <w:spacing w:after="0"/>
              <w:rPr>
                <w:rFonts w:ascii="Poppins" w:hAnsi="Poppins" w:cs="Poppins"/>
              </w:rPr>
            </w:pPr>
          </w:p>
        </w:tc>
      </w:tr>
      <w:tr w:rsidR="009D5D8B" w:rsidRPr="008F33B2" w14:paraId="45B4E191" w14:textId="77777777" w:rsidTr="00A85DD6">
        <w:trPr>
          <w:trHeight w:val="70"/>
          <w:jc w:val="center"/>
        </w:trPr>
        <w:tc>
          <w:tcPr>
            <w:tcW w:w="944" w:type="pct"/>
            <w:tcMar>
              <w:top w:w="15" w:type="dxa"/>
              <w:left w:w="108" w:type="dxa"/>
              <w:bottom w:w="0" w:type="dxa"/>
              <w:right w:w="108" w:type="dxa"/>
            </w:tcMar>
            <w:vAlign w:val="center"/>
            <w:hideMark/>
          </w:tcPr>
          <w:p w14:paraId="54F85A79" w14:textId="77777777" w:rsidR="009D5D8B" w:rsidRPr="008F33B2" w:rsidRDefault="00A32C76" w:rsidP="00A85DD6">
            <w:pPr>
              <w:spacing w:after="0"/>
              <w:rPr>
                <w:rFonts w:ascii="Poppins" w:hAnsi="Poppins" w:cs="Poppins"/>
              </w:rPr>
            </w:pPr>
            <w:r>
              <w:rPr>
                <w:rFonts w:ascii="Poppins" w:hAnsi="Poppins" w:cs="Poppins"/>
              </w:rPr>
              <w:t>WACMX/WAGCMX/ASMX</w:t>
            </w:r>
            <w:r w:rsidRPr="008F33B2">
              <w:rPr>
                <w:rFonts w:ascii="Poppins" w:hAnsi="Poppins" w:cs="Poppins"/>
              </w:rPr>
              <w:t xml:space="preserve"> </w:t>
            </w:r>
          </w:p>
        </w:tc>
        <w:tc>
          <w:tcPr>
            <w:tcW w:w="4056" w:type="pct"/>
            <w:tcMar>
              <w:top w:w="15" w:type="dxa"/>
              <w:left w:w="108" w:type="dxa"/>
              <w:bottom w:w="0" w:type="dxa"/>
              <w:right w:w="108" w:type="dxa"/>
            </w:tcMar>
            <w:vAlign w:val="center"/>
          </w:tcPr>
          <w:p w14:paraId="56B3AB06" w14:textId="77777777" w:rsidR="009D5D8B" w:rsidRPr="008F33B2" w:rsidRDefault="009D5D8B" w:rsidP="00A85DD6">
            <w:pPr>
              <w:spacing w:after="0"/>
              <w:rPr>
                <w:rFonts w:ascii="Poppins" w:hAnsi="Poppins" w:cs="Poppins"/>
              </w:rPr>
            </w:pPr>
          </w:p>
        </w:tc>
        <w:bookmarkEnd w:id="1931"/>
      </w:tr>
    </w:tbl>
    <w:p w14:paraId="473E5017" w14:textId="77777777" w:rsidR="00C1635A" w:rsidRPr="00DE2E99" w:rsidRDefault="00C1635A" w:rsidP="00C1635A">
      <w:pPr>
        <w:rPr>
          <w:rFonts w:ascii="Poppins" w:hAnsi="Poppins" w:cs="Poppins"/>
          <w:bCs/>
          <w:kern w:val="32"/>
        </w:rPr>
      </w:pPr>
    </w:p>
    <w:p w14:paraId="3C936915" w14:textId="77777777" w:rsidR="00C1635A" w:rsidRPr="00DE2E99" w:rsidRDefault="00C1635A" w:rsidP="00EC0832">
      <w:pPr>
        <w:pStyle w:val="CA4"/>
        <w:shd w:val="clear" w:color="auto" w:fill="3F0731"/>
        <w:rPr>
          <w:rFonts w:ascii="Poppins" w:hAnsi="Poppins" w:cs="Poppins"/>
        </w:rPr>
      </w:pPr>
      <w:bookmarkStart w:id="1935" w:name="_Toc203051339"/>
      <w:r w:rsidRPr="00DE2E99">
        <w:rPr>
          <w:rFonts w:ascii="Poppins" w:hAnsi="Poppins" w:cs="Poppins"/>
        </w:rPr>
        <w:t>When will this change take place?</w:t>
      </w:r>
      <w:bookmarkEnd w:id="1935"/>
    </w:p>
    <w:p w14:paraId="7E332597"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date</w:t>
      </w:r>
    </w:p>
    <w:p w14:paraId="3C0CAABC" w14:textId="4993236D" w:rsidR="00B82337" w:rsidRPr="00AE2858" w:rsidRDefault="00B82337" w:rsidP="00B82337">
      <w:pPr>
        <w:pStyle w:val="BodyText"/>
        <w:rPr>
          <w:rFonts w:ascii="Poppins" w:hAnsi="Poppins" w:cs="Poppins"/>
          <w:kern w:val="3"/>
          <w:sz w:val="22"/>
          <w:szCs w:val="22"/>
        </w:rPr>
      </w:pPr>
      <w:r w:rsidRPr="00AE2858">
        <w:rPr>
          <w:rFonts w:ascii="Poppins" w:hAnsi="Poppins" w:cs="Poppins"/>
          <w:kern w:val="3"/>
          <w:sz w:val="22"/>
          <w:szCs w:val="22"/>
        </w:rPr>
        <w:t>It is proposed to implement the modification within 10 working days following approval by the Authority, with the new obligations taking effect from 1 January 202</w:t>
      </w:r>
      <w:ins w:id="1936" w:author="Stuart McLarnon [NESO]" w:date="2025-07-07T16:03:00Z" w16du:dateUtc="2025-07-07T15:03:00Z">
        <w:r w:rsidR="0034545D">
          <w:rPr>
            <w:rFonts w:ascii="Poppins" w:hAnsi="Poppins" w:cs="Poppins"/>
            <w:kern w:val="3"/>
            <w:sz w:val="22"/>
            <w:szCs w:val="22"/>
          </w:rPr>
          <w:t>7</w:t>
        </w:r>
      </w:ins>
      <w:del w:id="1937" w:author="Stuart McLarnon [NESO]" w:date="2025-07-07T16:03:00Z" w16du:dateUtc="2025-07-07T15:03:00Z">
        <w:r w:rsidRPr="00AE2858" w:rsidDel="0034545D">
          <w:rPr>
            <w:rFonts w:ascii="Poppins" w:hAnsi="Poppins" w:cs="Poppins"/>
            <w:kern w:val="3"/>
            <w:sz w:val="22"/>
            <w:szCs w:val="22"/>
          </w:rPr>
          <w:delText>6</w:delText>
        </w:r>
      </w:del>
      <w:r w:rsidRPr="00AE2858">
        <w:rPr>
          <w:rFonts w:ascii="Poppins" w:hAnsi="Poppins" w:cs="Poppins"/>
          <w:kern w:val="3"/>
          <w:sz w:val="22"/>
          <w:szCs w:val="22"/>
        </w:rPr>
        <w:t>.</w:t>
      </w:r>
    </w:p>
    <w:p w14:paraId="3190FB87" w14:textId="77777777" w:rsidR="00C1635A" w:rsidRPr="001E3FFA" w:rsidRDefault="00C1635A" w:rsidP="001E3FFA">
      <w:pPr>
        <w:rPr>
          <w:rFonts w:ascii="Poppins" w:hAnsi="Poppins" w:cs="Poppins"/>
          <w:b/>
          <w:color w:val="3F0731"/>
        </w:rPr>
      </w:pPr>
      <w:r w:rsidRPr="001E3FFA">
        <w:rPr>
          <w:rFonts w:ascii="Poppins" w:hAnsi="Poppins" w:cs="Poppins"/>
          <w:b/>
          <w:color w:val="3F0731"/>
        </w:rPr>
        <w:t>Date decision required by</w:t>
      </w:r>
    </w:p>
    <w:p w14:paraId="220E44DC" w14:textId="77777777" w:rsidR="008E5E2C" w:rsidRPr="0054579E" w:rsidRDefault="008E5E2C" w:rsidP="008E5E2C">
      <w:pPr>
        <w:rPr>
          <w:rFonts w:ascii="Poppins" w:hAnsi="Poppins" w:cs="Poppins"/>
          <w:i/>
          <w:iCs/>
          <w:color w:val="92D050"/>
        </w:rPr>
      </w:pPr>
      <w:r w:rsidRPr="00A06CD0">
        <w:rPr>
          <w:rFonts w:ascii="Poppins" w:hAnsi="Poppins" w:cs="Poppins"/>
          <w:color w:val="00B050"/>
        </w:rPr>
        <w:t>[</w:t>
      </w:r>
      <w:r w:rsidRPr="00A06CD0">
        <w:rPr>
          <w:rFonts w:ascii="Poppins" w:hAnsi="Poppins" w:cs="Poppins"/>
          <w:i/>
          <w:color w:val="00B050"/>
        </w:rPr>
        <w:t>Same as previous report stage unless there have been any changes]</w:t>
      </w:r>
      <w:r>
        <w:rPr>
          <w:rFonts w:ascii="Poppins" w:hAnsi="Poppins" w:cs="Poppins"/>
          <w:i/>
          <w:iCs/>
          <w:color w:val="92D050"/>
        </w:rPr>
        <w:t xml:space="preserve"> </w:t>
      </w:r>
    </w:p>
    <w:p w14:paraId="18746518" w14:textId="77777777" w:rsidR="00C1635A" w:rsidRPr="001E3FFA" w:rsidRDefault="00C1635A" w:rsidP="001E3FFA">
      <w:pPr>
        <w:rPr>
          <w:rFonts w:ascii="Poppins" w:hAnsi="Poppins" w:cs="Poppins"/>
          <w:b/>
          <w:color w:val="3F0731"/>
        </w:rPr>
      </w:pPr>
      <w:r w:rsidRPr="001E3FFA">
        <w:rPr>
          <w:rFonts w:ascii="Poppins" w:hAnsi="Poppins" w:cs="Poppins"/>
          <w:b/>
          <w:color w:val="3F0731"/>
        </w:rPr>
        <w:t>Implementation approach</w:t>
      </w:r>
    </w:p>
    <w:bookmarkStart w:id="1938" w:name="_Workgroup_Consultation_1" w:displacedByCustomXml="next"/>
    <w:bookmarkEnd w:id="1938" w:displacedByCustomXml="next"/>
    <w:sdt>
      <w:sdtPr>
        <w:alias w:val="Insert text"/>
        <w:tag w:val="Insert text"/>
        <w:id w:val="-1959724088"/>
        <w:placeholder>
          <w:docPart w:val="F20E17C097E64B8BBB52E9361369E832"/>
        </w:placeholder>
      </w:sdtPr>
      <w:sdtEndPr>
        <w:rPr>
          <w:rFonts w:ascii="Poppins" w:hAnsi="Poppins" w:cs="Poppins"/>
        </w:rPr>
      </w:sdtEndPr>
      <w:sdtContent>
        <w:p w14:paraId="4D84D39F" w14:textId="77777777" w:rsidR="00AE2858" w:rsidRPr="00AE2858" w:rsidRDefault="00AE2858" w:rsidP="00AE2858">
          <w:pPr>
            <w:keepNext/>
            <w:jc w:val="both"/>
            <w:outlineLvl w:val="3"/>
            <w:rPr>
              <w:rFonts w:ascii="Poppins" w:hAnsi="Poppins" w:cs="Poppins"/>
              <w:b/>
            </w:rPr>
          </w:pPr>
          <w:r w:rsidRPr="00AE2858">
            <w:rPr>
              <w:rFonts w:ascii="Poppins" w:hAnsi="Poppins" w:cs="Poppins"/>
            </w:rPr>
            <w:t>This modification proposal specifies that the enhanced data provision is triggered for the whole Distribution Licence area when an Appendix G to the BCA is established for one GSP within that Distribution Licence area.</w:t>
          </w:r>
        </w:p>
      </w:sdtContent>
    </w:sdt>
    <w:p w14:paraId="5BA331A6" w14:textId="77777777" w:rsidR="00C1635A" w:rsidRPr="00DE2E99" w:rsidRDefault="00C1635A" w:rsidP="00EC0832">
      <w:pPr>
        <w:pStyle w:val="CA5"/>
        <w:shd w:val="clear" w:color="auto" w:fill="3F0731"/>
        <w:rPr>
          <w:rFonts w:ascii="Poppins" w:hAnsi="Poppins" w:cs="Poppins"/>
        </w:rPr>
      </w:pPr>
      <w:bookmarkStart w:id="1939" w:name="_Toc203051340"/>
      <w:r w:rsidRPr="00DE2E99">
        <w:rPr>
          <w:rFonts w:ascii="Poppins" w:hAnsi="Poppins" w:cs="Poppins"/>
        </w:rPr>
        <w:t>Interactions</w:t>
      </w:r>
      <w:bookmarkEnd w:id="1939"/>
    </w:p>
    <w:p w14:paraId="0A02198A" w14:textId="77777777" w:rsidR="0014662F" w:rsidRDefault="00B97888" w:rsidP="00B97888">
      <w:pPr>
        <w:rPr>
          <w:rFonts w:ascii="Poppins" w:hAnsi="Poppins" w:cs="Poppins"/>
          <w:i/>
          <w:color w:val="00B050"/>
        </w:rPr>
      </w:pPr>
      <w:bookmarkStart w:id="1940" w:name="_How_to_respond"/>
      <w:bookmarkEnd w:id="1940"/>
      <w:r w:rsidRPr="00A06CD0">
        <w:rPr>
          <w:rFonts w:ascii="Poppins" w:hAnsi="Poppins" w:cs="Poppins"/>
          <w:color w:val="00B05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14662F" w14:paraId="422FC430" w14:textId="77777777">
        <w:tc>
          <w:tcPr>
            <w:tcW w:w="2371" w:type="dxa"/>
          </w:tcPr>
          <w:p w14:paraId="0D9A7CC2" w14:textId="77777777" w:rsidR="0014662F" w:rsidRPr="0006055B" w:rsidRDefault="0014662F">
            <w:pPr>
              <w:rPr>
                <w:rFonts w:ascii="Arial" w:eastAsia="Arial" w:hAnsi="Arial" w:cs="Arial"/>
              </w:rPr>
            </w:pPr>
            <w:r w:rsidRPr="0006055B">
              <w:rPr>
                <w:rFonts w:ascii="Arial" w:eastAsia="Arial" w:hAnsi="Arial" w:cs="Arial"/>
              </w:rPr>
              <w:t>​​</w:t>
            </w:r>
            <w:r w:rsidRPr="0006055B">
              <w:rPr>
                <w:rFonts w:ascii="Segoe UI Symbol" w:eastAsia="Arial" w:hAnsi="Segoe UI Symbol" w:cs="Segoe UI Symbol"/>
              </w:rPr>
              <w:t>☒</w:t>
            </w:r>
            <w:r w:rsidRPr="0006055B">
              <w:rPr>
                <w:rFonts w:ascii="Arial" w:eastAsia="Arial" w:hAnsi="Arial" w:cs="Arial"/>
              </w:rPr>
              <w:t>​CUSC  </w:t>
            </w:r>
          </w:p>
        </w:tc>
        <w:tc>
          <w:tcPr>
            <w:tcW w:w="2371" w:type="dxa"/>
          </w:tcPr>
          <w:p w14:paraId="7AB0C5BC" w14:textId="77777777" w:rsidR="0014662F" w:rsidRPr="0006055B" w:rsidRDefault="0014662F">
            <w:pPr>
              <w:rPr>
                <w:rFonts w:ascii="Arial" w:eastAsia="Arial" w:hAnsi="Arial" w:cs="Arial"/>
              </w:rPr>
            </w:pPr>
            <w:r w:rsidRPr="0006055B">
              <w:rPr>
                <w:rFonts w:ascii="Arial" w:eastAsia="Arial" w:hAnsi="Arial" w:cs="Arial"/>
              </w:rPr>
              <w:t>​​</w:t>
            </w:r>
            <w:r w:rsidRPr="0006055B">
              <w:rPr>
                <w:rFonts w:ascii="Segoe UI Symbol" w:eastAsia="Arial" w:hAnsi="Segoe UI Symbol" w:cs="Segoe UI Symbol"/>
              </w:rPr>
              <w:t>☐</w:t>
            </w:r>
            <w:r w:rsidRPr="0006055B">
              <w:rPr>
                <w:rFonts w:ascii="Arial" w:eastAsia="Arial" w:hAnsi="Arial" w:cs="Arial"/>
              </w:rPr>
              <w:t>​BSC </w:t>
            </w:r>
          </w:p>
        </w:tc>
        <w:tc>
          <w:tcPr>
            <w:tcW w:w="2372" w:type="dxa"/>
          </w:tcPr>
          <w:p w14:paraId="6A9EC464" w14:textId="77777777" w:rsidR="0014662F" w:rsidRPr="0006055B" w:rsidRDefault="0014662F">
            <w:pPr>
              <w:rPr>
                <w:rFonts w:ascii="Arial" w:eastAsia="Arial" w:hAnsi="Arial" w:cs="Arial"/>
              </w:rPr>
            </w:pPr>
            <w:r w:rsidRPr="0006055B">
              <w:rPr>
                <w:rFonts w:ascii="Arial" w:eastAsia="Arial" w:hAnsi="Arial" w:cs="Arial"/>
              </w:rPr>
              <w:t>​​</w:t>
            </w:r>
            <w:r w:rsidRPr="0006055B">
              <w:rPr>
                <w:rFonts w:ascii="Segoe UI Symbol" w:eastAsia="Arial" w:hAnsi="Segoe UI Symbol" w:cs="Segoe UI Symbol"/>
              </w:rPr>
              <w:t>☒</w:t>
            </w:r>
            <w:r w:rsidRPr="0006055B">
              <w:rPr>
                <w:rFonts w:ascii="Arial" w:eastAsia="Arial" w:hAnsi="Arial" w:cs="Arial"/>
              </w:rPr>
              <w:t>​STC </w:t>
            </w:r>
          </w:p>
        </w:tc>
        <w:tc>
          <w:tcPr>
            <w:tcW w:w="2372" w:type="dxa"/>
          </w:tcPr>
          <w:p w14:paraId="67E11D59" w14:textId="77777777" w:rsidR="0014662F" w:rsidRPr="0006055B" w:rsidRDefault="0014662F">
            <w:pPr>
              <w:rPr>
                <w:rFonts w:ascii="Arial" w:eastAsia="Arial" w:hAnsi="Arial" w:cs="Arial"/>
              </w:rPr>
            </w:pPr>
            <w:r w:rsidRPr="0006055B">
              <w:rPr>
                <w:rFonts w:ascii="Arial" w:eastAsia="Arial" w:hAnsi="Arial" w:cs="Arial"/>
              </w:rPr>
              <w:t>​​</w:t>
            </w:r>
            <w:r w:rsidRPr="0006055B">
              <w:rPr>
                <w:rFonts w:ascii="Segoe UI Symbol" w:eastAsia="Arial" w:hAnsi="Segoe UI Symbol" w:cs="Segoe UI Symbol"/>
              </w:rPr>
              <w:t>☒</w:t>
            </w:r>
            <w:r w:rsidRPr="0006055B">
              <w:rPr>
                <w:rFonts w:ascii="Arial" w:eastAsia="Arial" w:hAnsi="Arial" w:cs="Arial"/>
              </w:rPr>
              <w:t>SQSS </w:t>
            </w:r>
          </w:p>
        </w:tc>
      </w:tr>
      <w:tr w:rsidR="0014662F" w14:paraId="1BB9F7C9" w14:textId="77777777">
        <w:tc>
          <w:tcPr>
            <w:tcW w:w="2371" w:type="dxa"/>
          </w:tcPr>
          <w:p w14:paraId="3D862BA5" w14:textId="77777777" w:rsidR="0014662F" w:rsidRPr="0006055B" w:rsidRDefault="0014662F">
            <w:pPr>
              <w:pStyle w:val="paragraph"/>
              <w:spacing w:before="0" w:beforeAutospacing="0" w:after="0" w:afterAutospacing="0"/>
              <w:textAlignment w:val="baseline"/>
              <w:rPr>
                <w:rFonts w:ascii="Arial" w:eastAsia="Arial" w:hAnsi="Arial" w:cs="Arial"/>
                <w:kern w:val="3"/>
                <w:sz w:val="22"/>
                <w:szCs w:val="22"/>
                <w:lang w:eastAsia="en-US"/>
              </w:rPr>
            </w:pPr>
            <w:r w:rsidRPr="0006055B">
              <w:rPr>
                <w:rFonts w:ascii="Arial" w:eastAsia="Arial" w:hAnsi="Arial" w:cs="Arial"/>
                <w:kern w:val="3"/>
                <w:sz w:val="22"/>
                <w:szCs w:val="22"/>
                <w:lang w:eastAsia="en-US"/>
              </w:rPr>
              <w:t>​​</w:t>
            </w:r>
            <w:r w:rsidRPr="0006055B">
              <w:rPr>
                <w:rFonts w:ascii="Segoe UI Symbol" w:eastAsia="Arial" w:hAnsi="Segoe UI Symbol" w:cs="Segoe UI Symbol"/>
                <w:kern w:val="3"/>
                <w:sz w:val="22"/>
                <w:szCs w:val="22"/>
                <w:lang w:eastAsia="en-US"/>
              </w:rPr>
              <w:t>☐</w:t>
            </w:r>
            <w:r w:rsidRPr="0006055B">
              <w:rPr>
                <w:rFonts w:ascii="Arial" w:eastAsia="Arial" w:hAnsi="Arial" w:cs="Arial"/>
                <w:kern w:val="3"/>
                <w:sz w:val="22"/>
                <w:szCs w:val="22"/>
                <w:lang w:eastAsia="en-US"/>
              </w:rPr>
              <w:t>​European Network Codes  </w:t>
            </w:r>
          </w:p>
          <w:p w14:paraId="5F453A59" w14:textId="77777777" w:rsidR="0014662F" w:rsidRPr="0006055B" w:rsidRDefault="0014662F">
            <w:pPr>
              <w:rPr>
                <w:rFonts w:ascii="Arial" w:eastAsia="Arial" w:hAnsi="Arial" w:cs="Arial"/>
              </w:rPr>
            </w:pPr>
            <w:r w:rsidRPr="0006055B">
              <w:rPr>
                <w:rFonts w:ascii="Arial" w:eastAsia="Arial" w:hAnsi="Arial" w:cs="Arial"/>
              </w:rPr>
              <w:t> </w:t>
            </w:r>
          </w:p>
        </w:tc>
        <w:tc>
          <w:tcPr>
            <w:tcW w:w="2371" w:type="dxa"/>
          </w:tcPr>
          <w:p w14:paraId="7DDC4743" w14:textId="77777777" w:rsidR="0014662F" w:rsidRPr="0006055B" w:rsidRDefault="0014662F">
            <w:pPr>
              <w:pStyle w:val="paragraph"/>
              <w:spacing w:before="0" w:beforeAutospacing="0" w:after="0" w:afterAutospacing="0"/>
              <w:textAlignment w:val="baseline"/>
              <w:rPr>
                <w:rFonts w:ascii="Arial" w:eastAsia="Arial" w:hAnsi="Arial" w:cs="Arial"/>
                <w:kern w:val="3"/>
                <w:sz w:val="22"/>
                <w:szCs w:val="22"/>
                <w:lang w:eastAsia="en-US"/>
              </w:rPr>
            </w:pPr>
            <w:r w:rsidRPr="0006055B">
              <w:rPr>
                <w:rFonts w:ascii="Arial" w:eastAsia="Arial" w:hAnsi="Arial" w:cs="Arial"/>
                <w:kern w:val="3"/>
                <w:sz w:val="22"/>
                <w:szCs w:val="22"/>
                <w:lang w:eastAsia="en-US"/>
              </w:rPr>
              <w:t>​​</w:t>
            </w:r>
            <w:r w:rsidRPr="0006055B">
              <w:rPr>
                <w:rFonts w:ascii="Segoe UI Symbol" w:eastAsia="Arial" w:hAnsi="Segoe UI Symbol" w:cs="Segoe UI Symbol"/>
                <w:kern w:val="3"/>
                <w:sz w:val="22"/>
                <w:szCs w:val="22"/>
                <w:lang w:eastAsia="en-US"/>
              </w:rPr>
              <w:t>☐</w:t>
            </w:r>
            <w:r w:rsidRPr="0006055B">
              <w:rPr>
                <w:rFonts w:ascii="Arial" w:eastAsia="Arial" w:hAnsi="Arial" w:cs="Arial"/>
                <w:kern w:val="3"/>
                <w:sz w:val="22"/>
                <w:szCs w:val="22"/>
                <w:lang w:eastAsia="en-US"/>
              </w:rPr>
              <w:t>​ EBR Article 18 T&amp;Cs1 </w:t>
            </w:r>
          </w:p>
          <w:p w14:paraId="06A6DADE" w14:textId="77777777" w:rsidR="0014662F" w:rsidRPr="0006055B" w:rsidRDefault="0014662F">
            <w:pPr>
              <w:rPr>
                <w:rFonts w:ascii="Arial" w:eastAsia="Arial" w:hAnsi="Arial" w:cs="Arial"/>
              </w:rPr>
            </w:pPr>
            <w:r w:rsidRPr="0006055B">
              <w:rPr>
                <w:rFonts w:ascii="Arial" w:eastAsia="Arial" w:hAnsi="Arial" w:cs="Arial"/>
              </w:rPr>
              <w:t> </w:t>
            </w:r>
          </w:p>
        </w:tc>
        <w:tc>
          <w:tcPr>
            <w:tcW w:w="2372" w:type="dxa"/>
          </w:tcPr>
          <w:p w14:paraId="4A271E23" w14:textId="77777777" w:rsidR="0014662F" w:rsidRPr="0006055B" w:rsidRDefault="0014662F">
            <w:pPr>
              <w:pStyle w:val="paragraph"/>
              <w:spacing w:before="0" w:beforeAutospacing="0" w:after="0" w:afterAutospacing="0"/>
              <w:textAlignment w:val="baseline"/>
              <w:rPr>
                <w:rFonts w:ascii="Arial" w:eastAsia="Arial" w:hAnsi="Arial" w:cs="Arial"/>
                <w:kern w:val="3"/>
                <w:sz w:val="22"/>
                <w:szCs w:val="22"/>
                <w:lang w:eastAsia="en-US"/>
              </w:rPr>
            </w:pPr>
            <w:r w:rsidRPr="0006055B">
              <w:rPr>
                <w:rFonts w:ascii="Arial" w:eastAsia="Arial" w:hAnsi="Arial" w:cs="Arial"/>
                <w:kern w:val="3"/>
                <w:sz w:val="22"/>
                <w:szCs w:val="22"/>
                <w:lang w:eastAsia="en-US"/>
              </w:rPr>
              <w:t>​​</w:t>
            </w:r>
            <w:r w:rsidRPr="0006055B">
              <w:rPr>
                <w:rFonts w:ascii="Segoe UI Symbol" w:eastAsia="Arial" w:hAnsi="Segoe UI Symbol" w:cs="Segoe UI Symbol"/>
                <w:kern w:val="3"/>
                <w:sz w:val="22"/>
                <w:szCs w:val="22"/>
                <w:lang w:eastAsia="en-US"/>
              </w:rPr>
              <w:t>☒</w:t>
            </w:r>
            <w:r w:rsidRPr="0006055B">
              <w:rPr>
                <w:rFonts w:ascii="Arial" w:eastAsia="Arial" w:hAnsi="Arial" w:cs="Arial"/>
                <w:kern w:val="3"/>
                <w:sz w:val="22"/>
                <w:szCs w:val="22"/>
                <w:lang w:eastAsia="en-US"/>
              </w:rPr>
              <w:t>​Other modifications </w:t>
            </w:r>
          </w:p>
          <w:p w14:paraId="59BBF3FD" w14:textId="77777777" w:rsidR="0014662F" w:rsidRPr="0006055B" w:rsidRDefault="0014662F">
            <w:pPr>
              <w:rPr>
                <w:rFonts w:ascii="Arial" w:eastAsia="Arial" w:hAnsi="Arial" w:cs="Arial"/>
              </w:rPr>
            </w:pPr>
            <w:r w:rsidRPr="0006055B">
              <w:rPr>
                <w:rFonts w:ascii="Arial" w:eastAsia="Arial" w:hAnsi="Arial" w:cs="Arial"/>
              </w:rPr>
              <w:t> </w:t>
            </w:r>
          </w:p>
        </w:tc>
        <w:tc>
          <w:tcPr>
            <w:tcW w:w="2372" w:type="dxa"/>
          </w:tcPr>
          <w:p w14:paraId="1A8C117F" w14:textId="77777777" w:rsidR="0014662F" w:rsidRPr="0006055B" w:rsidRDefault="0014662F">
            <w:pPr>
              <w:pStyle w:val="paragraph"/>
              <w:spacing w:before="0" w:beforeAutospacing="0" w:after="0" w:afterAutospacing="0"/>
              <w:textAlignment w:val="baseline"/>
              <w:rPr>
                <w:rFonts w:ascii="Arial" w:eastAsia="Arial" w:hAnsi="Arial" w:cs="Arial"/>
                <w:kern w:val="3"/>
                <w:sz w:val="22"/>
                <w:szCs w:val="22"/>
                <w:lang w:eastAsia="en-US"/>
              </w:rPr>
            </w:pPr>
            <w:r w:rsidRPr="0006055B">
              <w:rPr>
                <w:rFonts w:ascii="Arial" w:eastAsia="Arial" w:hAnsi="Arial" w:cs="Arial"/>
                <w:kern w:val="3"/>
                <w:sz w:val="22"/>
                <w:szCs w:val="22"/>
                <w:lang w:eastAsia="en-US"/>
              </w:rPr>
              <w:t>​​</w:t>
            </w:r>
            <w:r w:rsidRPr="0006055B">
              <w:rPr>
                <w:rFonts w:ascii="Segoe UI Symbol" w:eastAsia="Arial" w:hAnsi="Segoe UI Symbol" w:cs="Segoe UI Symbol"/>
                <w:kern w:val="3"/>
                <w:sz w:val="22"/>
                <w:szCs w:val="22"/>
                <w:lang w:eastAsia="en-US"/>
              </w:rPr>
              <w:t>☒</w:t>
            </w:r>
            <w:r w:rsidRPr="0006055B">
              <w:rPr>
                <w:rFonts w:ascii="Arial" w:eastAsia="Arial" w:hAnsi="Arial" w:cs="Arial"/>
                <w:kern w:val="3"/>
                <w:sz w:val="22"/>
                <w:szCs w:val="22"/>
                <w:lang w:eastAsia="en-US"/>
              </w:rPr>
              <w:t>​Other </w:t>
            </w:r>
          </w:p>
          <w:p w14:paraId="0A87EDC9" w14:textId="77777777" w:rsidR="0014662F" w:rsidRPr="0006055B" w:rsidRDefault="0014662F">
            <w:pPr>
              <w:rPr>
                <w:rFonts w:ascii="Arial" w:eastAsia="Arial" w:hAnsi="Arial" w:cs="Arial"/>
              </w:rPr>
            </w:pPr>
            <w:r w:rsidRPr="0006055B">
              <w:rPr>
                <w:rFonts w:ascii="Arial" w:eastAsia="Arial" w:hAnsi="Arial" w:cs="Arial"/>
              </w:rPr>
              <w:t> </w:t>
            </w:r>
          </w:p>
        </w:tc>
      </w:tr>
    </w:tbl>
    <w:p w14:paraId="6057A844" w14:textId="77777777" w:rsidR="00CA639E" w:rsidRPr="00CA639E" w:rsidRDefault="00CA639E" w:rsidP="00CA639E">
      <w:pPr>
        <w:rPr>
          <w:rFonts w:ascii="Poppins" w:hAnsi="Poppins" w:cs="Poppins"/>
        </w:rPr>
      </w:pPr>
      <w:r w:rsidRPr="00CA639E">
        <w:rPr>
          <w:rFonts w:ascii="Poppins" w:hAnsi="Poppins" w:cs="Poppins"/>
        </w:rPr>
        <w:t>Impacted parties are N</w:t>
      </w:r>
      <w:del w:id="1941" w:author="Stuart McLarnon [NESO]" w:date="2025-07-10T14:44:00Z" w16du:dateUtc="2025-07-10T13:44:00Z">
        <w:r w:rsidRPr="00CA639E" w:rsidDel="00520B7D">
          <w:rPr>
            <w:rFonts w:ascii="Poppins" w:hAnsi="Poppins" w:cs="Poppins"/>
          </w:rPr>
          <w:delText>G</w:delText>
        </w:r>
      </w:del>
      <w:r w:rsidRPr="00CA639E">
        <w:rPr>
          <w:rFonts w:ascii="Poppins" w:hAnsi="Poppins" w:cs="Poppins"/>
        </w:rPr>
        <w:t>ESO, Transmission Owners and all Network Operators</w:t>
      </w:r>
    </w:p>
    <w:p w14:paraId="1DDF2414" w14:textId="77777777" w:rsidR="00CA639E" w:rsidRPr="00CA639E" w:rsidRDefault="00CA639E" w:rsidP="00CA639E">
      <w:pPr>
        <w:rPr>
          <w:rFonts w:ascii="Poppins" w:hAnsi="Poppins" w:cs="Poppins"/>
          <w:u w:val="single"/>
        </w:rPr>
      </w:pPr>
      <w:r w:rsidRPr="00CA639E">
        <w:rPr>
          <w:rFonts w:ascii="Poppins" w:hAnsi="Poppins" w:cs="Poppins"/>
          <w:u w:val="single"/>
        </w:rPr>
        <w:t>STC</w:t>
      </w:r>
    </w:p>
    <w:p w14:paraId="1477D1E9" w14:textId="58BCE7DD" w:rsidR="00CA639E" w:rsidRPr="00CA639E" w:rsidRDefault="00CA639E" w:rsidP="00CA639E">
      <w:pPr>
        <w:jc w:val="both"/>
        <w:rPr>
          <w:rFonts w:ascii="Poppins" w:hAnsi="Poppins" w:cs="Poppins"/>
        </w:rPr>
      </w:pPr>
      <w:del w:id="1942" w:author="Stuart McLarnon [NESO]" w:date="2025-07-10T14:45:00Z" w16du:dateUtc="2025-07-10T13:45:00Z">
        <w:r w:rsidRPr="00CA639E" w:rsidDel="00520B7D">
          <w:rPr>
            <w:rFonts w:ascii="Poppins" w:hAnsi="Poppins" w:cs="Poppins"/>
          </w:rPr>
          <w:delText>There is a possibility that t</w:delText>
        </w:r>
      </w:del>
      <w:ins w:id="1943" w:author="Stuart McLarnon [NESO]" w:date="2025-07-10T14:45:00Z" w16du:dateUtc="2025-07-10T13:45:00Z">
        <w:r w:rsidR="00520B7D">
          <w:rPr>
            <w:rFonts w:ascii="Poppins" w:hAnsi="Poppins" w:cs="Poppins"/>
          </w:rPr>
          <w:t>T</w:t>
        </w:r>
      </w:ins>
      <w:r w:rsidRPr="00CA639E">
        <w:rPr>
          <w:rFonts w:ascii="Poppins" w:hAnsi="Poppins" w:cs="Poppins"/>
        </w:rPr>
        <w:t xml:space="preserve">here may need to be consequential changes made to the STC following this modification.  It is therefore proposed that any change arising from this Grid Code modification </w:t>
      </w:r>
      <w:ins w:id="1944" w:author="Stuart McLarnon [NESO]" w:date="2025-07-10T14:23:00Z" w16du:dateUtc="2025-07-10T13:23:00Z">
        <w:r w:rsidR="00270990">
          <w:rPr>
            <w:rFonts w:ascii="Poppins" w:hAnsi="Poppins" w:cs="Poppins"/>
          </w:rPr>
          <w:t>will have to be acknowledged within</w:t>
        </w:r>
      </w:ins>
      <w:del w:id="1945" w:author="Stuart McLarnon [NESO]" w:date="2025-07-10T14:23:00Z" w16du:dateUtc="2025-07-10T13:23:00Z">
        <w:r w:rsidRPr="00CA639E" w:rsidDel="00270990">
          <w:rPr>
            <w:rFonts w:ascii="Poppins" w:hAnsi="Poppins" w:cs="Poppins"/>
          </w:rPr>
          <w:delText>to</w:delText>
        </w:r>
      </w:del>
      <w:r w:rsidRPr="00CA639E">
        <w:rPr>
          <w:rFonts w:ascii="Poppins" w:hAnsi="Poppins" w:cs="Poppins"/>
        </w:rPr>
        <w:t xml:space="preserve"> STCP 22-1 Production of Models for GB System Planning.</w:t>
      </w:r>
    </w:p>
    <w:p w14:paraId="53BC856D" w14:textId="00F52E7A" w:rsidR="00CA639E" w:rsidRPr="00CA639E" w:rsidRDefault="00CA639E" w:rsidP="00CA639E">
      <w:pPr>
        <w:jc w:val="both"/>
        <w:rPr>
          <w:rFonts w:ascii="Poppins" w:hAnsi="Poppins" w:cs="Poppins"/>
        </w:rPr>
      </w:pPr>
      <w:r w:rsidRPr="00CA639E">
        <w:rPr>
          <w:rFonts w:ascii="Poppins" w:hAnsi="Poppins" w:cs="Poppins"/>
        </w:rPr>
        <w:t xml:space="preserve">With TOs not being bound by the GC a change to ensure that the annual site compliance process, known as BO7, a requirement in the STC is </w:t>
      </w:r>
      <w:del w:id="1946" w:author="Stuart McLarnon [NESO]" w:date="2025-07-10T14:45:00Z" w16du:dateUtc="2025-07-10T13:45:00Z">
        <w:r w:rsidRPr="00CA639E" w:rsidDel="00520B7D">
          <w:rPr>
            <w:rFonts w:ascii="Poppins" w:hAnsi="Poppins" w:cs="Poppins"/>
          </w:rPr>
          <w:delText>required</w:delText>
        </w:r>
      </w:del>
      <w:ins w:id="1947" w:author="Stuart McLarnon [NESO]" w:date="2025-07-10T14:45:00Z" w16du:dateUtc="2025-07-10T13:45:00Z">
        <w:r w:rsidR="00520B7D">
          <w:rPr>
            <w:rFonts w:ascii="Poppins" w:hAnsi="Poppins" w:cs="Poppins"/>
          </w:rPr>
          <w:t>needed</w:t>
        </w:r>
      </w:ins>
      <w:r w:rsidRPr="00CA639E">
        <w:rPr>
          <w:rFonts w:ascii="Poppins" w:hAnsi="Poppins" w:cs="Poppins"/>
        </w:rPr>
        <w:t>.</w:t>
      </w:r>
    </w:p>
    <w:p w14:paraId="02577FC4" w14:textId="77777777" w:rsidR="00CA639E" w:rsidRPr="00CA639E" w:rsidRDefault="00CA639E" w:rsidP="00CA639E">
      <w:pPr>
        <w:jc w:val="both"/>
        <w:rPr>
          <w:rFonts w:ascii="Poppins" w:hAnsi="Poppins" w:cs="Poppins"/>
        </w:rPr>
      </w:pPr>
      <w:r w:rsidRPr="00CA639E">
        <w:rPr>
          <w:rFonts w:ascii="Poppins" w:hAnsi="Poppins" w:cs="Poppins"/>
        </w:rPr>
        <w:t>Notification to the STC Panel so that the necessary consequential changes can be made.</w:t>
      </w:r>
    </w:p>
    <w:p w14:paraId="71CD3B85" w14:textId="77777777" w:rsidR="00CA639E" w:rsidRPr="00CA639E" w:rsidRDefault="00CA639E" w:rsidP="00CA639E">
      <w:pPr>
        <w:rPr>
          <w:rFonts w:ascii="Poppins" w:hAnsi="Poppins" w:cs="Poppins"/>
          <w:u w:val="single"/>
        </w:rPr>
      </w:pPr>
      <w:r w:rsidRPr="00CA639E">
        <w:rPr>
          <w:rFonts w:ascii="Poppins" w:hAnsi="Poppins" w:cs="Poppins"/>
          <w:u w:val="single"/>
        </w:rPr>
        <w:t>CUSC</w:t>
      </w:r>
    </w:p>
    <w:p w14:paraId="69715BCC" w14:textId="6B51A767" w:rsidR="00CA639E" w:rsidRPr="00CA639E" w:rsidDel="00B4506D" w:rsidRDefault="00CA639E" w:rsidP="00CA639E">
      <w:pPr>
        <w:jc w:val="both"/>
        <w:rPr>
          <w:del w:id="1948" w:author="Stuart McLarnon [NESO]" w:date="2025-07-08T11:39:00Z" w16du:dateUtc="2025-07-08T10:39:00Z"/>
          <w:rFonts w:ascii="Poppins" w:hAnsi="Poppins" w:cs="Poppins"/>
        </w:rPr>
      </w:pPr>
      <w:del w:id="1949" w:author="Stuart McLarnon [NESO]" w:date="2025-07-08T11:39:00Z" w16du:dateUtc="2025-07-08T10:39:00Z">
        <w:r w:rsidRPr="00CA639E" w:rsidDel="00B4506D">
          <w:rPr>
            <w:rFonts w:ascii="Poppins" w:hAnsi="Poppins" w:cs="Poppins"/>
          </w:rPr>
          <w:delText>There are two current CUSC modification proposals:</w:delText>
        </w:r>
      </w:del>
    </w:p>
    <w:moveFromRangeStart w:id="1950" w:author="Stuart McLarnon [NESO]" w:date="2025-07-08T11:39:00Z" w:name="move202867208"/>
    <w:p w14:paraId="3CDB830B" w14:textId="3FC615CC" w:rsidR="00CA639E" w:rsidRPr="00CA639E" w:rsidDel="00B4506D" w:rsidRDefault="00CA639E" w:rsidP="00CA639E">
      <w:pPr>
        <w:numPr>
          <w:ilvl w:val="0"/>
          <w:numId w:val="34"/>
        </w:numPr>
        <w:suppressAutoHyphens w:val="0"/>
        <w:autoSpaceDN/>
        <w:spacing w:before="120" w:after="120" w:line="300" w:lineRule="atLeast"/>
        <w:jc w:val="both"/>
        <w:textAlignment w:val="auto"/>
        <w:rPr>
          <w:moveFrom w:id="1951" w:author="Stuart McLarnon [NESO]" w:date="2025-07-08T11:39:00Z" w16du:dateUtc="2025-07-08T10:39:00Z"/>
          <w:rFonts w:ascii="Poppins" w:hAnsi="Poppins" w:cs="Poppins"/>
        </w:rPr>
      </w:pPr>
      <w:moveFrom w:id="1952" w:author="Stuart McLarnon [NESO]" w:date="2025-07-08T11:39:00Z" w16du:dateUtc="2025-07-08T10:39:00Z">
        <w:r w:rsidDel="00B4506D">
          <w:fldChar w:fldCharType="begin"/>
        </w:r>
        <w:r w:rsidDel="00B4506D">
          <w:instrText>HYPERLINK "https://www.neso.energy/industry-information/codes/cusc/modifications/cmp328-connections-triggering-distribution-impact-assessment"</w:instrText>
        </w:r>
      </w:moveFrom>
      <w:del w:id="1953" w:author="Stuart McLarnon [NESO]" w:date="2025-07-08T11:39:00Z" w16du:dateUtc="2025-07-08T10:39:00Z"/>
      <w:moveFrom w:id="1954" w:author="Stuart McLarnon [NESO]" w:date="2025-07-08T11:39:00Z" w16du:dateUtc="2025-07-08T10:39:00Z">
        <w:r w:rsidDel="00B4506D">
          <w:fldChar w:fldCharType="separate"/>
        </w:r>
        <w:r w:rsidRPr="00CA639E" w:rsidDel="00B4506D">
          <w:rPr>
            <w:rStyle w:val="Hyperlink"/>
            <w:rFonts w:ascii="Poppins" w:hAnsi="Poppins" w:cs="Poppins"/>
          </w:rPr>
          <w:t>CMP328 – Connections Triggering Distribution Impact Assessment</w:t>
        </w:r>
        <w:r w:rsidDel="00B4506D">
          <w:fldChar w:fldCharType="end"/>
        </w:r>
      </w:moveFrom>
    </w:p>
    <w:p w14:paraId="4C3EFFFB" w14:textId="5CF416A5" w:rsidR="00CA639E" w:rsidRPr="00CA639E" w:rsidDel="00B4506D" w:rsidRDefault="00CA639E" w:rsidP="00CA639E">
      <w:pPr>
        <w:pStyle w:val="ListParagraph"/>
        <w:numPr>
          <w:ilvl w:val="0"/>
          <w:numId w:val="34"/>
        </w:numPr>
        <w:jc w:val="both"/>
        <w:rPr>
          <w:moveFrom w:id="1955" w:author="Stuart McLarnon [NESO]" w:date="2025-07-08T11:39:00Z" w16du:dateUtc="2025-07-08T10:39:00Z"/>
          <w:rFonts w:ascii="Poppins" w:hAnsi="Poppins" w:cs="Poppins"/>
        </w:rPr>
      </w:pPr>
      <w:moveFrom w:id="1956" w:author="Stuart McLarnon [NESO]" w:date="2025-07-08T11:39:00Z" w16du:dateUtc="2025-07-08T10:39:00Z">
        <w:r w:rsidDel="00B4506D">
          <w:fldChar w:fldCharType="begin"/>
        </w:r>
        <w:r w:rsidDel="00B4506D">
          <w:instrText>HYPERLINK "https://www.neso.energy/industry-information/codes/cusc/modifications/cmp434-implementing-connections-reform"</w:instrText>
        </w:r>
      </w:moveFrom>
      <w:del w:id="1957" w:author="Stuart McLarnon [NESO]" w:date="2025-07-08T11:39:00Z" w16du:dateUtc="2025-07-08T10:39:00Z"/>
      <w:moveFrom w:id="1958" w:author="Stuart McLarnon [NESO]" w:date="2025-07-08T11:39:00Z" w16du:dateUtc="2025-07-08T10:39:00Z">
        <w:r w:rsidDel="00B4506D">
          <w:fldChar w:fldCharType="separate"/>
        </w:r>
        <w:r w:rsidRPr="00CA639E" w:rsidDel="00B4506D">
          <w:rPr>
            <w:rStyle w:val="Hyperlink"/>
            <w:rFonts w:ascii="Poppins" w:hAnsi="Poppins" w:cs="Poppins"/>
          </w:rPr>
          <w:t>CMP434 - Implementing Connections Reform</w:t>
        </w:r>
        <w:r w:rsidDel="00B4506D">
          <w:fldChar w:fldCharType="end"/>
        </w:r>
        <w:r w:rsidRPr="00CA639E" w:rsidDel="00B4506D">
          <w:rPr>
            <w:rFonts w:ascii="Poppins" w:hAnsi="Poppins" w:cs="Poppins"/>
          </w:rPr>
          <w:t xml:space="preserve"> </w:t>
        </w:r>
      </w:moveFrom>
    </w:p>
    <w:moveFromRangeEnd w:id="1950"/>
    <w:p w14:paraId="27EF28DC" w14:textId="0AC623CE" w:rsidR="00CA639E" w:rsidRPr="00CA639E" w:rsidRDefault="00CA639E" w:rsidP="00CA639E">
      <w:pPr>
        <w:jc w:val="both"/>
        <w:rPr>
          <w:rFonts w:ascii="Poppins" w:hAnsi="Poppins" w:cs="Poppins"/>
        </w:rPr>
      </w:pPr>
      <w:r w:rsidRPr="00CA639E">
        <w:rPr>
          <w:rFonts w:ascii="Poppins" w:hAnsi="Poppins" w:cs="Poppins"/>
        </w:rPr>
        <w:t>Consideration was given to the following</w:t>
      </w:r>
      <w:ins w:id="1959" w:author="Stuart McLarnon [NESO]" w:date="2025-07-08T11:39:00Z" w16du:dateUtc="2025-07-08T10:39:00Z">
        <w:r w:rsidR="00B4506D">
          <w:rPr>
            <w:rFonts w:ascii="Poppins" w:hAnsi="Poppins" w:cs="Poppins"/>
          </w:rPr>
          <w:t xml:space="preserve"> three CUSC</w:t>
        </w:r>
      </w:ins>
      <w:r w:rsidRPr="00CA639E">
        <w:rPr>
          <w:rFonts w:ascii="Poppins" w:hAnsi="Poppins" w:cs="Poppins"/>
        </w:rPr>
        <w:t xml:space="preserve"> modification</w:t>
      </w:r>
      <w:ins w:id="1960" w:author="Stuart McLarnon [NESO]" w:date="2025-07-08T11:39:00Z" w16du:dateUtc="2025-07-08T10:39:00Z">
        <w:r w:rsidR="00B4506D">
          <w:rPr>
            <w:rFonts w:ascii="Poppins" w:hAnsi="Poppins" w:cs="Poppins"/>
          </w:rPr>
          <w:t>s</w:t>
        </w:r>
      </w:ins>
      <w:r w:rsidRPr="00CA639E">
        <w:rPr>
          <w:rFonts w:ascii="Poppins" w:hAnsi="Poppins" w:cs="Poppins"/>
        </w:rPr>
        <w:t xml:space="preserve"> which ha</w:t>
      </w:r>
      <w:ins w:id="1961" w:author="Stuart McLarnon [NESO]" w:date="2025-07-08T11:39:00Z" w16du:dateUtc="2025-07-08T10:39:00Z">
        <w:r w:rsidR="00B4506D">
          <w:rPr>
            <w:rFonts w:ascii="Poppins" w:hAnsi="Poppins" w:cs="Poppins"/>
          </w:rPr>
          <w:t>ve</w:t>
        </w:r>
      </w:ins>
      <w:del w:id="1962" w:author="Stuart McLarnon [NESO]" w:date="2025-07-08T11:39:00Z" w16du:dateUtc="2025-07-08T10:39:00Z">
        <w:r w:rsidRPr="00CA639E" w:rsidDel="00B4506D">
          <w:rPr>
            <w:rFonts w:ascii="Poppins" w:hAnsi="Poppins" w:cs="Poppins"/>
          </w:rPr>
          <w:delText>s</w:delText>
        </w:r>
      </w:del>
      <w:r w:rsidRPr="00CA639E">
        <w:rPr>
          <w:rFonts w:ascii="Poppins" w:hAnsi="Poppins" w:cs="Poppins"/>
        </w:rPr>
        <w:t xml:space="preserve"> now concluded</w:t>
      </w:r>
      <w:ins w:id="1963" w:author="Stuart McLarnon [NESO]" w:date="2025-07-08T11:39:00Z" w16du:dateUtc="2025-07-08T10:39:00Z">
        <w:r w:rsidR="00B4506D">
          <w:rPr>
            <w:rFonts w:ascii="Poppins" w:hAnsi="Poppins" w:cs="Poppins"/>
          </w:rPr>
          <w:t>:</w:t>
        </w:r>
      </w:ins>
    </w:p>
    <w:p w14:paraId="1CFF503F" w14:textId="66C96D17" w:rsidR="00CA639E" w:rsidRDefault="00CA639E">
      <w:pPr>
        <w:numPr>
          <w:ilvl w:val="0"/>
          <w:numId w:val="34"/>
        </w:numPr>
        <w:ind w:left="714" w:hanging="357"/>
        <w:jc w:val="both"/>
        <w:rPr>
          <w:ins w:id="1964" w:author="Stuart McLarnon [NESO]" w:date="2025-07-08T11:39:00Z" w16du:dateUtc="2025-07-08T10:39:00Z"/>
          <w:rFonts w:ascii="Poppins" w:hAnsi="Poppins" w:cs="Poppins"/>
        </w:rPr>
        <w:pPrChange w:id="1965" w:author="Stuart McLarnon [NESO]" w:date="2025-07-08T11:47:00Z" w16du:dateUtc="2025-07-08T10:47:00Z">
          <w:pPr>
            <w:numPr>
              <w:numId w:val="34"/>
            </w:numPr>
            <w:ind w:left="360" w:hanging="360"/>
            <w:jc w:val="both"/>
          </w:pPr>
        </w:pPrChange>
      </w:pPr>
      <w:r>
        <w:fldChar w:fldCharType="begin"/>
      </w:r>
      <w:r>
        <w:instrText>HYPERLINK "https://www.neso.energy/industry-information/codes/cusc/modifications/cmp298-updating-statement-works-process-facilitate-aggregated-assessment-relevant-and-collectively-relevant-embedded-generation"</w:instrText>
      </w:r>
      <w:r>
        <w:fldChar w:fldCharType="separate"/>
      </w:r>
      <w:r w:rsidRPr="00CA639E">
        <w:rPr>
          <w:rStyle w:val="Hyperlink"/>
          <w:rFonts w:ascii="Poppins" w:hAnsi="Poppins" w:cs="Poppins"/>
        </w:rPr>
        <w:t>CMP298: Updating the Statement of Works process to facilitate aggregated assessment of relevant and collectively relevant embedded generation</w:t>
      </w:r>
      <w:r>
        <w:fldChar w:fldCharType="end"/>
      </w:r>
      <w:del w:id="1966" w:author="Stuart McLarnon [NESO]" w:date="2025-07-08T11:44:00Z" w16du:dateUtc="2025-07-08T10:44:00Z">
        <w:r w:rsidRPr="00CA639E" w:rsidDel="009F1B6C">
          <w:rPr>
            <w:rFonts w:ascii="Poppins" w:hAnsi="Poppins" w:cs="Poppins"/>
          </w:rPr>
          <w:delText xml:space="preserve"> (Now concluded)</w:delText>
        </w:r>
      </w:del>
    </w:p>
    <w:moveToRangeStart w:id="1967" w:author="Stuart McLarnon [NESO]" w:date="2025-07-08T11:39:00Z" w:name="move202867208"/>
    <w:p w14:paraId="60F5749F" w14:textId="77777777" w:rsidR="00B4506D" w:rsidRPr="00CA639E" w:rsidRDefault="00B4506D">
      <w:pPr>
        <w:numPr>
          <w:ilvl w:val="0"/>
          <w:numId w:val="34"/>
        </w:numPr>
        <w:suppressAutoHyphens w:val="0"/>
        <w:autoSpaceDN/>
        <w:spacing w:before="120" w:after="120" w:line="300" w:lineRule="atLeast"/>
        <w:ind w:left="714" w:hanging="357"/>
        <w:jc w:val="both"/>
        <w:textAlignment w:val="auto"/>
        <w:rPr>
          <w:moveTo w:id="1968" w:author="Stuart McLarnon [NESO]" w:date="2025-07-08T11:39:00Z" w16du:dateUtc="2025-07-08T10:39:00Z"/>
          <w:rFonts w:ascii="Poppins" w:hAnsi="Poppins" w:cs="Poppins"/>
        </w:rPr>
        <w:pPrChange w:id="1969" w:author="Stuart McLarnon [NESO]" w:date="2025-07-08T11:47:00Z" w16du:dateUtc="2025-07-08T10:47:00Z">
          <w:pPr>
            <w:numPr>
              <w:numId w:val="34"/>
            </w:numPr>
            <w:suppressAutoHyphens w:val="0"/>
            <w:autoSpaceDN/>
            <w:spacing w:before="120" w:after="120" w:line="300" w:lineRule="atLeast"/>
            <w:ind w:left="360" w:hanging="360"/>
            <w:jc w:val="both"/>
            <w:textAlignment w:val="auto"/>
          </w:pPr>
        </w:pPrChange>
      </w:pPr>
      <w:moveTo w:id="1970" w:author="Stuart McLarnon [NESO]" w:date="2025-07-08T11:39:00Z" w16du:dateUtc="2025-07-08T10:39:00Z">
        <w:r>
          <w:fldChar w:fldCharType="begin"/>
        </w:r>
        <w:r>
          <w:instrText>HYPERLINK "https://www.neso.energy/industry-information/codes/cusc/modifications/cmp328-connections-triggering-distribution-impact-assessment"</w:instrText>
        </w:r>
      </w:moveTo>
      <w:ins w:id="1971" w:author="Stuart McLarnon [NESO]" w:date="2025-07-08T11:39:00Z" w16du:dateUtc="2025-07-08T10:39:00Z"/>
      <w:moveTo w:id="1972" w:author="Stuart McLarnon [NESO]" w:date="2025-07-08T11:39:00Z" w16du:dateUtc="2025-07-08T10:39:00Z">
        <w:r>
          <w:fldChar w:fldCharType="separate"/>
        </w:r>
        <w:r w:rsidRPr="00CA639E">
          <w:rPr>
            <w:rStyle w:val="Hyperlink"/>
            <w:rFonts w:ascii="Poppins" w:hAnsi="Poppins" w:cs="Poppins"/>
          </w:rPr>
          <w:t>CMP328 – Connections Triggering Distribution Impact Assessment</w:t>
        </w:r>
        <w:r>
          <w:fldChar w:fldCharType="end"/>
        </w:r>
      </w:moveTo>
    </w:p>
    <w:p w14:paraId="4387E562" w14:textId="77777777" w:rsidR="00B4506D" w:rsidRPr="00CA639E" w:rsidDel="00B4506D" w:rsidRDefault="00B4506D">
      <w:pPr>
        <w:pStyle w:val="ListParagraph"/>
        <w:numPr>
          <w:ilvl w:val="0"/>
          <w:numId w:val="34"/>
        </w:numPr>
        <w:ind w:left="714" w:hanging="357"/>
        <w:jc w:val="both"/>
        <w:rPr>
          <w:del w:id="1973" w:author="Stuart McLarnon [NESO]" w:date="2025-07-08T11:39:00Z" w16du:dateUtc="2025-07-08T10:39:00Z"/>
          <w:moveTo w:id="1974" w:author="Stuart McLarnon [NESO]" w:date="2025-07-08T11:39:00Z" w16du:dateUtc="2025-07-08T10:39:00Z"/>
          <w:rFonts w:ascii="Poppins" w:hAnsi="Poppins" w:cs="Poppins"/>
        </w:rPr>
        <w:pPrChange w:id="1975" w:author="Stuart McLarnon [NESO]" w:date="2025-07-08T11:47:00Z" w16du:dateUtc="2025-07-08T10:47:00Z">
          <w:pPr>
            <w:pStyle w:val="ListParagraph"/>
            <w:numPr>
              <w:numId w:val="34"/>
            </w:numPr>
            <w:ind w:left="360" w:hanging="360"/>
            <w:jc w:val="both"/>
          </w:pPr>
        </w:pPrChange>
      </w:pPr>
      <w:moveTo w:id="1976" w:author="Stuart McLarnon [NESO]" w:date="2025-07-08T11:39:00Z" w16du:dateUtc="2025-07-08T10:39:00Z">
        <w:r>
          <w:fldChar w:fldCharType="begin"/>
        </w:r>
        <w:r>
          <w:instrText>HYPERLINK "https://www.neso.energy/industry-information/codes/cusc/modifications/cmp434-implementing-connections-reform"</w:instrText>
        </w:r>
      </w:moveTo>
      <w:ins w:id="1977" w:author="Stuart McLarnon [NESO]" w:date="2025-07-08T11:39:00Z" w16du:dateUtc="2025-07-08T10:39:00Z"/>
      <w:moveTo w:id="1978" w:author="Stuart McLarnon [NESO]" w:date="2025-07-08T11:39:00Z" w16du:dateUtc="2025-07-08T10:39:00Z">
        <w:r>
          <w:fldChar w:fldCharType="separate"/>
        </w:r>
        <w:r w:rsidRPr="00CA639E">
          <w:rPr>
            <w:rStyle w:val="Hyperlink"/>
            <w:rFonts w:ascii="Poppins" w:hAnsi="Poppins" w:cs="Poppins"/>
          </w:rPr>
          <w:t>CMP434 - Implementing Connections Reform</w:t>
        </w:r>
        <w:r>
          <w:fldChar w:fldCharType="end"/>
        </w:r>
        <w:r w:rsidRPr="00CA639E">
          <w:rPr>
            <w:rFonts w:ascii="Poppins" w:hAnsi="Poppins" w:cs="Poppins"/>
          </w:rPr>
          <w:t xml:space="preserve"> </w:t>
        </w:r>
      </w:moveTo>
    </w:p>
    <w:moveToRangeEnd w:id="1967"/>
    <w:p w14:paraId="43E983D3" w14:textId="77777777" w:rsidR="00B4506D" w:rsidRPr="00B4506D" w:rsidDel="00B4506D" w:rsidRDefault="00B4506D">
      <w:pPr>
        <w:pStyle w:val="ListParagraph"/>
        <w:numPr>
          <w:ilvl w:val="0"/>
          <w:numId w:val="34"/>
        </w:numPr>
        <w:ind w:left="714" w:hanging="357"/>
        <w:jc w:val="both"/>
        <w:rPr>
          <w:del w:id="1979" w:author="Stuart McLarnon [NESO]" w:date="2025-07-08T11:39:00Z" w16du:dateUtc="2025-07-08T10:39:00Z"/>
          <w:rFonts w:ascii="Poppins" w:hAnsi="Poppins" w:cs="Poppins"/>
          <w:rPrChange w:id="1980" w:author="Stuart McLarnon [NESO]" w:date="2025-07-08T11:39:00Z" w16du:dateUtc="2025-07-08T10:39:00Z">
            <w:rPr>
              <w:del w:id="1981" w:author="Stuart McLarnon [NESO]" w:date="2025-07-08T11:39:00Z" w16du:dateUtc="2025-07-08T10:39:00Z"/>
            </w:rPr>
          </w:rPrChange>
        </w:rPr>
        <w:pPrChange w:id="1982" w:author="Stuart McLarnon [NESO]" w:date="2025-07-08T11:47:00Z" w16du:dateUtc="2025-07-08T10:47:00Z">
          <w:pPr>
            <w:numPr>
              <w:numId w:val="34"/>
            </w:numPr>
            <w:ind w:left="360" w:hanging="360"/>
            <w:jc w:val="both"/>
          </w:pPr>
        </w:pPrChange>
      </w:pPr>
    </w:p>
    <w:p w14:paraId="09B64FF1" w14:textId="77777777" w:rsidR="00CA639E" w:rsidRPr="00B4506D" w:rsidRDefault="00CA639E">
      <w:pPr>
        <w:pStyle w:val="ListParagraph"/>
        <w:numPr>
          <w:ilvl w:val="0"/>
          <w:numId w:val="34"/>
        </w:numPr>
        <w:ind w:left="714" w:hanging="357"/>
        <w:jc w:val="both"/>
        <w:rPr>
          <w:rFonts w:ascii="Poppins" w:hAnsi="Poppins" w:cs="Poppins"/>
          <w:rPrChange w:id="1983" w:author="Stuart McLarnon [NESO]" w:date="2025-07-08T11:39:00Z" w16du:dateUtc="2025-07-08T10:39:00Z">
            <w:rPr/>
          </w:rPrChange>
        </w:rPr>
        <w:pPrChange w:id="1984" w:author="Stuart McLarnon [NESO]" w:date="2025-07-08T11:47:00Z" w16du:dateUtc="2025-07-08T10:47:00Z">
          <w:pPr>
            <w:suppressAutoHyphens w:val="0"/>
            <w:autoSpaceDN/>
            <w:spacing w:before="120" w:after="120" w:line="300" w:lineRule="atLeast"/>
            <w:jc w:val="both"/>
            <w:textAlignment w:val="auto"/>
          </w:pPr>
        </w:pPrChange>
      </w:pPr>
    </w:p>
    <w:p w14:paraId="322575DE" w14:textId="6CB82FC6" w:rsidR="00CA639E" w:rsidRPr="00CA639E" w:rsidDel="009218D1" w:rsidRDefault="00CA639E" w:rsidP="00CA639E">
      <w:pPr>
        <w:jc w:val="both"/>
        <w:rPr>
          <w:del w:id="1985" w:author="Stuart McLarnon [NESO]" w:date="2025-07-08T11:44:00Z" w16du:dateUtc="2025-07-08T10:44:00Z"/>
          <w:rFonts w:ascii="Poppins" w:hAnsi="Poppins" w:cs="Poppins"/>
        </w:rPr>
      </w:pPr>
      <w:del w:id="1986" w:author="Stuart McLarnon [NESO]" w:date="2025-07-08T11:44:00Z" w16du:dateUtc="2025-07-08T10:44:00Z">
        <w:r w:rsidRPr="00CA639E" w:rsidDel="009218D1">
          <w:rPr>
            <w:rFonts w:ascii="Poppins" w:hAnsi="Poppins" w:cs="Poppins"/>
          </w:rPr>
          <w:delText>It is not expected that these modifications will explicitly detail any data exchange requirements, however they may wish to reference, or repeat (in a form of statement) the data exchange requirement contained within the Grid Code.</w:delText>
        </w:r>
      </w:del>
    </w:p>
    <w:p w14:paraId="62278AA8" w14:textId="77777777" w:rsidR="00CA639E" w:rsidRPr="00CA639E" w:rsidRDefault="00CA639E" w:rsidP="00CA639E">
      <w:pPr>
        <w:jc w:val="both"/>
        <w:rPr>
          <w:rFonts w:ascii="Poppins" w:hAnsi="Poppins" w:cs="Poppins"/>
          <w:u w:val="single"/>
        </w:rPr>
      </w:pPr>
      <w:r w:rsidRPr="00CA639E">
        <w:rPr>
          <w:rFonts w:ascii="Poppins" w:hAnsi="Poppins" w:cs="Poppins"/>
          <w:u w:val="single"/>
        </w:rPr>
        <w:t>Grid Code</w:t>
      </w:r>
    </w:p>
    <w:p w14:paraId="21FF3409" w14:textId="77777777" w:rsidR="00CA639E" w:rsidRPr="00CA639E" w:rsidRDefault="00CA639E" w:rsidP="00CA639E">
      <w:pPr>
        <w:pStyle w:val="ListParagraph"/>
        <w:numPr>
          <w:ilvl w:val="0"/>
          <w:numId w:val="36"/>
        </w:numPr>
        <w:jc w:val="both"/>
        <w:rPr>
          <w:rFonts w:ascii="Poppins" w:hAnsi="Poppins" w:cs="Poppins"/>
        </w:rPr>
      </w:pPr>
      <w:hyperlink r:id="rId21" w:history="1">
        <w:r w:rsidRPr="00CA639E">
          <w:rPr>
            <w:rStyle w:val="Hyperlink"/>
            <w:rFonts w:ascii="Poppins" w:hAnsi="Poppins" w:cs="Poppins"/>
          </w:rPr>
          <w:t>GC0117: Improving transparency and consistency of access arrangements across GB by the creation of a pan-GB commonality of Power Station requirements</w:t>
        </w:r>
      </w:hyperlink>
    </w:p>
    <w:p w14:paraId="567C116A" w14:textId="77777777" w:rsidR="00CA639E" w:rsidRPr="00CA639E" w:rsidRDefault="00CA639E" w:rsidP="00CA639E">
      <w:pPr>
        <w:jc w:val="both"/>
        <w:rPr>
          <w:rFonts w:ascii="Poppins" w:hAnsi="Poppins" w:cs="Poppins"/>
          <w:u w:val="single"/>
        </w:rPr>
      </w:pPr>
      <w:r w:rsidRPr="00CA639E">
        <w:rPr>
          <w:rFonts w:ascii="Poppins" w:hAnsi="Poppins" w:cs="Poppins"/>
          <w:u w:val="single"/>
        </w:rPr>
        <w:t>SQSS</w:t>
      </w:r>
    </w:p>
    <w:p w14:paraId="70B4E8AB" w14:textId="546C9F24" w:rsidR="00CA639E" w:rsidRPr="00CA639E" w:rsidRDefault="00CA639E" w:rsidP="00CA639E">
      <w:pPr>
        <w:pStyle w:val="ListParagraph"/>
        <w:numPr>
          <w:ilvl w:val="0"/>
          <w:numId w:val="35"/>
        </w:numPr>
        <w:jc w:val="both"/>
        <w:rPr>
          <w:rFonts w:ascii="Poppins" w:hAnsi="Poppins" w:cs="Poppins"/>
        </w:rPr>
      </w:pPr>
      <w:hyperlink r:id="rId22" w:history="1">
        <w:r w:rsidRPr="00CA639E">
          <w:rPr>
            <w:rStyle w:val="Hyperlink"/>
            <w:rFonts w:ascii="Poppins" w:hAnsi="Poppins" w:cs="Poppins"/>
          </w:rPr>
          <w:t>GSR029: Review of Demand Connection Criteria to Align with EREC P2/7</w:t>
        </w:r>
      </w:hyperlink>
      <w:r w:rsidRPr="00CA639E">
        <w:rPr>
          <w:rFonts w:ascii="Poppins" w:hAnsi="Poppins" w:cs="Poppins"/>
        </w:rPr>
        <w:t xml:space="preserve"> - </w:t>
      </w:r>
      <w:ins w:id="1987" w:author="Stuart McLarnon [NESO]" w:date="2025-07-08T11:47:00Z" w16du:dateUtc="2025-07-08T10:47:00Z">
        <w:r w:rsidR="0048516F">
          <w:rPr>
            <w:rFonts w:ascii="Poppins" w:hAnsi="Poppins" w:cs="Poppins"/>
          </w:rPr>
          <w:t>Various</w:t>
        </w:r>
      </w:ins>
      <w:del w:id="1988" w:author="Stuart McLarnon [NESO]" w:date="2025-07-08T11:47:00Z" w16du:dateUtc="2025-07-08T10:47:00Z">
        <w:r w:rsidRPr="00CA639E" w:rsidDel="0048516F">
          <w:rPr>
            <w:rFonts w:ascii="Poppins" w:hAnsi="Poppins" w:cs="Poppins"/>
          </w:rPr>
          <w:delText>Group</w:delText>
        </w:r>
      </w:del>
      <w:r w:rsidRPr="00CA639E">
        <w:rPr>
          <w:rFonts w:ascii="Poppins" w:hAnsi="Poppins" w:cs="Poppins"/>
        </w:rPr>
        <w:t xml:space="preserve"> </w:t>
      </w:r>
      <w:ins w:id="1989" w:author="Stuart McLarnon [NESO]" w:date="2025-07-08T11:48:00Z" w16du:dateUtc="2025-07-08T10:48:00Z">
        <w:r w:rsidR="00FE2477">
          <w:rPr>
            <w:rFonts w:ascii="Poppins" w:hAnsi="Poppins" w:cs="Poppins"/>
          </w:rPr>
          <w:t>D</w:t>
        </w:r>
      </w:ins>
      <w:del w:id="1990" w:author="Stuart McLarnon [NESO]" w:date="2025-07-08T11:48:00Z" w16du:dateUtc="2025-07-08T10:48:00Z">
        <w:r w:rsidRPr="00CA639E" w:rsidDel="00FE2477">
          <w:rPr>
            <w:rFonts w:ascii="Poppins" w:hAnsi="Poppins" w:cs="Poppins"/>
          </w:rPr>
          <w:delText>d</w:delText>
        </w:r>
      </w:del>
      <w:r w:rsidRPr="00CA639E">
        <w:rPr>
          <w:rFonts w:ascii="Poppins" w:hAnsi="Poppins" w:cs="Poppins"/>
        </w:rPr>
        <w:t>emand definition</w:t>
      </w:r>
      <w:ins w:id="1991" w:author="Stuart McLarnon [NESO]" w:date="2025-07-08T11:48:00Z" w16du:dateUtc="2025-07-08T10:48:00Z">
        <w:r w:rsidR="00FE2477">
          <w:rPr>
            <w:rFonts w:ascii="Poppins" w:hAnsi="Poppins" w:cs="Poppins"/>
          </w:rPr>
          <w:t>s</w:t>
        </w:r>
      </w:ins>
      <w:del w:id="1992" w:author="Stuart McLarnon [NESO]" w:date="2025-07-08T11:48:00Z" w16du:dateUtc="2025-07-08T10:48:00Z">
        <w:r w:rsidRPr="00CA639E" w:rsidDel="00FE2477">
          <w:rPr>
            <w:rFonts w:ascii="Poppins" w:hAnsi="Poppins" w:cs="Poppins"/>
          </w:rPr>
          <w:delText xml:space="preserve"> </w:delText>
        </w:r>
      </w:del>
    </w:p>
    <w:p w14:paraId="674EEE2A" w14:textId="77777777" w:rsidR="00CA639E" w:rsidRPr="00CA639E" w:rsidRDefault="00CA639E" w:rsidP="00CA639E">
      <w:pPr>
        <w:jc w:val="both"/>
        <w:rPr>
          <w:rFonts w:ascii="Poppins" w:hAnsi="Poppins" w:cs="Poppins"/>
          <w:u w:val="single"/>
        </w:rPr>
      </w:pPr>
      <w:r w:rsidRPr="00CA639E">
        <w:rPr>
          <w:rFonts w:ascii="Poppins" w:hAnsi="Poppins" w:cs="Poppins"/>
          <w:u w:val="single"/>
        </w:rPr>
        <w:t>Other</w:t>
      </w:r>
    </w:p>
    <w:p w14:paraId="5A13BFCF" w14:textId="77777777" w:rsidR="00CA639E" w:rsidRPr="00CA639E" w:rsidRDefault="00CA639E">
      <w:pPr>
        <w:pStyle w:val="ListParagraph"/>
        <w:numPr>
          <w:ilvl w:val="0"/>
          <w:numId w:val="35"/>
        </w:numPr>
        <w:jc w:val="both"/>
        <w:rPr>
          <w:rStyle w:val="normaltextrun"/>
          <w:rFonts w:ascii="Poppins" w:hAnsi="Poppins" w:cs="Poppins"/>
          <w:b/>
          <w:bCs/>
          <w:color w:val="FFFFFF"/>
          <w:sz w:val="28"/>
          <w:szCs w:val="28"/>
          <w:shd w:val="clear" w:color="auto" w:fill="727274"/>
        </w:rPr>
        <w:pPrChange w:id="1993" w:author="Stuart McLarnon (NESO)" w:date="2025-06-17T10:42:00Z" w16du:dateUtc="2025-06-17T09:42:00Z">
          <w:pPr>
            <w:pStyle w:val="ListParagraph"/>
            <w:jc w:val="both"/>
          </w:pPr>
        </w:pPrChange>
      </w:pPr>
      <w:r w:rsidRPr="00CA639E">
        <w:rPr>
          <w:rFonts w:ascii="Poppins" w:hAnsi="Poppins" w:cs="Poppins"/>
        </w:rPr>
        <w:t>Distribution Standard Licence Condition 25 (SLC25) requires Network Operators to publish a Long Term Development Statement inclusive of PSM in CIM format.</w:t>
      </w:r>
    </w:p>
    <w:p w14:paraId="1EB49801" w14:textId="566F61A7" w:rsidR="00B97888" w:rsidRPr="0054579E" w:rsidRDefault="00B97888" w:rsidP="00B97888">
      <w:pPr>
        <w:rPr>
          <w:rFonts w:ascii="Poppins" w:hAnsi="Poppins" w:cs="Poppins"/>
          <w:i/>
          <w:iCs/>
          <w:color w:val="92D050"/>
        </w:rPr>
      </w:pPr>
      <w:r>
        <w:rPr>
          <w:rFonts w:ascii="Poppins" w:hAnsi="Poppins" w:cs="Poppins"/>
          <w:i/>
          <w:iCs/>
          <w:color w:val="92D050"/>
        </w:rPr>
        <w:t xml:space="preserve"> </w:t>
      </w:r>
    </w:p>
    <w:p w14:paraId="11382B05" w14:textId="77777777" w:rsidR="00C1635A" w:rsidRPr="00DE2E99" w:rsidRDefault="00C1635A" w:rsidP="00196BC5">
      <w:pPr>
        <w:pStyle w:val="CA7"/>
        <w:shd w:val="clear" w:color="auto" w:fill="3F0731"/>
        <w:rPr>
          <w:rFonts w:ascii="Poppins" w:hAnsi="Poppins" w:cs="Poppins"/>
        </w:rPr>
      </w:pPr>
      <w:bookmarkStart w:id="1994" w:name="_Toc203051341"/>
      <w:r w:rsidRPr="00DE2E99">
        <w:rPr>
          <w:rFonts w:ascii="Poppins" w:hAnsi="Poppins" w:cs="Poppins"/>
        </w:rPr>
        <w:t>Acronyms, key terms and reference material</w:t>
      </w:r>
      <w:bookmarkEnd w:id="1994"/>
    </w:p>
    <w:tbl>
      <w:tblPr>
        <w:tblStyle w:val="TableGrid"/>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6946"/>
      </w:tblGrid>
      <w:tr w:rsidR="00C1635A" w:rsidRPr="000E3EB5" w14:paraId="1693D0EF" w14:textId="77777777" w:rsidTr="00196BC5">
        <w:tc>
          <w:tcPr>
            <w:tcW w:w="2547" w:type="dxa"/>
            <w:shd w:val="clear" w:color="auto" w:fill="7A3864"/>
          </w:tcPr>
          <w:p w14:paraId="32D70B53" w14:textId="77777777" w:rsidR="00C1635A" w:rsidRPr="000E3EB5" w:rsidRDefault="00C1635A">
            <w:pPr>
              <w:rPr>
                <w:rFonts w:ascii="Poppins" w:hAnsi="Poppins" w:cs="Poppins"/>
                <w:b/>
                <w:color w:val="FFFFFF" w:themeColor="background1"/>
              </w:rPr>
            </w:pPr>
            <w:r w:rsidRPr="000E3EB5">
              <w:rPr>
                <w:rFonts w:ascii="Poppins" w:hAnsi="Poppins" w:cs="Poppins"/>
                <w:b/>
                <w:color w:val="FFFFFF" w:themeColor="background1"/>
              </w:rPr>
              <w:t>Acronym / key term</w:t>
            </w:r>
          </w:p>
        </w:tc>
        <w:tc>
          <w:tcPr>
            <w:tcW w:w="6946" w:type="dxa"/>
            <w:shd w:val="clear" w:color="auto" w:fill="7A3864"/>
          </w:tcPr>
          <w:p w14:paraId="7EDA44F1" w14:textId="77777777" w:rsidR="00C1635A" w:rsidRPr="000E3EB5" w:rsidRDefault="00C1635A">
            <w:pPr>
              <w:rPr>
                <w:rFonts w:ascii="Poppins" w:hAnsi="Poppins" w:cs="Poppins"/>
                <w:b/>
                <w:color w:val="FFFFFF" w:themeColor="background1"/>
              </w:rPr>
            </w:pPr>
            <w:r w:rsidRPr="000E3EB5">
              <w:rPr>
                <w:rFonts w:ascii="Poppins" w:hAnsi="Poppins" w:cs="Poppins"/>
                <w:b/>
                <w:color w:val="FFFFFF" w:themeColor="background1"/>
              </w:rPr>
              <w:t>Meaning</w:t>
            </w:r>
          </w:p>
        </w:tc>
      </w:tr>
      <w:tr w:rsidR="007E6EE2" w:rsidRPr="000E3EB5" w14:paraId="0CBAAA25" w14:textId="77777777">
        <w:tc>
          <w:tcPr>
            <w:tcW w:w="2547" w:type="dxa"/>
            <w:vAlign w:val="center"/>
          </w:tcPr>
          <w:p w14:paraId="3FC30C35" w14:textId="5FA13F12" w:rsidR="007E6EE2" w:rsidRPr="000E3EB5" w:rsidRDefault="007E6EE2" w:rsidP="007E6EE2">
            <w:pPr>
              <w:rPr>
                <w:rFonts w:ascii="Poppins" w:hAnsi="Poppins" w:cs="Poppins"/>
                <w:sz w:val="18"/>
                <w:szCs w:val="18"/>
              </w:rPr>
            </w:pPr>
            <w:r w:rsidRPr="000E3EB5">
              <w:rPr>
                <w:rFonts w:ascii="Poppins" w:hAnsi="Poppins" w:cs="Poppins"/>
                <w:sz w:val="18"/>
                <w:szCs w:val="18"/>
              </w:rPr>
              <w:t>BSC</w:t>
            </w:r>
          </w:p>
        </w:tc>
        <w:tc>
          <w:tcPr>
            <w:tcW w:w="6946" w:type="dxa"/>
            <w:vAlign w:val="center"/>
          </w:tcPr>
          <w:p w14:paraId="38B82D9D" w14:textId="60E02B52" w:rsidR="007E6EE2" w:rsidRPr="000E3EB5" w:rsidRDefault="007E6EE2" w:rsidP="007E6EE2">
            <w:pPr>
              <w:rPr>
                <w:rFonts w:ascii="Poppins" w:hAnsi="Poppins" w:cs="Poppins"/>
                <w:sz w:val="18"/>
                <w:szCs w:val="18"/>
              </w:rPr>
            </w:pPr>
            <w:r w:rsidRPr="000E3EB5">
              <w:rPr>
                <w:rFonts w:ascii="Poppins" w:hAnsi="Poppins" w:cs="Poppins"/>
                <w:sz w:val="18"/>
                <w:szCs w:val="18"/>
              </w:rPr>
              <w:t>Balancing and Settlement Code</w:t>
            </w:r>
          </w:p>
        </w:tc>
      </w:tr>
      <w:tr w:rsidR="00974B2C" w:rsidRPr="000E3EB5" w14:paraId="2D5CF609" w14:textId="77777777">
        <w:tc>
          <w:tcPr>
            <w:tcW w:w="2547" w:type="dxa"/>
            <w:vAlign w:val="center"/>
          </w:tcPr>
          <w:p w14:paraId="69243F17" w14:textId="6D903E0C" w:rsidR="00974B2C" w:rsidRPr="000E3EB5" w:rsidRDefault="00974B2C" w:rsidP="007E6EE2">
            <w:pPr>
              <w:rPr>
                <w:rFonts w:ascii="Poppins" w:hAnsi="Poppins" w:cs="Poppins"/>
                <w:sz w:val="18"/>
                <w:szCs w:val="18"/>
              </w:rPr>
            </w:pPr>
            <w:r>
              <w:rPr>
                <w:rFonts w:ascii="Poppins" w:hAnsi="Poppins" w:cs="Poppins"/>
                <w:sz w:val="18"/>
                <w:szCs w:val="18"/>
              </w:rPr>
              <w:t>BSI</w:t>
            </w:r>
          </w:p>
        </w:tc>
        <w:tc>
          <w:tcPr>
            <w:tcW w:w="6946" w:type="dxa"/>
            <w:vAlign w:val="center"/>
          </w:tcPr>
          <w:p w14:paraId="2E95369D" w14:textId="3E087B10" w:rsidR="00974B2C" w:rsidRPr="000E3EB5" w:rsidRDefault="00974B2C" w:rsidP="007E6EE2">
            <w:pPr>
              <w:rPr>
                <w:rFonts w:ascii="Poppins" w:hAnsi="Poppins" w:cs="Poppins"/>
                <w:sz w:val="18"/>
                <w:szCs w:val="18"/>
              </w:rPr>
            </w:pPr>
            <w:r>
              <w:rPr>
                <w:rFonts w:ascii="Poppins" w:hAnsi="Poppins" w:cs="Poppins"/>
                <w:sz w:val="18"/>
                <w:szCs w:val="18"/>
              </w:rPr>
              <w:t xml:space="preserve">British Standard </w:t>
            </w:r>
            <w:r w:rsidR="00D30AC6">
              <w:rPr>
                <w:rFonts w:ascii="Poppins" w:hAnsi="Poppins" w:cs="Poppins"/>
                <w:sz w:val="18"/>
                <w:szCs w:val="18"/>
              </w:rPr>
              <w:t>Institute</w:t>
            </w:r>
          </w:p>
        </w:tc>
      </w:tr>
      <w:tr w:rsidR="007E6EE2" w:rsidRPr="000E3EB5" w14:paraId="76101277" w14:textId="77777777">
        <w:tc>
          <w:tcPr>
            <w:tcW w:w="2547" w:type="dxa"/>
            <w:vAlign w:val="center"/>
          </w:tcPr>
          <w:p w14:paraId="701DF334" w14:textId="580D748D" w:rsidR="007E6EE2" w:rsidRPr="000E3EB5" w:rsidRDefault="007E6EE2" w:rsidP="007E6EE2">
            <w:pPr>
              <w:rPr>
                <w:rFonts w:ascii="Poppins" w:hAnsi="Poppins" w:cs="Poppins"/>
                <w:sz w:val="18"/>
                <w:szCs w:val="18"/>
              </w:rPr>
            </w:pPr>
            <w:r w:rsidRPr="000E3EB5">
              <w:rPr>
                <w:rFonts w:ascii="Poppins" w:hAnsi="Poppins" w:cs="Poppins"/>
                <w:sz w:val="18"/>
                <w:szCs w:val="18"/>
              </w:rPr>
              <w:t>BSP</w:t>
            </w:r>
          </w:p>
        </w:tc>
        <w:tc>
          <w:tcPr>
            <w:tcW w:w="6946" w:type="dxa"/>
            <w:vAlign w:val="center"/>
          </w:tcPr>
          <w:p w14:paraId="480800B6" w14:textId="1DB287F0" w:rsidR="007E6EE2" w:rsidRPr="000E3EB5" w:rsidRDefault="007E6EE2" w:rsidP="007E6EE2">
            <w:pPr>
              <w:rPr>
                <w:rFonts w:ascii="Poppins" w:hAnsi="Poppins" w:cs="Poppins"/>
                <w:sz w:val="18"/>
                <w:szCs w:val="18"/>
              </w:rPr>
            </w:pPr>
            <w:r w:rsidRPr="000E3EB5">
              <w:rPr>
                <w:rFonts w:ascii="Poppins" w:hAnsi="Poppins" w:cs="Poppins"/>
                <w:sz w:val="18"/>
                <w:szCs w:val="18"/>
              </w:rPr>
              <w:t>Balancing Service Provider</w:t>
            </w:r>
          </w:p>
        </w:tc>
      </w:tr>
      <w:tr w:rsidR="007E6EE2" w:rsidRPr="000E3EB5" w14:paraId="3EC19EA1" w14:textId="77777777">
        <w:tc>
          <w:tcPr>
            <w:tcW w:w="2547" w:type="dxa"/>
            <w:vAlign w:val="center"/>
          </w:tcPr>
          <w:p w14:paraId="61A162F4" w14:textId="0DD2C1D4" w:rsidR="007E6EE2" w:rsidRPr="000E3EB5" w:rsidRDefault="007E6EE2" w:rsidP="007E6EE2">
            <w:pPr>
              <w:rPr>
                <w:rFonts w:ascii="Poppins" w:hAnsi="Poppins" w:cs="Poppins"/>
                <w:sz w:val="18"/>
                <w:szCs w:val="18"/>
              </w:rPr>
            </w:pPr>
            <w:r w:rsidRPr="000E3EB5">
              <w:rPr>
                <w:rFonts w:ascii="Poppins" w:hAnsi="Poppins" w:cs="Poppins"/>
                <w:sz w:val="18"/>
                <w:szCs w:val="18"/>
              </w:rPr>
              <w:t>BCA</w:t>
            </w:r>
          </w:p>
        </w:tc>
        <w:tc>
          <w:tcPr>
            <w:tcW w:w="6946" w:type="dxa"/>
            <w:vAlign w:val="bottom"/>
          </w:tcPr>
          <w:p w14:paraId="075E1112" w14:textId="0716488D" w:rsidR="007E6EE2" w:rsidRPr="000E3EB5" w:rsidRDefault="007E6EE2" w:rsidP="007E6EE2">
            <w:pPr>
              <w:rPr>
                <w:rFonts w:ascii="Poppins" w:hAnsi="Poppins" w:cs="Poppins"/>
                <w:sz w:val="18"/>
                <w:szCs w:val="18"/>
              </w:rPr>
            </w:pPr>
            <w:r w:rsidRPr="000E3EB5">
              <w:rPr>
                <w:rFonts w:ascii="Poppins" w:hAnsi="Poppins" w:cs="Poppins"/>
                <w:sz w:val="18"/>
                <w:szCs w:val="18"/>
              </w:rPr>
              <w:t>Bilateral Connection Agreement</w:t>
            </w:r>
          </w:p>
        </w:tc>
      </w:tr>
      <w:tr w:rsidR="007E6EE2" w:rsidRPr="000E3EB5" w14:paraId="2650CA1C" w14:textId="77777777">
        <w:tc>
          <w:tcPr>
            <w:tcW w:w="2547" w:type="dxa"/>
            <w:vAlign w:val="center"/>
          </w:tcPr>
          <w:p w14:paraId="24EF5E15" w14:textId="382B69B7" w:rsidR="007E6EE2" w:rsidRPr="000E3EB5" w:rsidRDefault="007E6EE2" w:rsidP="007E6EE2">
            <w:pPr>
              <w:rPr>
                <w:rFonts w:ascii="Poppins" w:hAnsi="Poppins" w:cs="Poppins"/>
                <w:sz w:val="18"/>
                <w:szCs w:val="18"/>
              </w:rPr>
            </w:pPr>
            <w:r w:rsidRPr="000E3EB5">
              <w:rPr>
                <w:rFonts w:ascii="Poppins" w:hAnsi="Poppins" w:cs="Poppins"/>
                <w:sz w:val="18"/>
                <w:szCs w:val="18"/>
              </w:rPr>
              <w:t>CGEMS</w:t>
            </w:r>
          </w:p>
        </w:tc>
        <w:tc>
          <w:tcPr>
            <w:tcW w:w="6946" w:type="dxa"/>
            <w:vAlign w:val="center"/>
          </w:tcPr>
          <w:p w14:paraId="0DF90C12" w14:textId="71CCEE0B" w:rsidR="007E6EE2" w:rsidRPr="000E3EB5" w:rsidRDefault="007E6EE2" w:rsidP="007E6EE2">
            <w:pPr>
              <w:rPr>
                <w:rFonts w:ascii="Poppins" w:hAnsi="Poppins" w:cs="Poppins"/>
                <w:sz w:val="18"/>
                <w:szCs w:val="18"/>
              </w:rPr>
            </w:pPr>
            <w:r w:rsidRPr="000E3EB5">
              <w:rPr>
                <w:rFonts w:ascii="Poppins" w:hAnsi="Poppins" w:cs="Poppins"/>
                <w:sz w:val="18"/>
                <w:szCs w:val="18"/>
              </w:rPr>
              <w:t>Common Grid Model Exchange Standards</w:t>
            </w:r>
          </w:p>
        </w:tc>
      </w:tr>
      <w:tr w:rsidR="007E6EE2" w:rsidRPr="000E3EB5" w14:paraId="2AD1FB94" w14:textId="77777777">
        <w:tc>
          <w:tcPr>
            <w:tcW w:w="2547" w:type="dxa"/>
            <w:vAlign w:val="center"/>
          </w:tcPr>
          <w:p w14:paraId="04665729" w14:textId="51D0377C" w:rsidR="007E6EE2" w:rsidRPr="000E3EB5" w:rsidRDefault="007E6EE2" w:rsidP="007E6EE2">
            <w:pPr>
              <w:rPr>
                <w:rFonts w:ascii="Poppins" w:hAnsi="Poppins" w:cs="Poppins"/>
                <w:sz w:val="18"/>
                <w:szCs w:val="18"/>
              </w:rPr>
            </w:pPr>
            <w:r w:rsidRPr="000E3EB5">
              <w:rPr>
                <w:rFonts w:ascii="Poppins" w:hAnsi="Poppins" w:cs="Poppins"/>
                <w:sz w:val="18"/>
                <w:szCs w:val="18"/>
              </w:rPr>
              <w:t>CIM</w:t>
            </w:r>
          </w:p>
        </w:tc>
        <w:tc>
          <w:tcPr>
            <w:tcW w:w="6946" w:type="dxa"/>
            <w:vAlign w:val="center"/>
          </w:tcPr>
          <w:p w14:paraId="652A8234" w14:textId="1CCAA93C" w:rsidR="007E6EE2" w:rsidRPr="000E3EB5" w:rsidRDefault="007E6EE2" w:rsidP="007E6EE2">
            <w:pPr>
              <w:rPr>
                <w:rFonts w:ascii="Poppins" w:hAnsi="Poppins" w:cs="Poppins"/>
                <w:sz w:val="18"/>
                <w:szCs w:val="18"/>
              </w:rPr>
            </w:pPr>
            <w:r w:rsidRPr="000E3EB5">
              <w:rPr>
                <w:rFonts w:ascii="Poppins" w:hAnsi="Poppins" w:cs="Poppins"/>
                <w:sz w:val="18"/>
                <w:szCs w:val="18"/>
              </w:rPr>
              <w:t xml:space="preserve">Common Information Model </w:t>
            </w:r>
          </w:p>
        </w:tc>
      </w:tr>
      <w:tr w:rsidR="007E6EE2" w:rsidRPr="000E3EB5" w14:paraId="702E4B51" w14:textId="77777777">
        <w:tc>
          <w:tcPr>
            <w:tcW w:w="2547" w:type="dxa"/>
            <w:vAlign w:val="center"/>
          </w:tcPr>
          <w:p w14:paraId="54AD2BD0" w14:textId="7F247EEE" w:rsidR="007E6EE2" w:rsidRPr="000E3EB5" w:rsidRDefault="007E6EE2" w:rsidP="007E6EE2">
            <w:pPr>
              <w:rPr>
                <w:rFonts w:ascii="Poppins" w:hAnsi="Poppins" w:cs="Poppins"/>
                <w:sz w:val="18"/>
                <w:szCs w:val="18"/>
              </w:rPr>
            </w:pPr>
            <w:r w:rsidRPr="000E3EB5">
              <w:rPr>
                <w:rFonts w:ascii="Poppins" w:hAnsi="Poppins" w:cs="Poppins"/>
                <w:sz w:val="18"/>
                <w:szCs w:val="18"/>
              </w:rPr>
              <w:t>CUSC</w:t>
            </w:r>
          </w:p>
        </w:tc>
        <w:tc>
          <w:tcPr>
            <w:tcW w:w="6946" w:type="dxa"/>
            <w:vAlign w:val="center"/>
          </w:tcPr>
          <w:p w14:paraId="1276BC9B" w14:textId="79A93380" w:rsidR="007E6EE2" w:rsidRPr="000E3EB5" w:rsidRDefault="007E6EE2" w:rsidP="007E6EE2">
            <w:pPr>
              <w:rPr>
                <w:rFonts w:ascii="Poppins" w:hAnsi="Poppins" w:cs="Poppins"/>
                <w:sz w:val="18"/>
                <w:szCs w:val="18"/>
              </w:rPr>
            </w:pPr>
            <w:r w:rsidRPr="000E3EB5">
              <w:rPr>
                <w:rFonts w:ascii="Poppins" w:hAnsi="Poppins" w:cs="Poppins"/>
                <w:sz w:val="18"/>
                <w:szCs w:val="18"/>
              </w:rPr>
              <w:t>Connection and Use of System Code</w:t>
            </w:r>
          </w:p>
        </w:tc>
      </w:tr>
      <w:tr w:rsidR="007E6EE2" w:rsidRPr="000E3EB5" w14:paraId="34A5B3F9" w14:textId="77777777">
        <w:tc>
          <w:tcPr>
            <w:tcW w:w="2547" w:type="dxa"/>
            <w:vAlign w:val="center"/>
          </w:tcPr>
          <w:p w14:paraId="3B0C476E" w14:textId="3B771D57" w:rsidR="007E6EE2" w:rsidRPr="000E3EB5" w:rsidRDefault="007E6EE2" w:rsidP="007E6EE2">
            <w:pPr>
              <w:rPr>
                <w:rFonts w:ascii="Poppins" w:hAnsi="Poppins" w:cs="Poppins"/>
                <w:sz w:val="18"/>
                <w:szCs w:val="18"/>
              </w:rPr>
            </w:pPr>
            <w:r w:rsidRPr="000E3EB5">
              <w:rPr>
                <w:rFonts w:ascii="Poppins" w:hAnsi="Poppins" w:cs="Poppins"/>
                <w:sz w:val="18"/>
                <w:szCs w:val="18"/>
              </w:rPr>
              <w:t>CMP</w:t>
            </w:r>
          </w:p>
        </w:tc>
        <w:tc>
          <w:tcPr>
            <w:tcW w:w="6946" w:type="dxa"/>
            <w:vAlign w:val="center"/>
          </w:tcPr>
          <w:p w14:paraId="611D1B1B" w14:textId="0F262317" w:rsidR="007E6EE2" w:rsidRPr="000E3EB5" w:rsidRDefault="007E6EE2" w:rsidP="007E6EE2">
            <w:pPr>
              <w:rPr>
                <w:rFonts w:ascii="Poppins" w:hAnsi="Poppins" w:cs="Poppins"/>
                <w:sz w:val="18"/>
                <w:szCs w:val="18"/>
              </w:rPr>
            </w:pPr>
            <w:r w:rsidRPr="000E3EB5">
              <w:rPr>
                <w:rFonts w:ascii="Poppins" w:hAnsi="Poppins" w:cs="Poppins"/>
                <w:sz w:val="18"/>
                <w:szCs w:val="18"/>
              </w:rPr>
              <w:t>CUSC Modification Proposal</w:t>
            </w:r>
          </w:p>
        </w:tc>
      </w:tr>
      <w:tr w:rsidR="007E6EE2" w:rsidRPr="000E3EB5" w14:paraId="61AEA104" w14:textId="77777777">
        <w:tc>
          <w:tcPr>
            <w:tcW w:w="2547" w:type="dxa"/>
            <w:vAlign w:val="center"/>
          </w:tcPr>
          <w:p w14:paraId="53F63724" w14:textId="451CDC62" w:rsidR="007E6EE2" w:rsidRPr="000E3EB5" w:rsidRDefault="007E6EE2" w:rsidP="007E6EE2">
            <w:pPr>
              <w:rPr>
                <w:rFonts w:ascii="Poppins" w:hAnsi="Poppins" w:cs="Poppins"/>
                <w:sz w:val="18"/>
                <w:szCs w:val="18"/>
              </w:rPr>
            </w:pPr>
            <w:r w:rsidRPr="000E3EB5">
              <w:rPr>
                <w:rFonts w:ascii="Poppins" w:hAnsi="Poppins" w:cs="Poppins"/>
                <w:sz w:val="18"/>
                <w:szCs w:val="18"/>
              </w:rPr>
              <w:t>DDSG</w:t>
            </w:r>
          </w:p>
        </w:tc>
        <w:tc>
          <w:tcPr>
            <w:tcW w:w="6946" w:type="dxa"/>
            <w:vAlign w:val="center"/>
          </w:tcPr>
          <w:p w14:paraId="27AE3832" w14:textId="7F3F69D3" w:rsidR="007E6EE2" w:rsidRPr="000E3EB5" w:rsidRDefault="007E6EE2" w:rsidP="007E6EE2">
            <w:pPr>
              <w:rPr>
                <w:rFonts w:ascii="Poppins" w:hAnsi="Poppins" w:cs="Poppins"/>
                <w:sz w:val="18"/>
                <w:szCs w:val="18"/>
              </w:rPr>
            </w:pPr>
            <w:r w:rsidRPr="000E3EB5">
              <w:rPr>
                <w:rFonts w:ascii="Poppins" w:hAnsi="Poppins" w:cs="Poppins"/>
                <w:sz w:val="18"/>
                <w:szCs w:val="18"/>
              </w:rPr>
              <w:t>Data and Digital Steering Group</w:t>
            </w:r>
          </w:p>
        </w:tc>
      </w:tr>
      <w:tr w:rsidR="007E6EE2" w:rsidRPr="000E3EB5" w14:paraId="414BCB11" w14:textId="77777777">
        <w:tc>
          <w:tcPr>
            <w:tcW w:w="2547" w:type="dxa"/>
            <w:vAlign w:val="center"/>
          </w:tcPr>
          <w:p w14:paraId="036401E8" w14:textId="3ECBB5C5" w:rsidR="007E6EE2" w:rsidRPr="000E3EB5" w:rsidRDefault="007E6EE2" w:rsidP="007E6EE2">
            <w:pPr>
              <w:rPr>
                <w:rFonts w:ascii="Poppins" w:hAnsi="Poppins" w:cs="Poppins"/>
                <w:sz w:val="18"/>
                <w:szCs w:val="18"/>
              </w:rPr>
            </w:pPr>
            <w:r w:rsidRPr="000E3EB5">
              <w:rPr>
                <w:rFonts w:ascii="Poppins" w:hAnsi="Poppins" w:cs="Poppins"/>
                <w:sz w:val="18"/>
                <w:szCs w:val="18"/>
              </w:rPr>
              <w:t>DRC</w:t>
            </w:r>
          </w:p>
        </w:tc>
        <w:tc>
          <w:tcPr>
            <w:tcW w:w="6946" w:type="dxa"/>
            <w:vAlign w:val="center"/>
          </w:tcPr>
          <w:p w14:paraId="2EA9C087" w14:textId="7F1C1F3F" w:rsidR="007E6EE2" w:rsidRPr="000E3EB5" w:rsidRDefault="007E6EE2" w:rsidP="007E6EE2">
            <w:pPr>
              <w:rPr>
                <w:rFonts w:ascii="Poppins" w:hAnsi="Poppins" w:cs="Poppins"/>
                <w:sz w:val="18"/>
                <w:szCs w:val="18"/>
              </w:rPr>
            </w:pPr>
            <w:r w:rsidRPr="000E3EB5">
              <w:rPr>
                <w:rFonts w:ascii="Poppins" w:hAnsi="Poppins" w:cs="Poppins"/>
                <w:sz w:val="18"/>
                <w:szCs w:val="18"/>
              </w:rPr>
              <w:t xml:space="preserve">Data Registration Code </w:t>
            </w:r>
          </w:p>
        </w:tc>
      </w:tr>
      <w:tr w:rsidR="007E6EE2" w:rsidRPr="000E3EB5" w14:paraId="2FBF2FF2" w14:textId="77777777">
        <w:tc>
          <w:tcPr>
            <w:tcW w:w="2547" w:type="dxa"/>
            <w:vAlign w:val="center"/>
          </w:tcPr>
          <w:p w14:paraId="3939AFA8" w14:textId="549F358C" w:rsidR="007E6EE2" w:rsidRPr="000E3EB5" w:rsidRDefault="007E6EE2" w:rsidP="007E6EE2">
            <w:pPr>
              <w:rPr>
                <w:rFonts w:ascii="Poppins" w:hAnsi="Poppins" w:cs="Poppins"/>
                <w:sz w:val="18"/>
                <w:szCs w:val="18"/>
              </w:rPr>
            </w:pPr>
            <w:r w:rsidRPr="000E3EB5">
              <w:rPr>
                <w:rFonts w:ascii="Poppins" w:hAnsi="Poppins" w:cs="Poppins"/>
                <w:sz w:val="18"/>
                <w:szCs w:val="18"/>
              </w:rPr>
              <w:t>DER</w:t>
            </w:r>
          </w:p>
        </w:tc>
        <w:tc>
          <w:tcPr>
            <w:tcW w:w="6946" w:type="dxa"/>
            <w:vAlign w:val="center"/>
          </w:tcPr>
          <w:p w14:paraId="75148856" w14:textId="6D00595F" w:rsidR="007E6EE2" w:rsidRPr="000E3EB5" w:rsidRDefault="00484C0A" w:rsidP="007E6EE2">
            <w:pPr>
              <w:rPr>
                <w:rFonts w:ascii="Poppins" w:hAnsi="Poppins" w:cs="Poppins"/>
                <w:sz w:val="18"/>
                <w:szCs w:val="18"/>
              </w:rPr>
            </w:pPr>
            <w:ins w:id="1995" w:author="Stuart McLarnon [NESO]" w:date="2025-07-10T14:55:00Z" w16du:dateUtc="2025-07-10T13:55:00Z">
              <w:r>
                <w:rPr>
                  <w:rFonts w:ascii="Poppins" w:hAnsi="Poppins" w:cs="Poppins"/>
                  <w:sz w:val="18"/>
                  <w:szCs w:val="18"/>
                </w:rPr>
                <w:t>D</w:t>
              </w:r>
            </w:ins>
            <w:del w:id="1996" w:author="Stuart McLarnon [NESO]" w:date="2025-07-10T14:55:00Z" w16du:dateUtc="2025-07-10T13:55:00Z">
              <w:r w:rsidR="007E6EE2" w:rsidRPr="000E3EB5" w:rsidDel="00484C0A">
                <w:rPr>
                  <w:rFonts w:ascii="Poppins" w:hAnsi="Poppins" w:cs="Poppins"/>
                  <w:sz w:val="18"/>
                  <w:szCs w:val="18"/>
                </w:rPr>
                <w:delText>d</w:delText>
              </w:r>
            </w:del>
            <w:r w:rsidR="007E6EE2" w:rsidRPr="000E3EB5">
              <w:rPr>
                <w:rFonts w:ascii="Poppins" w:hAnsi="Poppins" w:cs="Poppins"/>
                <w:sz w:val="18"/>
                <w:szCs w:val="18"/>
              </w:rPr>
              <w:t xml:space="preserve">istributed </w:t>
            </w:r>
            <w:ins w:id="1997" w:author="Stuart McLarnon [NESO]" w:date="2025-07-10T14:55:00Z" w16du:dateUtc="2025-07-10T13:55:00Z">
              <w:r>
                <w:rPr>
                  <w:rFonts w:ascii="Poppins" w:hAnsi="Poppins" w:cs="Poppins"/>
                  <w:sz w:val="18"/>
                  <w:szCs w:val="18"/>
                </w:rPr>
                <w:t>E</w:t>
              </w:r>
            </w:ins>
            <w:del w:id="1998" w:author="Stuart McLarnon [NESO]" w:date="2025-07-10T14:55:00Z" w16du:dateUtc="2025-07-10T13:55:00Z">
              <w:r w:rsidR="007E6EE2" w:rsidRPr="000E3EB5" w:rsidDel="00484C0A">
                <w:rPr>
                  <w:rFonts w:ascii="Poppins" w:hAnsi="Poppins" w:cs="Poppins"/>
                  <w:sz w:val="18"/>
                  <w:szCs w:val="18"/>
                </w:rPr>
                <w:delText>e</w:delText>
              </w:r>
            </w:del>
            <w:r w:rsidR="007E6EE2" w:rsidRPr="000E3EB5">
              <w:rPr>
                <w:rFonts w:ascii="Poppins" w:hAnsi="Poppins" w:cs="Poppins"/>
                <w:sz w:val="18"/>
                <w:szCs w:val="18"/>
              </w:rPr>
              <w:t xml:space="preserve">nergy </w:t>
            </w:r>
            <w:ins w:id="1999" w:author="Stuart McLarnon [NESO]" w:date="2025-07-10T14:55:00Z" w16du:dateUtc="2025-07-10T13:55:00Z">
              <w:r>
                <w:rPr>
                  <w:rFonts w:ascii="Poppins" w:hAnsi="Poppins" w:cs="Poppins"/>
                  <w:sz w:val="18"/>
                  <w:szCs w:val="18"/>
                </w:rPr>
                <w:t>R</w:t>
              </w:r>
            </w:ins>
            <w:del w:id="2000" w:author="Stuart McLarnon [NESO]" w:date="2025-07-10T14:55:00Z" w16du:dateUtc="2025-07-10T13:55:00Z">
              <w:r w:rsidR="007E6EE2" w:rsidRPr="000E3EB5" w:rsidDel="00484C0A">
                <w:rPr>
                  <w:rFonts w:ascii="Poppins" w:hAnsi="Poppins" w:cs="Poppins"/>
                  <w:sz w:val="18"/>
                  <w:szCs w:val="18"/>
                </w:rPr>
                <w:delText>r</w:delText>
              </w:r>
            </w:del>
            <w:r w:rsidR="007E6EE2" w:rsidRPr="000E3EB5">
              <w:rPr>
                <w:rFonts w:ascii="Poppins" w:hAnsi="Poppins" w:cs="Poppins"/>
                <w:sz w:val="18"/>
                <w:szCs w:val="18"/>
              </w:rPr>
              <w:t>esource</w:t>
            </w:r>
          </w:p>
        </w:tc>
      </w:tr>
      <w:tr w:rsidR="007E6EE2" w:rsidRPr="000E3EB5" w14:paraId="2FBCF542" w14:textId="77777777">
        <w:tc>
          <w:tcPr>
            <w:tcW w:w="2547" w:type="dxa"/>
            <w:vAlign w:val="center"/>
          </w:tcPr>
          <w:p w14:paraId="7BC17ABF" w14:textId="7F19AE8D" w:rsidR="007E6EE2" w:rsidRPr="000E3EB5" w:rsidRDefault="007E6EE2" w:rsidP="007E6EE2">
            <w:pPr>
              <w:rPr>
                <w:rFonts w:ascii="Poppins" w:hAnsi="Poppins" w:cs="Poppins"/>
                <w:sz w:val="18"/>
                <w:szCs w:val="18"/>
              </w:rPr>
            </w:pPr>
            <w:r w:rsidRPr="000E3EB5">
              <w:rPr>
                <w:rFonts w:ascii="Poppins" w:hAnsi="Poppins" w:cs="Poppins"/>
                <w:sz w:val="18"/>
                <w:szCs w:val="18"/>
              </w:rPr>
              <w:t>DNO</w:t>
            </w:r>
          </w:p>
        </w:tc>
        <w:tc>
          <w:tcPr>
            <w:tcW w:w="6946" w:type="dxa"/>
            <w:vAlign w:val="center"/>
          </w:tcPr>
          <w:p w14:paraId="488EF795" w14:textId="174A65AA" w:rsidR="007E6EE2" w:rsidRPr="000E3EB5" w:rsidRDefault="007E6EE2" w:rsidP="007E6EE2">
            <w:pPr>
              <w:rPr>
                <w:rFonts w:ascii="Poppins" w:hAnsi="Poppins" w:cs="Poppins"/>
                <w:sz w:val="18"/>
                <w:szCs w:val="18"/>
              </w:rPr>
            </w:pPr>
            <w:r w:rsidRPr="000E3EB5">
              <w:rPr>
                <w:rFonts w:ascii="Poppins" w:hAnsi="Poppins" w:cs="Poppins"/>
                <w:sz w:val="18"/>
                <w:szCs w:val="18"/>
              </w:rPr>
              <w:t>Distribution Network Operator  </w:t>
            </w:r>
          </w:p>
        </w:tc>
      </w:tr>
      <w:tr w:rsidR="007E6EE2" w:rsidRPr="000E3EB5" w14:paraId="60FF7081" w14:textId="77777777">
        <w:tc>
          <w:tcPr>
            <w:tcW w:w="2547" w:type="dxa"/>
            <w:vAlign w:val="center"/>
          </w:tcPr>
          <w:p w14:paraId="6AAF0925" w14:textId="428C0225" w:rsidR="007E6EE2" w:rsidRPr="000E3EB5" w:rsidRDefault="007E6EE2" w:rsidP="007E6EE2">
            <w:pPr>
              <w:rPr>
                <w:rFonts w:ascii="Poppins" w:hAnsi="Poppins" w:cs="Poppins"/>
                <w:sz w:val="18"/>
                <w:szCs w:val="18"/>
              </w:rPr>
            </w:pPr>
            <w:r w:rsidRPr="000E3EB5">
              <w:rPr>
                <w:rFonts w:ascii="Poppins" w:hAnsi="Poppins" w:cs="Poppins"/>
                <w:sz w:val="18"/>
                <w:szCs w:val="18"/>
              </w:rPr>
              <w:t>EBR</w:t>
            </w:r>
          </w:p>
        </w:tc>
        <w:tc>
          <w:tcPr>
            <w:tcW w:w="6946" w:type="dxa"/>
            <w:vAlign w:val="center"/>
          </w:tcPr>
          <w:p w14:paraId="57FEB1FF" w14:textId="103B13E5" w:rsidR="007E6EE2" w:rsidRPr="000E3EB5" w:rsidRDefault="007E6EE2" w:rsidP="007E6EE2">
            <w:pPr>
              <w:rPr>
                <w:rFonts w:ascii="Poppins" w:hAnsi="Poppins" w:cs="Poppins"/>
                <w:sz w:val="18"/>
                <w:szCs w:val="18"/>
              </w:rPr>
            </w:pPr>
            <w:r w:rsidRPr="000E3EB5">
              <w:rPr>
                <w:rFonts w:ascii="Poppins" w:hAnsi="Poppins" w:cs="Poppins"/>
                <w:sz w:val="18"/>
                <w:szCs w:val="18"/>
              </w:rPr>
              <w:t>Electricity Balancing Guideline</w:t>
            </w:r>
          </w:p>
        </w:tc>
      </w:tr>
      <w:tr w:rsidR="007E6EE2" w:rsidRPr="000E3EB5" w14:paraId="5D4910E1" w14:textId="77777777">
        <w:tc>
          <w:tcPr>
            <w:tcW w:w="2547" w:type="dxa"/>
            <w:vAlign w:val="center"/>
          </w:tcPr>
          <w:p w14:paraId="0ACD7931" w14:textId="57197ECC" w:rsidR="007E6EE2" w:rsidRPr="000E3EB5" w:rsidRDefault="007E6EE2" w:rsidP="007E6EE2">
            <w:pPr>
              <w:rPr>
                <w:rFonts w:ascii="Poppins" w:hAnsi="Poppins" w:cs="Poppins"/>
                <w:sz w:val="18"/>
                <w:szCs w:val="18"/>
              </w:rPr>
            </w:pPr>
            <w:r w:rsidRPr="000E3EB5">
              <w:rPr>
                <w:rFonts w:ascii="Poppins" w:hAnsi="Poppins" w:cs="Poppins"/>
                <w:sz w:val="18"/>
                <w:szCs w:val="18"/>
              </w:rPr>
              <w:t>EREC</w:t>
            </w:r>
          </w:p>
        </w:tc>
        <w:tc>
          <w:tcPr>
            <w:tcW w:w="6946" w:type="dxa"/>
            <w:vAlign w:val="center"/>
          </w:tcPr>
          <w:p w14:paraId="07AEF065" w14:textId="08224A01" w:rsidR="007E6EE2" w:rsidRPr="000E3EB5" w:rsidRDefault="007E6EE2" w:rsidP="007E6EE2">
            <w:pPr>
              <w:rPr>
                <w:rFonts w:ascii="Poppins" w:hAnsi="Poppins" w:cs="Poppins"/>
                <w:sz w:val="18"/>
                <w:szCs w:val="18"/>
              </w:rPr>
            </w:pPr>
            <w:r w:rsidRPr="000E3EB5">
              <w:rPr>
                <w:rFonts w:ascii="Poppins" w:hAnsi="Poppins" w:cs="Poppins"/>
                <w:sz w:val="18"/>
                <w:szCs w:val="18"/>
              </w:rPr>
              <w:t>Engineering Recommendation</w:t>
            </w:r>
          </w:p>
        </w:tc>
      </w:tr>
      <w:tr w:rsidR="007E6EE2" w:rsidRPr="000E3EB5" w14:paraId="70168BEF" w14:textId="77777777">
        <w:tc>
          <w:tcPr>
            <w:tcW w:w="2547" w:type="dxa"/>
            <w:vAlign w:val="center"/>
          </w:tcPr>
          <w:p w14:paraId="67D79E6F" w14:textId="2C034A8F" w:rsidR="007E6EE2" w:rsidRPr="000E3EB5" w:rsidRDefault="007E6EE2" w:rsidP="007E6EE2">
            <w:pPr>
              <w:rPr>
                <w:rFonts w:ascii="Poppins" w:hAnsi="Poppins" w:cs="Poppins"/>
                <w:sz w:val="18"/>
                <w:szCs w:val="18"/>
              </w:rPr>
            </w:pPr>
            <w:r w:rsidRPr="000E3EB5">
              <w:rPr>
                <w:rFonts w:ascii="Poppins" w:hAnsi="Poppins" w:cs="Poppins"/>
                <w:sz w:val="18"/>
                <w:szCs w:val="18"/>
              </w:rPr>
              <w:t>ETI</w:t>
            </w:r>
          </w:p>
        </w:tc>
        <w:tc>
          <w:tcPr>
            <w:tcW w:w="6946" w:type="dxa"/>
            <w:vAlign w:val="center"/>
          </w:tcPr>
          <w:p w14:paraId="55E5E888" w14:textId="155017CF" w:rsidR="007E6EE2" w:rsidRPr="000E3EB5" w:rsidRDefault="007E6EE2" w:rsidP="007E6EE2">
            <w:pPr>
              <w:rPr>
                <w:rFonts w:ascii="Poppins" w:hAnsi="Poppins" w:cs="Poppins"/>
                <w:sz w:val="18"/>
                <w:szCs w:val="18"/>
              </w:rPr>
            </w:pPr>
            <w:r w:rsidRPr="000E3EB5">
              <w:rPr>
                <w:rFonts w:ascii="Poppins" w:hAnsi="Poppins" w:cs="Poppins"/>
                <w:sz w:val="18"/>
                <w:szCs w:val="18"/>
              </w:rPr>
              <w:t xml:space="preserve">Evaluation of Transmission Impact </w:t>
            </w:r>
          </w:p>
        </w:tc>
      </w:tr>
      <w:tr w:rsidR="007E6EE2" w:rsidRPr="000E3EB5" w14:paraId="48B04377" w14:textId="77777777">
        <w:tc>
          <w:tcPr>
            <w:tcW w:w="2547" w:type="dxa"/>
            <w:vAlign w:val="center"/>
          </w:tcPr>
          <w:p w14:paraId="3356ABE2" w14:textId="2D1917E7" w:rsidR="007E6EE2" w:rsidRPr="000E3EB5" w:rsidRDefault="007E6EE2" w:rsidP="007E6EE2">
            <w:pPr>
              <w:rPr>
                <w:rFonts w:ascii="Poppins" w:hAnsi="Poppins" w:cs="Poppins"/>
                <w:sz w:val="18"/>
                <w:szCs w:val="18"/>
              </w:rPr>
            </w:pPr>
            <w:r w:rsidRPr="000E3EB5">
              <w:rPr>
                <w:rFonts w:ascii="Poppins" w:hAnsi="Poppins" w:cs="Poppins"/>
                <w:sz w:val="18"/>
                <w:szCs w:val="18"/>
              </w:rPr>
              <w:t>GB</w:t>
            </w:r>
          </w:p>
        </w:tc>
        <w:tc>
          <w:tcPr>
            <w:tcW w:w="6946" w:type="dxa"/>
            <w:vAlign w:val="center"/>
          </w:tcPr>
          <w:p w14:paraId="1F0CCA0E" w14:textId="36B6D36F" w:rsidR="007E6EE2" w:rsidRPr="000E3EB5" w:rsidRDefault="007E6EE2" w:rsidP="007E6EE2">
            <w:pPr>
              <w:rPr>
                <w:rFonts w:ascii="Poppins" w:hAnsi="Poppins" w:cs="Poppins"/>
                <w:sz w:val="18"/>
                <w:szCs w:val="18"/>
              </w:rPr>
            </w:pPr>
            <w:r w:rsidRPr="000E3EB5">
              <w:rPr>
                <w:rFonts w:ascii="Poppins" w:hAnsi="Poppins" w:cs="Poppins"/>
                <w:sz w:val="18"/>
                <w:szCs w:val="18"/>
              </w:rPr>
              <w:t>Great Britain</w:t>
            </w:r>
          </w:p>
        </w:tc>
      </w:tr>
      <w:tr w:rsidR="007E6EE2" w:rsidRPr="000E3EB5" w14:paraId="54D7E4C3" w14:textId="77777777">
        <w:tc>
          <w:tcPr>
            <w:tcW w:w="2547" w:type="dxa"/>
            <w:vAlign w:val="center"/>
          </w:tcPr>
          <w:p w14:paraId="27FBBB37" w14:textId="796FFEA7" w:rsidR="007E6EE2" w:rsidRPr="000E3EB5" w:rsidRDefault="007E6EE2" w:rsidP="007E6EE2">
            <w:pPr>
              <w:rPr>
                <w:rFonts w:ascii="Poppins" w:hAnsi="Poppins" w:cs="Poppins"/>
                <w:sz w:val="18"/>
                <w:szCs w:val="18"/>
              </w:rPr>
            </w:pPr>
            <w:r w:rsidRPr="000E3EB5">
              <w:rPr>
                <w:rFonts w:ascii="Poppins" w:hAnsi="Poppins" w:cs="Poppins"/>
                <w:sz w:val="18"/>
                <w:szCs w:val="18"/>
              </w:rPr>
              <w:t>GC</w:t>
            </w:r>
          </w:p>
        </w:tc>
        <w:tc>
          <w:tcPr>
            <w:tcW w:w="6946" w:type="dxa"/>
            <w:vAlign w:val="center"/>
          </w:tcPr>
          <w:p w14:paraId="7F49FF66" w14:textId="5889497F" w:rsidR="007E6EE2" w:rsidRPr="000E3EB5" w:rsidRDefault="007E6EE2" w:rsidP="007E6EE2">
            <w:pPr>
              <w:rPr>
                <w:rFonts w:ascii="Poppins" w:hAnsi="Poppins" w:cs="Poppins"/>
                <w:sz w:val="18"/>
                <w:szCs w:val="18"/>
              </w:rPr>
            </w:pPr>
            <w:r w:rsidRPr="000E3EB5">
              <w:rPr>
                <w:rFonts w:ascii="Poppins" w:hAnsi="Poppins" w:cs="Poppins"/>
                <w:sz w:val="18"/>
                <w:szCs w:val="18"/>
              </w:rPr>
              <w:t>Grid Code</w:t>
            </w:r>
          </w:p>
        </w:tc>
      </w:tr>
      <w:tr w:rsidR="007E6EE2" w:rsidRPr="000E3EB5" w14:paraId="5AC5CF67" w14:textId="77777777">
        <w:tc>
          <w:tcPr>
            <w:tcW w:w="2547" w:type="dxa"/>
            <w:vAlign w:val="center"/>
          </w:tcPr>
          <w:p w14:paraId="6CD9AE9C" w14:textId="71B278F5" w:rsidR="007E6EE2" w:rsidRPr="000E3EB5" w:rsidRDefault="007E6EE2" w:rsidP="007E6EE2">
            <w:pPr>
              <w:rPr>
                <w:rFonts w:ascii="Poppins" w:hAnsi="Poppins" w:cs="Poppins"/>
                <w:sz w:val="18"/>
                <w:szCs w:val="18"/>
              </w:rPr>
            </w:pPr>
            <w:r w:rsidRPr="000E3EB5">
              <w:rPr>
                <w:rFonts w:ascii="Poppins" w:hAnsi="Poppins" w:cs="Poppins"/>
                <w:sz w:val="18"/>
                <w:szCs w:val="18"/>
              </w:rPr>
              <w:t>GSP</w:t>
            </w:r>
          </w:p>
        </w:tc>
        <w:tc>
          <w:tcPr>
            <w:tcW w:w="6946" w:type="dxa"/>
            <w:vAlign w:val="center"/>
          </w:tcPr>
          <w:p w14:paraId="760C8E8E" w14:textId="66D74756" w:rsidR="007E6EE2" w:rsidRPr="000E3EB5" w:rsidRDefault="007E6EE2" w:rsidP="007E6EE2">
            <w:pPr>
              <w:rPr>
                <w:rFonts w:ascii="Poppins" w:hAnsi="Poppins" w:cs="Poppins"/>
                <w:sz w:val="18"/>
                <w:szCs w:val="18"/>
              </w:rPr>
            </w:pPr>
            <w:r w:rsidRPr="000E3EB5">
              <w:rPr>
                <w:rFonts w:ascii="Poppins" w:hAnsi="Poppins" w:cs="Poppins"/>
                <w:sz w:val="18"/>
                <w:szCs w:val="18"/>
              </w:rPr>
              <w:t>Grid Supply Point</w:t>
            </w:r>
          </w:p>
        </w:tc>
      </w:tr>
      <w:tr w:rsidR="007E6EE2" w:rsidRPr="000E3EB5" w14:paraId="33C12649" w14:textId="77777777">
        <w:tc>
          <w:tcPr>
            <w:tcW w:w="2547" w:type="dxa"/>
            <w:vAlign w:val="center"/>
          </w:tcPr>
          <w:p w14:paraId="55321E46" w14:textId="13E69477" w:rsidR="007E6EE2" w:rsidRPr="000E3EB5" w:rsidRDefault="007E6EE2" w:rsidP="007E6EE2">
            <w:pPr>
              <w:rPr>
                <w:rFonts w:ascii="Poppins" w:hAnsi="Poppins" w:cs="Poppins"/>
                <w:sz w:val="18"/>
                <w:szCs w:val="18"/>
              </w:rPr>
            </w:pPr>
            <w:r w:rsidRPr="000E3EB5">
              <w:rPr>
                <w:rFonts w:ascii="Poppins" w:hAnsi="Poppins" w:cs="Poppins"/>
                <w:sz w:val="18"/>
                <w:szCs w:val="18"/>
              </w:rPr>
              <w:t>HVDC</w:t>
            </w:r>
          </w:p>
        </w:tc>
        <w:tc>
          <w:tcPr>
            <w:tcW w:w="6946" w:type="dxa"/>
            <w:vAlign w:val="center"/>
          </w:tcPr>
          <w:p w14:paraId="7EC05671" w14:textId="0FDA59D2" w:rsidR="007E6EE2" w:rsidRPr="000E3EB5" w:rsidRDefault="007E6EE2" w:rsidP="007E6EE2">
            <w:pPr>
              <w:rPr>
                <w:rFonts w:ascii="Poppins" w:hAnsi="Poppins" w:cs="Poppins"/>
                <w:sz w:val="18"/>
                <w:szCs w:val="18"/>
              </w:rPr>
            </w:pPr>
            <w:r w:rsidRPr="000E3EB5">
              <w:rPr>
                <w:rFonts w:ascii="Poppins" w:hAnsi="Poppins" w:cs="Poppins"/>
                <w:sz w:val="18"/>
                <w:szCs w:val="18"/>
              </w:rPr>
              <w:t>High Voltage Direct Current</w:t>
            </w:r>
          </w:p>
        </w:tc>
      </w:tr>
      <w:tr w:rsidR="007E6EE2" w:rsidRPr="000E3EB5" w14:paraId="70B7A132" w14:textId="77777777">
        <w:tc>
          <w:tcPr>
            <w:tcW w:w="2547" w:type="dxa"/>
          </w:tcPr>
          <w:p w14:paraId="27B7F69F" w14:textId="4FAFF0F3" w:rsidR="007E6EE2" w:rsidRPr="000E3EB5" w:rsidRDefault="007E6EE2" w:rsidP="007E6EE2">
            <w:pPr>
              <w:rPr>
                <w:rFonts w:ascii="Poppins" w:hAnsi="Poppins" w:cs="Poppins"/>
                <w:sz w:val="18"/>
                <w:szCs w:val="18"/>
              </w:rPr>
            </w:pPr>
            <w:r w:rsidRPr="000E3EB5">
              <w:rPr>
                <w:rFonts w:ascii="Poppins" w:hAnsi="Poppins" w:cs="Poppins"/>
                <w:bCs/>
                <w:sz w:val="18"/>
                <w:szCs w:val="18"/>
              </w:rPr>
              <w:t>IEC</w:t>
            </w:r>
          </w:p>
        </w:tc>
        <w:tc>
          <w:tcPr>
            <w:tcW w:w="6946" w:type="dxa"/>
          </w:tcPr>
          <w:p w14:paraId="577CFB0A" w14:textId="2BBB88CC" w:rsidR="007E6EE2" w:rsidRPr="000E3EB5" w:rsidRDefault="007E6EE2" w:rsidP="007E6EE2">
            <w:pPr>
              <w:rPr>
                <w:rFonts w:ascii="Poppins" w:hAnsi="Poppins" w:cs="Poppins"/>
                <w:sz w:val="18"/>
                <w:szCs w:val="18"/>
              </w:rPr>
            </w:pPr>
            <w:r w:rsidRPr="000E3EB5">
              <w:rPr>
                <w:rFonts w:ascii="Poppins" w:hAnsi="Poppins" w:cs="Poppins"/>
                <w:sz w:val="18"/>
                <w:szCs w:val="18"/>
              </w:rPr>
              <w:t>International Electrotechnical Commission</w:t>
            </w:r>
            <w:del w:id="2001" w:author="Stuart McLarnon [NESO]" w:date="2025-07-10T15:03:00Z" w16du:dateUtc="2025-07-10T14:03:00Z">
              <w:r w:rsidRPr="000E3EB5" w:rsidDel="001D4918">
                <w:rPr>
                  <w:rFonts w:ascii="Poppins" w:hAnsi="Poppins" w:cs="Poppins"/>
                  <w:sz w:val="18"/>
                  <w:szCs w:val="18"/>
                </w:rPr>
                <w:delText>.</w:delText>
              </w:r>
            </w:del>
          </w:p>
        </w:tc>
      </w:tr>
      <w:tr w:rsidR="007E6EE2" w:rsidRPr="000E3EB5" w14:paraId="1BD09EF5" w14:textId="77777777">
        <w:tc>
          <w:tcPr>
            <w:tcW w:w="2547" w:type="dxa"/>
            <w:vAlign w:val="center"/>
          </w:tcPr>
          <w:p w14:paraId="4E8E6826" w14:textId="2D6EE9CF" w:rsidR="007E6EE2" w:rsidRPr="000E3EB5" w:rsidRDefault="007E6EE2" w:rsidP="007E6EE2">
            <w:pPr>
              <w:rPr>
                <w:rFonts w:ascii="Poppins" w:hAnsi="Poppins" w:cs="Poppins"/>
                <w:bCs/>
                <w:sz w:val="18"/>
                <w:szCs w:val="18"/>
              </w:rPr>
            </w:pPr>
            <w:r w:rsidRPr="000E3EB5">
              <w:rPr>
                <w:rFonts w:ascii="Poppins" w:hAnsi="Poppins" w:cs="Poppins"/>
                <w:sz w:val="18"/>
                <w:szCs w:val="18"/>
              </w:rPr>
              <w:t>LTDS</w:t>
            </w:r>
          </w:p>
        </w:tc>
        <w:tc>
          <w:tcPr>
            <w:tcW w:w="6946" w:type="dxa"/>
            <w:vAlign w:val="center"/>
          </w:tcPr>
          <w:p w14:paraId="483E5F08" w14:textId="130C64A5" w:rsidR="007E6EE2" w:rsidRPr="000E3EB5" w:rsidRDefault="007E6EE2" w:rsidP="007E6EE2">
            <w:pPr>
              <w:rPr>
                <w:rFonts w:ascii="Poppins" w:hAnsi="Poppins" w:cs="Poppins"/>
                <w:sz w:val="18"/>
                <w:szCs w:val="18"/>
              </w:rPr>
            </w:pPr>
            <w:r w:rsidRPr="000E3EB5">
              <w:rPr>
                <w:rFonts w:ascii="Poppins" w:hAnsi="Poppins" w:cs="Poppins"/>
                <w:sz w:val="18"/>
                <w:szCs w:val="18"/>
              </w:rPr>
              <w:t>Long Term Development Statements</w:t>
            </w:r>
          </w:p>
        </w:tc>
      </w:tr>
      <w:tr w:rsidR="007E6EE2" w:rsidRPr="000E3EB5" w14:paraId="7A560876" w14:textId="77777777">
        <w:tc>
          <w:tcPr>
            <w:tcW w:w="2547" w:type="dxa"/>
            <w:vAlign w:val="center"/>
          </w:tcPr>
          <w:p w14:paraId="62EA5AD6" w14:textId="518F8C81" w:rsidR="007E6EE2" w:rsidRPr="000E3EB5" w:rsidRDefault="007E6EE2" w:rsidP="007E6EE2">
            <w:pPr>
              <w:rPr>
                <w:rFonts w:ascii="Poppins" w:hAnsi="Poppins" w:cs="Poppins"/>
                <w:sz w:val="18"/>
                <w:szCs w:val="18"/>
              </w:rPr>
            </w:pPr>
            <w:r w:rsidRPr="000E3EB5">
              <w:rPr>
                <w:rFonts w:ascii="Poppins" w:hAnsi="Poppins" w:cs="Poppins"/>
                <w:sz w:val="18"/>
                <w:szCs w:val="18"/>
              </w:rPr>
              <w:t>NETS</w:t>
            </w:r>
          </w:p>
        </w:tc>
        <w:tc>
          <w:tcPr>
            <w:tcW w:w="6946" w:type="dxa"/>
            <w:vAlign w:val="center"/>
          </w:tcPr>
          <w:p w14:paraId="53ABA140" w14:textId="0B0E1199" w:rsidR="007E6EE2" w:rsidRPr="000E3EB5" w:rsidRDefault="007E6EE2" w:rsidP="007E6EE2">
            <w:pPr>
              <w:rPr>
                <w:rFonts w:ascii="Poppins" w:hAnsi="Poppins" w:cs="Poppins"/>
                <w:sz w:val="18"/>
                <w:szCs w:val="18"/>
              </w:rPr>
            </w:pPr>
            <w:r w:rsidRPr="000E3EB5">
              <w:rPr>
                <w:rFonts w:ascii="Poppins" w:hAnsi="Poppins" w:cs="Poppins"/>
                <w:sz w:val="18"/>
                <w:szCs w:val="18"/>
              </w:rPr>
              <w:t>National Electricity Transmission System</w:t>
            </w:r>
          </w:p>
        </w:tc>
      </w:tr>
      <w:tr w:rsidR="007E6EE2" w:rsidRPr="000E3EB5" w14:paraId="6850191C" w14:textId="77777777">
        <w:tc>
          <w:tcPr>
            <w:tcW w:w="2547" w:type="dxa"/>
            <w:vAlign w:val="center"/>
          </w:tcPr>
          <w:p w14:paraId="7798E3C4" w14:textId="63E041E7" w:rsidR="007E6EE2" w:rsidRPr="000E3EB5" w:rsidRDefault="007E6EE2" w:rsidP="007E6EE2">
            <w:pPr>
              <w:rPr>
                <w:rFonts w:ascii="Poppins" w:hAnsi="Poppins" w:cs="Poppins"/>
                <w:sz w:val="18"/>
                <w:szCs w:val="18"/>
              </w:rPr>
            </w:pPr>
            <w:r w:rsidRPr="000E3EB5">
              <w:rPr>
                <w:rFonts w:ascii="Poppins" w:hAnsi="Poppins" w:cs="Poppins"/>
                <w:sz w:val="18"/>
                <w:szCs w:val="18"/>
              </w:rPr>
              <w:t>NESO</w:t>
            </w:r>
          </w:p>
        </w:tc>
        <w:tc>
          <w:tcPr>
            <w:tcW w:w="6946" w:type="dxa"/>
            <w:vAlign w:val="center"/>
          </w:tcPr>
          <w:p w14:paraId="3F66DD99" w14:textId="2D4D28FD" w:rsidR="007E6EE2" w:rsidRPr="000E3EB5" w:rsidRDefault="007E6EE2" w:rsidP="007E6EE2">
            <w:pPr>
              <w:rPr>
                <w:rFonts w:ascii="Poppins" w:hAnsi="Poppins" w:cs="Poppins"/>
                <w:sz w:val="18"/>
                <w:szCs w:val="18"/>
              </w:rPr>
            </w:pPr>
            <w:r w:rsidRPr="000E3EB5">
              <w:rPr>
                <w:rFonts w:ascii="Poppins" w:hAnsi="Poppins" w:cs="Poppins"/>
                <w:sz w:val="18"/>
                <w:szCs w:val="18"/>
              </w:rPr>
              <w:t>National Energy System Operator</w:t>
            </w:r>
          </w:p>
        </w:tc>
      </w:tr>
      <w:tr w:rsidR="007E6EE2" w:rsidRPr="000E3EB5" w14:paraId="22AD3559" w14:textId="77777777">
        <w:tc>
          <w:tcPr>
            <w:tcW w:w="2547" w:type="dxa"/>
            <w:vAlign w:val="center"/>
          </w:tcPr>
          <w:p w14:paraId="1F48CA23" w14:textId="69E458E4" w:rsidR="007E6EE2" w:rsidRPr="000E3EB5" w:rsidRDefault="007E6EE2" w:rsidP="007E6EE2">
            <w:pPr>
              <w:rPr>
                <w:rFonts w:ascii="Poppins" w:hAnsi="Poppins" w:cs="Poppins"/>
                <w:sz w:val="18"/>
                <w:szCs w:val="18"/>
              </w:rPr>
            </w:pPr>
            <w:r w:rsidRPr="000E3EB5">
              <w:rPr>
                <w:rFonts w:ascii="Poppins" w:hAnsi="Poppins" w:cs="Poppins"/>
                <w:sz w:val="18"/>
                <w:szCs w:val="18"/>
              </w:rPr>
              <w:t>OGS</w:t>
            </w:r>
          </w:p>
        </w:tc>
        <w:tc>
          <w:tcPr>
            <w:tcW w:w="6946" w:type="dxa"/>
            <w:vAlign w:val="center"/>
          </w:tcPr>
          <w:p w14:paraId="467F74B6" w14:textId="7833208E" w:rsidR="007E6EE2" w:rsidRPr="000E3EB5" w:rsidRDefault="007E6EE2" w:rsidP="007E6EE2">
            <w:pPr>
              <w:rPr>
                <w:rFonts w:ascii="Poppins" w:hAnsi="Poppins" w:cs="Poppins"/>
                <w:sz w:val="18"/>
                <w:szCs w:val="18"/>
              </w:rPr>
            </w:pPr>
            <w:r w:rsidRPr="000E3EB5">
              <w:rPr>
                <w:rFonts w:ascii="Poppins" w:hAnsi="Poppins" w:cs="Poppins"/>
                <w:sz w:val="18"/>
                <w:szCs w:val="18"/>
              </w:rPr>
              <w:t>Open Grid Systems</w:t>
            </w:r>
          </w:p>
        </w:tc>
      </w:tr>
      <w:tr w:rsidR="007E6EE2" w:rsidRPr="000E3EB5" w14:paraId="37FAF3C7" w14:textId="77777777">
        <w:tc>
          <w:tcPr>
            <w:tcW w:w="2547" w:type="dxa"/>
            <w:vAlign w:val="center"/>
          </w:tcPr>
          <w:p w14:paraId="754FB3EF" w14:textId="3166E62C" w:rsidR="007E6EE2" w:rsidRPr="000E3EB5" w:rsidRDefault="007E6EE2" w:rsidP="007E6EE2">
            <w:pPr>
              <w:rPr>
                <w:rFonts w:ascii="Poppins" w:hAnsi="Poppins" w:cs="Poppins"/>
                <w:sz w:val="18"/>
                <w:szCs w:val="18"/>
              </w:rPr>
            </w:pPr>
            <w:r w:rsidRPr="000E3EB5">
              <w:rPr>
                <w:rFonts w:ascii="Poppins" w:hAnsi="Poppins" w:cs="Poppins"/>
                <w:sz w:val="18"/>
                <w:szCs w:val="18"/>
              </w:rPr>
              <w:t>PC</w:t>
            </w:r>
          </w:p>
        </w:tc>
        <w:tc>
          <w:tcPr>
            <w:tcW w:w="6946" w:type="dxa"/>
            <w:vAlign w:val="center"/>
          </w:tcPr>
          <w:p w14:paraId="0DB6C6F2" w14:textId="5398E765" w:rsidR="007E6EE2" w:rsidRPr="000E3EB5" w:rsidRDefault="007E6EE2" w:rsidP="007E6EE2">
            <w:pPr>
              <w:rPr>
                <w:rFonts w:ascii="Poppins" w:hAnsi="Poppins" w:cs="Poppins"/>
                <w:sz w:val="18"/>
                <w:szCs w:val="18"/>
              </w:rPr>
            </w:pPr>
            <w:r w:rsidRPr="000E3EB5">
              <w:rPr>
                <w:rFonts w:ascii="Poppins" w:hAnsi="Poppins" w:cs="Poppins"/>
                <w:sz w:val="18"/>
                <w:szCs w:val="18"/>
              </w:rPr>
              <w:t>Planning Code</w:t>
            </w:r>
          </w:p>
        </w:tc>
      </w:tr>
      <w:tr w:rsidR="001D4918" w:rsidRPr="000E3EB5" w14:paraId="2220F9CE" w14:textId="77777777">
        <w:trPr>
          <w:ins w:id="2002" w:author="Stuart McLarnon [NESO]" w:date="2025-07-10T15:03:00Z"/>
        </w:trPr>
        <w:tc>
          <w:tcPr>
            <w:tcW w:w="2547" w:type="dxa"/>
            <w:vAlign w:val="center"/>
          </w:tcPr>
          <w:p w14:paraId="45D3F46D" w14:textId="3D1E9B13" w:rsidR="001D4918" w:rsidRPr="000E3EB5" w:rsidRDefault="001D4918" w:rsidP="001D4918">
            <w:pPr>
              <w:rPr>
                <w:ins w:id="2003" w:author="Stuart McLarnon [NESO]" w:date="2025-07-10T15:03:00Z" w16du:dateUtc="2025-07-10T14:03:00Z"/>
                <w:rFonts w:ascii="Poppins" w:hAnsi="Poppins" w:cs="Poppins"/>
                <w:sz w:val="18"/>
                <w:szCs w:val="18"/>
              </w:rPr>
            </w:pPr>
            <w:ins w:id="2004" w:author="Stuart McLarnon [NESO]" w:date="2025-07-10T15:03:00Z" w16du:dateUtc="2025-07-10T14:03:00Z">
              <w:r w:rsidRPr="000E3EB5">
                <w:rPr>
                  <w:rFonts w:ascii="Poppins" w:hAnsi="Poppins" w:cs="Poppins"/>
                  <w:sz w:val="18"/>
                  <w:szCs w:val="18"/>
                </w:rPr>
                <w:t>PS</w:t>
              </w:r>
              <w:r>
                <w:rPr>
                  <w:rFonts w:ascii="Poppins" w:hAnsi="Poppins" w:cs="Poppins"/>
                  <w:sz w:val="18"/>
                  <w:szCs w:val="18"/>
                </w:rPr>
                <w:t>D</w:t>
              </w:r>
              <w:r w:rsidRPr="000E3EB5">
                <w:rPr>
                  <w:rFonts w:ascii="Poppins" w:hAnsi="Poppins" w:cs="Poppins"/>
                  <w:sz w:val="18"/>
                  <w:szCs w:val="18"/>
                </w:rPr>
                <w:t>M</w:t>
              </w:r>
            </w:ins>
          </w:p>
        </w:tc>
        <w:tc>
          <w:tcPr>
            <w:tcW w:w="6946" w:type="dxa"/>
            <w:vAlign w:val="center"/>
          </w:tcPr>
          <w:p w14:paraId="6F54C546" w14:textId="2D7B86B0" w:rsidR="001D4918" w:rsidRPr="000E3EB5" w:rsidRDefault="001D4918" w:rsidP="001D4918">
            <w:pPr>
              <w:rPr>
                <w:ins w:id="2005" w:author="Stuart McLarnon [NESO]" w:date="2025-07-10T15:03:00Z" w16du:dateUtc="2025-07-10T14:03:00Z"/>
                <w:rFonts w:ascii="Poppins" w:hAnsi="Poppins" w:cs="Poppins"/>
                <w:sz w:val="18"/>
                <w:szCs w:val="18"/>
              </w:rPr>
            </w:pPr>
            <w:ins w:id="2006" w:author="Stuart McLarnon [NESO]" w:date="2025-07-10T15:03:00Z" w16du:dateUtc="2025-07-10T14:03:00Z">
              <w:r w:rsidRPr="000E3EB5">
                <w:rPr>
                  <w:rFonts w:ascii="Poppins" w:hAnsi="Poppins" w:cs="Poppins"/>
                  <w:sz w:val="18"/>
                  <w:szCs w:val="18"/>
                </w:rPr>
                <w:t xml:space="preserve">Power System </w:t>
              </w:r>
              <w:r>
                <w:rPr>
                  <w:rFonts w:ascii="Poppins" w:hAnsi="Poppins" w:cs="Poppins"/>
                  <w:sz w:val="18"/>
                  <w:szCs w:val="18"/>
                </w:rPr>
                <w:t xml:space="preserve">Difference </w:t>
              </w:r>
              <w:r w:rsidRPr="000E3EB5">
                <w:rPr>
                  <w:rFonts w:ascii="Poppins" w:hAnsi="Poppins" w:cs="Poppins"/>
                  <w:sz w:val="18"/>
                  <w:szCs w:val="18"/>
                </w:rPr>
                <w:t xml:space="preserve">Model </w:t>
              </w:r>
            </w:ins>
          </w:p>
        </w:tc>
      </w:tr>
      <w:tr w:rsidR="001D4918" w:rsidRPr="000E3EB5" w14:paraId="60164B96" w14:textId="77777777">
        <w:tc>
          <w:tcPr>
            <w:tcW w:w="2547" w:type="dxa"/>
            <w:vAlign w:val="center"/>
          </w:tcPr>
          <w:p w14:paraId="0BC1F09F" w14:textId="525E9547" w:rsidR="001D4918" w:rsidRPr="000E3EB5" w:rsidRDefault="001D4918" w:rsidP="001D4918">
            <w:pPr>
              <w:rPr>
                <w:rFonts w:ascii="Poppins" w:hAnsi="Poppins" w:cs="Poppins"/>
                <w:sz w:val="18"/>
                <w:szCs w:val="18"/>
              </w:rPr>
            </w:pPr>
            <w:r w:rsidRPr="000E3EB5">
              <w:rPr>
                <w:rFonts w:ascii="Poppins" w:hAnsi="Poppins" w:cs="Poppins"/>
                <w:sz w:val="18"/>
                <w:szCs w:val="18"/>
              </w:rPr>
              <w:t>PSM</w:t>
            </w:r>
          </w:p>
        </w:tc>
        <w:tc>
          <w:tcPr>
            <w:tcW w:w="6946" w:type="dxa"/>
            <w:vAlign w:val="center"/>
          </w:tcPr>
          <w:p w14:paraId="2A38CCD2" w14:textId="1191B231" w:rsidR="001D4918" w:rsidRPr="000E3EB5" w:rsidRDefault="001D4918" w:rsidP="001D4918">
            <w:pPr>
              <w:rPr>
                <w:rFonts w:ascii="Poppins" w:hAnsi="Poppins" w:cs="Poppins"/>
                <w:sz w:val="18"/>
                <w:szCs w:val="18"/>
              </w:rPr>
            </w:pPr>
            <w:r w:rsidRPr="000E3EB5">
              <w:rPr>
                <w:rFonts w:ascii="Poppins" w:hAnsi="Poppins" w:cs="Poppins"/>
                <w:sz w:val="18"/>
                <w:szCs w:val="18"/>
              </w:rPr>
              <w:t xml:space="preserve">Power System Model </w:t>
            </w:r>
          </w:p>
        </w:tc>
      </w:tr>
      <w:tr w:rsidR="001D4918" w:rsidRPr="000E3EB5" w14:paraId="5608FF90" w14:textId="77777777">
        <w:tc>
          <w:tcPr>
            <w:tcW w:w="2547" w:type="dxa"/>
            <w:vAlign w:val="center"/>
          </w:tcPr>
          <w:p w14:paraId="2647A9B0" w14:textId="32410E61" w:rsidR="001D4918" w:rsidRPr="000E3EB5" w:rsidRDefault="001D4918" w:rsidP="001D4918">
            <w:pPr>
              <w:rPr>
                <w:rFonts w:ascii="Poppins" w:hAnsi="Poppins" w:cs="Poppins"/>
                <w:sz w:val="18"/>
                <w:szCs w:val="18"/>
              </w:rPr>
            </w:pPr>
            <w:r w:rsidRPr="000E3EB5">
              <w:rPr>
                <w:rFonts w:ascii="Poppins" w:hAnsi="Poppins" w:cs="Poppins"/>
                <w:sz w:val="18"/>
                <w:szCs w:val="18"/>
              </w:rPr>
              <w:t>SQSS</w:t>
            </w:r>
          </w:p>
        </w:tc>
        <w:tc>
          <w:tcPr>
            <w:tcW w:w="6946" w:type="dxa"/>
            <w:vAlign w:val="center"/>
          </w:tcPr>
          <w:p w14:paraId="26459244" w14:textId="04D17BA1" w:rsidR="001D4918" w:rsidRPr="000E3EB5" w:rsidRDefault="001D4918" w:rsidP="001D4918">
            <w:pPr>
              <w:rPr>
                <w:rFonts w:ascii="Poppins" w:hAnsi="Poppins" w:cs="Poppins"/>
                <w:sz w:val="18"/>
                <w:szCs w:val="18"/>
              </w:rPr>
            </w:pPr>
            <w:r w:rsidRPr="000E3EB5">
              <w:rPr>
                <w:rFonts w:ascii="Poppins" w:hAnsi="Poppins" w:cs="Poppins"/>
                <w:sz w:val="18"/>
                <w:szCs w:val="18"/>
              </w:rPr>
              <w:t>Security and Quality of Supply Standards</w:t>
            </w:r>
          </w:p>
        </w:tc>
      </w:tr>
      <w:tr w:rsidR="001D4918" w:rsidRPr="000E3EB5" w14:paraId="13A7093C" w14:textId="77777777">
        <w:tc>
          <w:tcPr>
            <w:tcW w:w="2547" w:type="dxa"/>
            <w:vAlign w:val="center"/>
          </w:tcPr>
          <w:p w14:paraId="407ADFF6" w14:textId="0A19F0A8" w:rsidR="001D4918" w:rsidRPr="000E3EB5" w:rsidRDefault="001D4918" w:rsidP="001D4918">
            <w:pPr>
              <w:rPr>
                <w:rFonts w:ascii="Poppins" w:hAnsi="Poppins" w:cs="Poppins"/>
                <w:sz w:val="18"/>
                <w:szCs w:val="18"/>
              </w:rPr>
            </w:pPr>
            <w:r w:rsidRPr="000E3EB5">
              <w:rPr>
                <w:rFonts w:ascii="Poppins" w:hAnsi="Poppins" w:cs="Poppins"/>
                <w:sz w:val="18"/>
                <w:szCs w:val="18"/>
              </w:rPr>
              <w:t>SSH</w:t>
            </w:r>
          </w:p>
        </w:tc>
        <w:tc>
          <w:tcPr>
            <w:tcW w:w="6946" w:type="dxa"/>
            <w:vAlign w:val="center"/>
          </w:tcPr>
          <w:p w14:paraId="44EEAE71" w14:textId="203216CE" w:rsidR="001D4918" w:rsidRPr="000E3EB5" w:rsidRDefault="001D4918" w:rsidP="001D4918">
            <w:pPr>
              <w:rPr>
                <w:rFonts w:ascii="Poppins" w:hAnsi="Poppins" w:cs="Poppins"/>
                <w:sz w:val="18"/>
                <w:szCs w:val="18"/>
              </w:rPr>
            </w:pPr>
            <w:r w:rsidRPr="000E3EB5">
              <w:rPr>
                <w:rFonts w:ascii="Poppins" w:hAnsi="Poppins" w:cs="Poppins"/>
                <w:sz w:val="18"/>
                <w:szCs w:val="18"/>
              </w:rPr>
              <w:t>Steady State Hypothesis</w:t>
            </w:r>
          </w:p>
        </w:tc>
      </w:tr>
      <w:tr w:rsidR="001D4918" w:rsidRPr="000E3EB5" w14:paraId="6BBEA97F" w14:textId="77777777">
        <w:tc>
          <w:tcPr>
            <w:tcW w:w="2547" w:type="dxa"/>
            <w:vAlign w:val="center"/>
          </w:tcPr>
          <w:p w14:paraId="5C3D6F2C" w14:textId="0C7951EB" w:rsidR="001D4918" w:rsidRPr="000E3EB5" w:rsidRDefault="001D4918" w:rsidP="001D4918">
            <w:pPr>
              <w:rPr>
                <w:rFonts w:ascii="Poppins" w:hAnsi="Poppins" w:cs="Poppins"/>
                <w:sz w:val="18"/>
                <w:szCs w:val="18"/>
              </w:rPr>
            </w:pPr>
            <w:r w:rsidRPr="000E3EB5">
              <w:rPr>
                <w:rFonts w:ascii="Poppins" w:hAnsi="Poppins" w:cs="Poppins"/>
                <w:sz w:val="18"/>
                <w:szCs w:val="18"/>
              </w:rPr>
              <w:t>STC</w:t>
            </w:r>
          </w:p>
        </w:tc>
        <w:tc>
          <w:tcPr>
            <w:tcW w:w="6946" w:type="dxa"/>
            <w:vAlign w:val="center"/>
          </w:tcPr>
          <w:p w14:paraId="3BDEC1D4" w14:textId="254863B0" w:rsidR="001D4918" w:rsidRPr="000E3EB5" w:rsidRDefault="001D4918" w:rsidP="001D4918">
            <w:pPr>
              <w:rPr>
                <w:rFonts w:ascii="Poppins" w:hAnsi="Poppins" w:cs="Poppins"/>
                <w:sz w:val="18"/>
                <w:szCs w:val="18"/>
              </w:rPr>
            </w:pPr>
            <w:r w:rsidRPr="000E3EB5">
              <w:rPr>
                <w:rFonts w:ascii="Poppins" w:hAnsi="Poppins" w:cs="Poppins"/>
                <w:sz w:val="18"/>
                <w:szCs w:val="18"/>
              </w:rPr>
              <w:t>System Operator Transmission Owner Code</w:t>
            </w:r>
          </w:p>
        </w:tc>
      </w:tr>
      <w:tr w:rsidR="001D4918" w:rsidRPr="000E3EB5" w14:paraId="7F73F01D" w14:textId="77777777">
        <w:tc>
          <w:tcPr>
            <w:tcW w:w="2547" w:type="dxa"/>
            <w:vAlign w:val="center"/>
          </w:tcPr>
          <w:p w14:paraId="322CFAE0" w14:textId="1DCF84D9" w:rsidR="001D4918" w:rsidRPr="000E3EB5" w:rsidRDefault="001D4918" w:rsidP="001D4918">
            <w:pPr>
              <w:rPr>
                <w:rFonts w:ascii="Poppins" w:hAnsi="Poppins" w:cs="Poppins"/>
                <w:sz w:val="18"/>
                <w:szCs w:val="18"/>
              </w:rPr>
            </w:pPr>
            <w:r w:rsidRPr="000E3EB5">
              <w:rPr>
                <w:rFonts w:ascii="Poppins" w:hAnsi="Poppins" w:cs="Poppins"/>
                <w:sz w:val="18"/>
                <w:szCs w:val="18"/>
              </w:rPr>
              <w:t>T&amp;Cs</w:t>
            </w:r>
          </w:p>
        </w:tc>
        <w:tc>
          <w:tcPr>
            <w:tcW w:w="6946" w:type="dxa"/>
            <w:vAlign w:val="center"/>
          </w:tcPr>
          <w:p w14:paraId="02A1422A" w14:textId="3D282A0F" w:rsidR="001D4918" w:rsidRPr="000E3EB5" w:rsidRDefault="001D4918" w:rsidP="001D4918">
            <w:pPr>
              <w:rPr>
                <w:rFonts w:ascii="Poppins" w:hAnsi="Poppins" w:cs="Poppins"/>
                <w:sz w:val="18"/>
                <w:szCs w:val="18"/>
              </w:rPr>
            </w:pPr>
            <w:r w:rsidRPr="000E3EB5">
              <w:rPr>
                <w:rFonts w:ascii="Poppins" w:hAnsi="Poppins" w:cs="Poppins"/>
                <w:sz w:val="18"/>
                <w:szCs w:val="18"/>
              </w:rPr>
              <w:t>Terms and Conditions</w:t>
            </w:r>
          </w:p>
        </w:tc>
      </w:tr>
      <w:tr w:rsidR="001D4918" w:rsidRPr="000E3EB5" w14:paraId="2CCD26F3" w14:textId="77777777">
        <w:tc>
          <w:tcPr>
            <w:tcW w:w="2547" w:type="dxa"/>
            <w:vAlign w:val="center"/>
          </w:tcPr>
          <w:p w14:paraId="40BF6B0F" w14:textId="555C0753" w:rsidR="001D4918" w:rsidRPr="000E3EB5" w:rsidRDefault="001D4918" w:rsidP="001D4918">
            <w:pPr>
              <w:rPr>
                <w:rFonts w:ascii="Poppins" w:hAnsi="Poppins" w:cs="Poppins"/>
                <w:sz w:val="18"/>
                <w:szCs w:val="18"/>
              </w:rPr>
            </w:pPr>
            <w:r w:rsidRPr="000E3EB5">
              <w:rPr>
                <w:rFonts w:ascii="Poppins" w:hAnsi="Poppins" w:cs="Poppins"/>
                <w:sz w:val="18"/>
                <w:szCs w:val="18"/>
              </w:rPr>
              <w:t>TO</w:t>
            </w:r>
          </w:p>
        </w:tc>
        <w:tc>
          <w:tcPr>
            <w:tcW w:w="6946" w:type="dxa"/>
            <w:vAlign w:val="center"/>
          </w:tcPr>
          <w:p w14:paraId="0A7B0721" w14:textId="4691ED31" w:rsidR="001D4918" w:rsidRPr="000E3EB5" w:rsidRDefault="001D4918" w:rsidP="001D4918">
            <w:pPr>
              <w:rPr>
                <w:rFonts w:ascii="Poppins" w:hAnsi="Poppins" w:cs="Poppins"/>
                <w:sz w:val="18"/>
                <w:szCs w:val="18"/>
              </w:rPr>
            </w:pPr>
            <w:r w:rsidRPr="000E3EB5">
              <w:rPr>
                <w:rFonts w:ascii="Poppins" w:hAnsi="Poppins" w:cs="Poppins"/>
                <w:sz w:val="18"/>
                <w:szCs w:val="18"/>
              </w:rPr>
              <w:t>Transmission Owner  </w:t>
            </w:r>
          </w:p>
        </w:tc>
      </w:tr>
    </w:tbl>
    <w:p w14:paraId="13BA24B8" w14:textId="77777777" w:rsidR="00C1635A" w:rsidRPr="00DE2E99" w:rsidRDefault="00C1635A" w:rsidP="00C1635A">
      <w:pPr>
        <w:rPr>
          <w:rFonts w:ascii="Poppins" w:hAnsi="Poppins" w:cs="Poppins"/>
        </w:rPr>
      </w:pPr>
    </w:p>
    <w:p w14:paraId="22A4D41B" w14:textId="4E50DAB2" w:rsidR="00EB0848" w:rsidRPr="00EB0848" w:rsidRDefault="00C1635A" w:rsidP="00EB0848">
      <w:pPr>
        <w:rPr>
          <w:rFonts w:ascii="Poppins" w:hAnsi="Poppins" w:cs="Poppins"/>
          <w:b/>
          <w:bCs/>
          <w:color w:val="3F0731"/>
        </w:rPr>
      </w:pPr>
      <w:r w:rsidRPr="00C55635">
        <w:rPr>
          <w:rFonts w:ascii="Poppins" w:hAnsi="Poppins" w:cs="Poppins"/>
          <w:b/>
          <w:bCs/>
          <w:color w:val="3F0731"/>
        </w:rPr>
        <w:t>Reference material</w:t>
      </w:r>
    </w:p>
    <w:p w14:paraId="2869DEC9" w14:textId="77777777" w:rsidR="00EB0848" w:rsidRPr="00EB0848" w:rsidRDefault="00EB0848" w:rsidP="00EB0848">
      <w:pPr>
        <w:numPr>
          <w:ilvl w:val="0"/>
          <w:numId w:val="37"/>
        </w:numPr>
        <w:suppressAutoHyphens w:val="0"/>
        <w:autoSpaceDN/>
        <w:spacing w:before="120" w:after="120" w:line="300" w:lineRule="atLeast"/>
        <w:textAlignment w:val="auto"/>
        <w:rPr>
          <w:rFonts w:ascii="Poppins" w:hAnsi="Poppins" w:cs="Poppins"/>
        </w:rPr>
      </w:pPr>
      <w:r w:rsidRPr="00EB0848">
        <w:rPr>
          <w:rFonts w:ascii="Poppins" w:hAnsi="Poppins" w:cs="Poppins"/>
        </w:rPr>
        <w:t xml:space="preserve">Open Networks Workstream 1B Product 4 report: Data Exchange in Planning Timescales; Data Scope – </w:t>
      </w:r>
      <w:hyperlink r:id="rId23" w:history="1">
        <w:r w:rsidRPr="00EB0848">
          <w:rPr>
            <w:rStyle w:val="Hyperlink"/>
            <w:rFonts w:ascii="Poppins" w:hAnsi="Poppins" w:cs="Poppins"/>
          </w:rPr>
          <w:t>Final Report</w:t>
        </w:r>
      </w:hyperlink>
      <w:r w:rsidRPr="00EB0848">
        <w:rPr>
          <w:rFonts w:ascii="Poppins" w:hAnsi="Poppins" w:cs="Poppins"/>
        </w:rPr>
        <w:t xml:space="preserve"> (22 pages)</w:t>
      </w:r>
    </w:p>
    <w:p w14:paraId="009489BC" w14:textId="77777777" w:rsidR="00EB0848" w:rsidRPr="00EB0848" w:rsidRDefault="00EB0848" w:rsidP="00EB0848">
      <w:pPr>
        <w:numPr>
          <w:ilvl w:val="0"/>
          <w:numId w:val="37"/>
        </w:numPr>
        <w:suppressAutoHyphens w:val="0"/>
        <w:autoSpaceDN/>
        <w:spacing w:before="120" w:after="120" w:line="300" w:lineRule="atLeast"/>
        <w:textAlignment w:val="auto"/>
        <w:rPr>
          <w:rFonts w:ascii="Poppins" w:hAnsi="Poppins" w:cs="Poppins"/>
        </w:rPr>
      </w:pPr>
      <w:r w:rsidRPr="00EB0848">
        <w:rPr>
          <w:rFonts w:ascii="Poppins" w:hAnsi="Poppins" w:cs="Poppins"/>
        </w:rPr>
        <w:t>Enhanced Schedule 11 (</w:t>
      </w:r>
      <w:hyperlink r:id="rId24" w:history="1">
        <w:r w:rsidRPr="00EB0848">
          <w:rPr>
            <w:rStyle w:val="Hyperlink"/>
            <w:rFonts w:ascii="Poppins" w:hAnsi="Poppins" w:cs="Poppins"/>
          </w:rPr>
          <w:t>Excel workbook with 5 spreadsheets</w:t>
        </w:r>
      </w:hyperlink>
      <w:r w:rsidRPr="00EB0848">
        <w:rPr>
          <w:rFonts w:ascii="Poppins" w:hAnsi="Poppins" w:cs="Poppins"/>
        </w:rPr>
        <w:t>)</w:t>
      </w:r>
    </w:p>
    <w:p w14:paraId="5D749410" w14:textId="77777777" w:rsidR="00EB0848" w:rsidRPr="00EB0848" w:rsidRDefault="00EB0848" w:rsidP="00EB0848">
      <w:pPr>
        <w:numPr>
          <w:ilvl w:val="0"/>
          <w:numId w:val="37"/>
        </w:numPr>
        <w:suppressAutoHyphens w:val="0"/>
        <w:autoSpaceDN/>
        <w:spacing w:before="120" w:after="120" w:line="300" w:lineRule="atLeast"/>
        <w:textAlignment w:val="auto"/>
        <w:rPr>
          <w:rFonts w:ascii="Poppins" w:hAnsi="Poppins" w:cs="Poppins"/>
        </w:rPr>
      </w:pPr>
      <w:r w:rsidRPr="00EB0848">
        <w:rPr>
          <w:rFonts w:ascii="Poppins" w:hAnsi="Poppins" w:cs="Poppins"/>
        </w:rPr>
        <w:t>Schedule 5 – Enhanced Node Data V2 (</w:t>
      </w:r>
      <w:hyperlink r:id="rId25" w:history="1">
        <w:r w:rsidRPr="00EB0848">
          <w:rPr>
            <w:rStyle w:val="Hyperlink"/>
            <w:rFonts w:ascii="Poppins" w:hAnsi="Poppins" w:cs="Poppins"/>
          </w:rPr>
          <w:t>Excel workbook with 4 spreadsheets</w:t>
        </w:r>
      </w:hyperlink>
      <w:r w:rsidRPr="00EB0848">
        <w:rPr>
          <w:rFonts w:ascii="Poppins" w:hAnsi="Poppins" w:cs="Poppins"/>
        </w:rPr>
        <w:t>)</w:t>
      </w:r>
    </w:p>
    <w:p w14:paraId="5C610E71" w14:textId="77777777" w:rsidR="00EB0848" w:rsidRPr="00EB0848" w:rsidRDefault="00EB0848" w:rsidP="00EB0848">
      <w:pPr>
        <w:numPr>
          <w:ilvl w:val="0"/>
          <w:numId w:val="37"/>
        </w:numPr>
        <w:suppressAutoHyphens w:val="0"/>
        <w:autoSpaceDN/>
        <w:spacing w:before="120" w:after="120" w:line="300" w:lineRule="atLeast"/>
        <w:textAlignment w:val="auto"/>
        <w:rPr>
          <w:rFonts w:ascii="Poppins" w:hAnsi="Poppins" w:cs="Poppins"/>
        </w:rPr>
      </w:pPr>
      <w:hyperlink r:id="rId26" w:history="1">
        <w:r w:rsidRPr="00EB0848">
          <w:rPr>
            <w:rFonts w:ascii="Poppins" w:hAnsi="Poppins" w:cs="Poppins"/>
          </w:rPr>
          <w:t>Ofgem Open Letter - The Common Information Model (CIM) regulatory approach and the Long Term Development Statement</w:t>
        </w:r>
      </w:hyperlink>
      <w:r w:rsidRPr="00EB0848">
        <w:rPr>
          <w:rFonts w:ascii="Poppins" w:hAnsi="Poppins" w:cs="Poppins"/>
        </w:rPr>
        <w:t xml:space="preserve"> (</w:t>
      </w:r>
      <w:hyperlink r:id="rId27" w:history="1">
        <w:r w:rsidRPr="00EB0848">
          <w:rPr>
            <w:rStyle w:val="Hyperlink"/>
            <w:rFonts w:ascii="Poppins" w:hAnsi="Poppins" w:cs="Poppins"/>
          </w:rPr>
          <w:t>10 January 2022</w:t>
        </w:r>
      </w:hyperlink>
      <w:r w:rsidRPr="00EB0848">
        <w:rPr>
          <w:rFonts w:ascii="Poppins" w:hAnsi="Poppins" w:cs="Poppins"/>
        </w:rPr>
        <w:t>)</w:t>
      </w:r>
    </w:p>
    <w:p w14:paraId="082DC57E" w14:textId="77777777" w:rsidR="00C1635A" w:rsidRPr="00DE2E99" w:rsidRDefault="00C1635A" w:rsidP="00C1635A">
      <w:pPr>
        <w:rPr>
          <w:rFonts w:ascii="Poppins" w:hAnsi="Poppins" w:cs="Poppins"/>
        </w:rPr>
      </w:pPr>
    </w:p>
    <w:p w14:paraId="5EFE1E15" w14:textId="77777777" w:rsidR="00C1635A" w:rsidRPr="00DE2E99" w:rsidRDefault="00C1635A" w:rsidP="00196BC5">
      <w:pPr>
        <w:pStyle w:val="CA7"/>
        <w:shd w:val="clear" w:color="auto" w:fill="3F0731"/>
        <w:rPr>
          <w:rFonts w:ascii="Poppins" w:hAnsi="Poppins" w:cs="Poppins"/>
        </w:rPr>
      </w:pPr>
      <w:bookmarkStart w:id="2007" w:name="_Toc203051342"/>
      <w:r w:rsidRPr="00DE2E99">
        <w:rPr>
          <w:rFonts w:ascii="Poppins" w:hAnsi="Poppins" w:cs="Poppins"/>
        </w:rPr>
        <w:t>Annexes</w:t>
      </w:r>
      <w:bookmarkEnd w:id="2007"/>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1635A" w:rsidRPr="00DE2E99" w14:paraId="5E47D4BF" w14:textId="77777777" w:rsidTr="00196BC5">
        <w:tc>
          <w:tcPr>
            <w:tcW w:w="2263" w:type="dxa"/>
            <w:shd w:val="clear" w:color="auto" w:fill="7A3864"/>
          </w:tcPr>
          <w:p w14:paraId="55D4E504"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6362BF0A" w14:textId="77777777" w:rsidR="00C1635A" w:rsidRPr="00DE2E99" w:rsidRDefault="00C1635A">
            <w:pPr>
              <w:rPr>
                <w:rFonts w:ascii="Poppins" w:hAnsi="Poppins" w:cs="Poppins"/>
                <w:b/>
                <w:color w:val="FFFFFF" w:themeColor="background1"/>
              </w:rPr>
            </w:pPr>
            <w:r w:rsidRPr="00DE2E99">
              <w:rPr>
                <w:rFonts w:ascii="Poppins" w:hAnsi="Poppins" w:cs="Poppins"/>
                <w:b/>
                <w:color w:val="FFFFFF" w:themeColor="background1"/>
              </w:rPr>
              <w:t>Information</w:t>
            </w:r>
          </w:p>
        </w:tc>
      </w:tr>
      <w:tr w:rsidR="00212CCF" w:rsidRPr="00DE2E99" w14:paraId="6922F3A8" w14:textId="77777777" w:rsidTr="005916AE">
        <w:tc>
          <w:tcPr>
            <w:tcW w:w="2263" w:type="dxa"/>
          </w:tcPr>
          <w:p w14:paraId="04B995BB" w14:textId="0C58B327" w:rsidR="00212CCF" w:rsidRPr="00212CCF" w:rsidRDefault="00212CCF" w:rsidP="00212CCF">
            <w:pPr>
              <w:rPr>
                <w:rFonts w:ascii="Poppins" w:hAnsi="Poppins" w:cs="Poppins"/>
              </w:rPr>
            </w:pPr>
            <w:r w:rsidRPr="00212CCF">
              <w:rPr>
                <w:rFonts w:ascii="Poppins" w:hAnsi="Poppins" w:cs="Poppins"/>
              </w:rPr>
              <w:t>Annex 1</w:t>
            </w:r>
          </w:p>
        </w:tc>
        <w:tc>
          <w:tcPr>
            <w:tcW w:w="7230" w:type="dxa"/>
          </w:tcPr>
          <w:p w14:paraId="5EB1E173" w14:textId="6DCB048A" w:rsidR="00212CCF" w:rsidRPr="00212CCF" w:rsidRDefault="00212CCF" w:rsidP="00212CCF">
            <w:pPr>
              <w:rPr>
                <w:rFonts w:ascii="Poppins" w:hAnsi="Poppins" w:cs="Poppins"/>
                <w:i/>
                <w:iCs/>
                <w:color w:val="92D050"/>
              </w:rPr>
            </w:pPr>
            <w:r w:rsidRPr="00212CCF">
              <w:rPr>
                <w:rFonts w:ascii="Poppins" w:hAnsi="Poppins" w:cs="Poppins"/>
              </w:rPr>
              <w:t>Proposal form</w:t>
            </w:r>
          </w:p>
        </w:tc>
      </w:tr>
      <w:tr w:rsidR="00212CCF" w:rsidRPr="00DE2E99" w14:paraId="2BF88ADA" w14:textId="77777777" w:rsidTr="005916AE">
        <w:tc>
          <w:tcPr>
            <w:tcW w:w="2263" w:type="dxa"/>
          </w:tcPr>
          <w:p w14:paraId="429811F9" w14:textId="207A1AFF" w:rsidR="00212CCF" w:rsidRPr="00212CCF" w:rsidRDefault="00212CCF" w:rsidP="00212CCF">
            <w:pPr>
              <w:rPr>
                <w:rFonts w:ascii="Poppins" w:hAnsi="Poppins" w:cs="Poppins"/>
              </w:rPr>
            </w:pPr>
            <w:r w:rsidRPr="00212CCF">
              <w:rPr>
                <w:rFonts w:ascii="Poppins" w:hAnsi="Poppins" w:cs="Poppins"/>
              </w:rPr>
              <w:t xml:space="preserve">Annex 2 </w:t>
            </w:r>
          </w:p>
        </w:tc>
        <w:tc>
          <w:tcPr>
            <w:tcW w:w="7230" w:type="dxa"/>
          </w:tcPr>
          <w:p w14:paraId="5EF65A71" w14:textId="076A5BAB" w:rsidR="00212CCF" w:rsidRPr="00212CCF" w:rsidRDefault="00212CCF" w:rsidP="00212CCF">
            <w:pPr>
              <w:rPr>
                <w:rFonts w:ascii="Poppins" w:hAnsi="Poppins" w:cs="Poppins"/>
                <w:color w:val="00B050"/>
              </w:rPr>
            </w:pPr>
            <w:r w:rsidRPr="00212CCF">
              <w:rPr>
                <w:rFonts w:ascii="Poppins" w:hAnsi="Poppins" w:cs="Poppins"/>
              </w:rPr>
              <w:t>Terms of reference</w:t>
            </w:r>
          </w:p>
        </w:tc>
      </w:tr>
      <w:tr w:rsidR="00212CCF" w:rsidRPr="00DE2E99" w14:paraId="113FA8F0" w14:textId="77777777" w:rsidTr="005916AE">
        <w:tc>
          <w:tcPr>
            <w:tcW w:w="2263" w:type="dxa"/>
          </w:tcPr>
          <w:p w14:paraId="0A747D65" w14:textId="164B56FC" w:rsidR="00212CCF" w:rsidRPr="00212CCF" w:rsidRDefault="00212CCF" w:rsidP="00212CCF">
            <w:pPr>
              <w:rPr>
                <w:rFonts w:ascii="Poppins" w:hAnsi="Poppins" w:cs="Poppins"/>
              </w:rPr>
            </w:pPr>
            <w:r w:rsidRPr="00212CCF">
              <w:rPr>
                <w:rFonts w:ascii="Poppins" w:hAnsi="Poppins" w:cs="Poppins"/>
              </w:rPr>
              <w:t>Annex 3</w:t>
            </w:r>
          </w:p>
        </w:tc>
        <w:tc>
          <w:tcPr>
            <w:tcW w:w="7230" w:type="dxa"/>
          </w:tcPr>
          <w:p w14:paraId="31FB502D" w14:textId="6354CD4C" w:rsidR="00212CCF" w:rsidRPr="00212CCF" w:rsidRDefault="00212CCF" w:rsidP="00212CCF">
            <w:pPr>
              <w:rPr>
                <w:rFonts w:ascii="Poppins" w:hAnsi="Poppins" w:cs="Poppins"/>
                <w:color w:val="00B050"/>
              </w:rPr>
            </w:pPr>
            <w:r w:rsidRPr="00212CCF">
              <w:rPr>
                <w:rFonts w:ascii="Poppins" w:hAnsi="Poppins" w:cs="Poppins"/>
              </w:rPr>
              <w:t>Draft Legal Text</w:t>
            </w:r>
          </w:p>
        </w:tc>
      </w:tr>
      <w:tr w:rsidR="00212CCF" w:rsidRPr="00DE2E99" w14:paraId="696C8681" w14:textId="77777777" w:rsidTr="005916AE">
        <w:tc>
          <w:tcPr>
            <w:tcW w:w="2263" w:type="dxa"/>
          </w:tcPr>
          <w:p w14:paraId="685C2690" w14:textId="4754CEF3" w:rsidR="00212CCF" w:rsidRPr="00212CCF" w:rsidRDefault="00212CCF" w:rsidP="00212CCF">
            <w:pPr>
              <w:rPr>
                <w:rFonts w:ascii="Poppins" w:hAnsi="Poppins" w:cs="Poppins"/>
              </w:rPr>
            </w:pPr>
            <w:r w:rsidRPr="00212CCF">
              <w:rPr>
                <w:rFonts w:ascii="Poppins" w:hAnsi="Poppins" w:cs="Poppins"/>
              </w:rPr>
              <w:t>Annex 4</w:t>
            </w:r>
          </w:p>
        </w:tc>
        <w:tc>
          <w:tcPr>
            <w:tcW w:w="7230" w:type="dxa"/>
          </w:tcPr>
          <w:p w14:paraId="32405794" w14:textId="1B94212A" w:rsidR="00212CCF" w:rsidRPr="00212CCF" w:rsidRDefault="00212CCF" w:rsidP="00212CCF">
            <w:pPr>
              <w:rPr>
                <w:rFonts w:ascii="Poppins" w:hAnsi="Poppins" w:cs="Poppins"/>
                <w:color w:val="00B050"/>
              </w:rPr>
            </w:pPr>
            <w:r w:rsidRPr="00212CCF">
              <w:rPr>
                <w:rFonts w:ascii="Poppins" w:hAnsi="Poppins" w:cs="Poppins"/>
              </w:rPr>
              <w:t xml:space="preserve">GC0139 Consultation Presentation Slides </w:t>
            </w:r>
          </w:p>
        </w:tc>
      </w:tr>
      <w:tr w:rsidR="00212CCF" w:rsidRPr="00DE2E99" w14:paraId="10E65097" w14:textId="77777777" w:rsidTr="005916AE">
        <w:tc>
          <w:tcPr>
            <w:tcW w:w="2263" w:type="dxa"/>
          </w:tcPr>
          <w:p w14:paraId="394D0497" w14:textId="1CC8F66B" w:rsidR="00212CCF" w:rsidRPr="00212CCF" w:rsidRDefault="00212CCF" w:rsidP="00212CCF">
            <w:pPr>
              <w:rPr>
                <w:rFonts w:ascii="Poppins" w:hAnsi="Poppins" w:cs="Poppins"/>
              </w:rPr>
            </w:pPr>
            <w:r w:rsidRPr="00212CCF">
              <w:rPr>
                <w:rFonts w:ascii="Poppins" w:hAnsi="Poppins" w:cs="Poppins"/>
              </w:rPr>
              <w:t>Annex 5</w:t>
            </w:r>
          </w:p>
        </w:tc>
        <w:tc>
          <w:tcPr>
            <w:tcW w:w="7230" w:type="dxa"/>
          </w:tcPr>
          <w:p w14:paraId="5AB5F0DE" w14:textId="64A21626" w:rsidR="00212CCF" w:rsidRPr="00212CCF" w:rsidRDefault="00212CCF" w:rsidP="00212CCF">
            <w:pPr>
              <w:rPr>
                <w:rFonts w:ascii="Poppins" w:hAnsi="Poppins" w:cs="Poppins"/>
                <w:color w:val="00B050"/>
              </w:rPr>
            </w:pPr>
            <w:r w:rsidRPr="00212CCF">
              <w:rPr>
                <w:rFonts w:ascii="Poppins" w:hAnsi="Poppins" w:cs="Poppins"/>
              </w:rPr>
              <w:t>GC0139 NESO Costs and Implementation</w:t>
            </w:r>
          </w:p>
        </w:tc>
      </w:tr>
      <w:tr w:rsidR="00212CCF" w:rsidRPr="00DE2E99" w14:paraId="13A22601" w14:textId="77777777" w:rsidTr="005916AE">
        <w:tc>
          <w:tcPr>
            <w:tcW w:w="2263" w:type="dxa"/>
          </w:tcPr>
          <w:p w14:paraId="015E31CC" w14:textId="3938A13F" w:rsidR="00212CCF" w:rsidRPr="00212CCF" w:rsidRDefault="00212CCF" w:rsidP="00212CCF">
            <w:pPr>
              <w:rPr>
                <w:rFonts w:ascii="Poppins" w:hAnsi="Poppins" w:cs="Poppins"/>
              </w:rPr>
            </w:pPr>
            <w:r w:rsidRPr="00212CCF">
              <w:rPr>
                <w:rFonts w:ascii="Poppins" w:hAnsi="Poppins" w:cs="Poppins"/>
              </w:rPr>
              <w:t>Annex 6</w:t>
            </w:r>
          </w:p>
        </w:tc>
        <w:tc>
          <w:tcPr>
            <w:tcW w:w="7230" w:type="dxa"/>
          </w:tcPr>
          <w:p w14:paraId="15A91BF4" w14:textId="4C8EC7E0" w:rsidR="00212CCF" w:rsidRPr="00212CCF" w:rsidRDefault="00212CCF" w:rsidP="00212CCF">
            <w:pPr>
              <w:rPr>
                <w:rFonts w:ascii="Poppins" w:hAnsi="Poppins" w:cs="Poppins"/>
                <w:color w:val="00B050"/>
              </w:rPr>
            </w:pPr>
            <w:r w:rsidRPr="00212CCF">
              <w:rPr>
                <w:rFonts w:ascii="Poppins" w:hAnsi="Poppins" w:cs="Poppins"/>
              </w:rPr>
              <w:t>GC0139 Data Exchange Option</w:t>
            </w:r>
          </w:p>
        </w:tc>
      </w:tr>
      <w:tr w:rsidR="007D2E5C" w:rsidRPr="00DE2E99" w14:paraId="2213E44A" w14:textId="77777777" w:rsidTr="005916AE">
        <w:tc>
          <w:tcPr>
            <w:tcW w:w="2263" w:type="dxa"/>
          </w:tcPr>
          <w:p w14:paraId="5F587C89" w14:textId="3D8E7868" w:rsidR="007D2E5C" w:rsidRPr="00484C0A" w:rsidRDefault="007D2E5C" w:rsidP="007D2E5C">
            <w:pPr>
              <w:rPr>
                <w:rFonts w:ascii="Poppins" w:hAnsi="Poppins" w:cs="Poppins"/>
                <w:rPrChange w:id="2008" w:author="Stuart McLarnon [NESO]" w:date="2025-07-10T14:56:00Z" w16du:dateUtc="2025-07-10T13:56:00Z">
                  <w:rPr>
                    <w:rFonts w:ascii="Poppins" w:hAnsi="Poppins" w:cs="Poppins"/>
                    <w:highlight w:val="yellow"/>
                  </w:rPr>
                </w:rPrChange>
              </w:rPr>
            </w:pPr>
            <w:r w:rsidRPr="00484C0A">
              <w:rPr>
                <w:rFonts w:ascii="Poppins" w:hAnsi="Poppins" w:cs="Poppins"/>
                <w:rPrChange w:id="2009" w:author="Stuart McLarnon [NESO]" w:date="2025-07-10T14:56:00Z" w16du:dateUtc="2025-07-10T13:56:00Z">
                  <w:rPr>
                    <w:rFonts w:ascii="Poppins" w:hAnsi="Poppins" w:cs="Poppins"/>
                    <w:highlight w:val="yellow"/>
                  </w:rPr>
                </w:rPrChange>
              </w:rPr>
              <w:t xml:space="preserve">Annex </w:t>
            </w:r>
            <w:ins w:id="2010" w:author="Stuart McLarnon [NESO]" w:date="2025-07-10T14:55:00Z" w16du:dateUtc="2025-07-10T13:55:00Z">
              <w:r w:rsidR="00484C0A" w:rsidRPr="00484C0A">
                <w:rPr>
                  <w:rFonts w:ascii="Poppins" w:hAnsi="Poppins" w:cs="Poppins"/>
                  <w:rPrChange w:id="2011" w:author="Stuart McLarnon [NESO]" w:date="2025-07-10T14:56:00Z" w16du:dateUtc="2025-07-10T13:56:00Z">
                    <w:rPr>
                      <w:rFonts w:ascii="Poppins" w:hAnsi="Poppins" w:cs="Poppins"/>
                      <w:highlight w:val="yellow"/>
                    </w:rPr>
                  </w:rPrChange>
                </w:rPr>
                <w:t>7</w:t>
              </w:r>
            </w:ins>
            <w:del w:id="2012" w:author="Stuart McLarnon [NESO]" w:date="2025-07-10T14:55:00Z" w16du:dateUtc="2025-07-10T13:55:00Z">
              <w:r w:rsidRPr="00484C0A" w:rsidDel="00484C0A">
                <w:rPr>
                  <w:rFonts w:ascii="Poppins" w:hAnsi="Poppins" w:cs="Poppins"/>
                  <w:rPrChange w:id="2013" w:author="Stuart McLarnon [NESO]" w:date="2025-07-10T14:56:00Z" w16du:dateUtc="2025-07-10T13:56:00Z">
                    <w:rPr>
                      <w:rFonts w:ascii="Poppins" w:hAnsi="Poppins" w:cs="Poppins"/>
                      <w:highlight w:val="yellow"/>
                    </w:rPr>
                  </w:rPrChange>
                </w:rPr>
                <w:delText>XX</w:delText>
              </w:r>
            </w:del>
          </w:p>
        </w:tc>
        <w:tc>
          <w:tcPr>
            <w:tcW w:w="7230" w:type="dxa"/>
          </w:tcPr>
          <w:p w14:paraId="60AE843C" w14:textId="2958DC03" w:rsidR="007D2E5C" w:rsidRPr="00484C0A" w:rsidRDefault="00587C4C" w:rsidP="007D2E5C">
            <w:pPr>
              <w:rPr>
                <w:rFonts w:ascii="Poppins" w:hAnsi="Poppins" w:cs="Poppins"/>
                <w:color w:val="00B050"/>
              </w:rPr>
            </w:pPr>
            <w:r w:rsidRPr="00484C0A">
              <w:rPr>
                <w:rFonts w:ascii="Poppins" w:hAnsi="Poppins" w:cs="Poppins"/>
                <w:rPrChange w:id="2014" w:author="Stuart McLarnon [NESO]" w:date="2025-07-10T14:56:00Z" w16du:dateUtc="2025-07-10T13:56:00Z">
                  <w:rPr>
                    <w:rFonts w:ascii="Poppins" w:hAnsi="Poppins" w:cs="Poppins"/>
                    <w:highlight w:val="yellow"/>
                  </w:rPr>
                </w:rPrChange>
              </w:rPr>
              <w:t>G</w:t>
            </w:r>
            <w:r w:rsidR="00D901AD" w:rsidRPr="00484C0A">
              <w:rPr>
                <w:rFonts w:ascii="Poppins" w:hAnsi="Poppins" w:cs="Poppins"/>
                <w:rPrChange w:id="2015" w:author="Stuart McLarnon [NESO]" w:date="2025-07-10T14:56:00Z" w16du:dateUtc="2025-07-10T13:56:00Z">
                  <w:rPr>
                    <w:rFonts w:ascii="Poppins" w:hAnsi="Poppins" w:cs="Poppins"/>
                    <w:highlight w:val="yellow"/>
                  </w:rPr>
                </w:rPrChange>
              </w:rPr>
              <w:t>C0139</w:t>
            </w:r>
            <w:r w:rsidR="007D2E5C" w:rsidRPr="00484C0A">
              <w:rPr>
                <w:rFonts w:ascii="Poppins" w:hAnsi="Poppins" w:cs="Poppins"/>
                <w:rPrChange w:id="2016" w:author="Stuart McLarnon [NESO]" w:date="2025-07-10T14:56:00Z" w16du:dateUtc="2025-07-10T13:56:00Z">
                  <w:rPr>
                    <w:rFonts w:ascii="Poppins" w:hAnsi="Poppins" w:cs="Poppins"/>
                    <w:highlight w:val="yellow"/>
                  </w:rPr>
                </w:rPrChange>
              </w:rPr>
              <w:t xml:space="preserve"> Workgroup Consultation responses</w:t>
            </w:r>
            <w:del w:id="2017" w:author="Stuart McLarnon [NESO]" w:date="2025-07-10T14:56:00Z" w16du:dateUtc="2025-07-10T13:56:00Z">
              <w:r w:rsidR="007D2E5C" w:rsidRPr="00484C0A" w:rsidDel="00484C0A">
                <w:rPr>
                  <w:rFonts w:ascii="Poppins" w:hAnsi="Poppins" w:cs="Poppins"/>
                  <w:rPrChange w:id="2018" w:author="Stuart McLarnon [NESO]" w:date="2025-07-10T14:56:00Z" w16du:dateUtc="2025-07-10T13:56:00Z">
                    <w:rPr>
                      <w:rFonts w:ascii="Poppins" w:hAnsi="Poppins" w:cs="Poppins"/>
                      <w:highlight w:val="yellow"/>
                    </w:rPr>
                  </w:rPrChange>
                </w:rPr>
                <w:delText xml:space="preserve"> and summary</w:delText>
              </w:r>
            </w:del>
          </w:p>
        </w:tc>
      </w:tr>
      <w:tr w:rsidR="00484C0A" w:rsidRPr="00DE2E99" w14:paraId="26FDFEE9" w14:textId="77777777" w:rsidTr="005916AE">
        <w:tc>
          <w:tcPr>
            <w:tcW w:w="2263" w:type="dxa"/>
          </w:tcPr>
          <w:p w14:paraId="3013A0A5" w14:textId="2D5BFB09" w:rsidR="00484C0A" w:rsidRPr="00484C0A" w:rsidRDefault="00484C0A" w:rsidP="00484C0A">
            <w:pPr>
              <w:rPr>
                <w:rFonts w:ascii="Poppins" w:hAnsi="Poppins" w:cs="Poppins"/>
                <w:rPrChange w:id="2019" w:author="Stuart McLarnon [NESO]" w:date="2025-07-10T14:56:00Z" w16du:dateUtc="2025-07-10T13:56:00Z">
                  <w:rPr>
                    <w:rFonts w:ascii="Poppins" w:hAnsi="Poppins" w:cs="Poppins"/>
                    <w:highlight w:val="yellow"/>
                  </w:rPr>
                </w:rPrChange>
              </w:rPr>
            </w:pPr>
            <w:r w:rsidRPr="00484C0A">
              <w:rPr>
                <w:rFonts w:ascii="Poppins" w:hAnsi="Poppins" w:cs="Poppins"/>
                <w:rPrChange w:id="2020" w:author="Stuart McLarnon [NESO]" w:date="2025-07-10T14:56:00Z" w16du:dateUtc="2025-07-10T13:56:00Z">
                  <w:rPr>
                    <w:rFonts w:ascii="Poppins" w:hAnsi="Poppins" w:cs="Poppins"/>
                    <w:highlight w:val="yellow"/>
                  </w:rPr>
                </w:rPrChange>
              </w:rPr>
              <w:t xml:space="preserve">Annex </w:t>
            </w:r>
            <w:ins w:id="2021" w:author="Stuart McLarnon [NESO]" w:date="2025-07-10T14:56:00Z" w16du:dateUtc="2025-07-10T13:56:00Z">
              <w:r>
                <w:rPr>
                  <w:rFonts w:ascii="Poppins" w:hAnsi="Poppins" w:cs="Poppins"/>
                </w:rPr>
                <w:t>8</w:t>
              </w:r>
            </w:ins>
            <w:del w:id="2022" w:author="Stuart McLarnon [NESO]" w:date="2025-07-10T14:56:00Z" w16du:dateUtc="2025-07-10T13:56:00Z">
              <w:r w:rsidRPr="00484C0A" w:rsidDel="00484C0A">
                <w:rPr>
                  <w:rFonts w:ascii="Poppins" w:hAnsi="Poppins" w:cs="Poppins"/>
                  <w:rPrChange w:id="2023" w:author="Stuart McLarnon [NESO]" w:date="2025-07-10T14:56:00Z" w16du:dateUtc="2025-07-10T13:56:00Z">
                    <w:rPr>
                      <w:rFonts w:ascii="Poppins" w:hAnsi="Poppins" w:cs="Poppins"/>
                      <w:highlight w:val="yellow"/>
                    </w:rPr>
                  </w:rPrChange>
                </w:rPr>
                <w:delText>XX</w:delText>
              </w:r>
            </w:del>
          </w:p>
        </w:tc>
        <w:tc>
          <w:tcPr>
            <w:tcW w:w="7230" w:type="dxa"/>
          </w:tcPr>
          <w:p w14:paraId="7C06ABE9" w14:textId="0B5FF4CD" w:rsidR="00484C0A" w:rsidRPr="00484C0A" w:rsidRDefault="00484C0A" w:rsidP="00484C0A">
            <w:pPr>
              <w:rPr>
                <w:rFonts w:ascii="Poppins" w:hAnsi="Poppins" w:cs="Poppins"/>
                <w:color w:val="00B050"/>
              </w:rPr>
            </w:pPr>
            <w:ins w:id="2024" w:author="Stuart McLarnon [NESO]" w:date="2025-07-10T14:56:00Z" w16du:dateUtc="2025-07-10T13:56:00Z">
              <w:r w:rsidRPr="00484C0A">
                <w:rPr>
                  <w:rFonts w:ascii="Poppins" w:hAnsi="Poppins" w:cs="Poppins"/>
                  <w:rPrChange w:id="2025" w:author="Stuart McLarnon [NESO]" w:date="2025-07-10T14:56:00Z" w16du:dateUtc="2025-07-10T13:56:00Z">
                    <w:rPr>
                      <w:rFonts w:ascii="Poppins" w:hAnsi="Poppins" w:cs="Poppins"/>
                      <w:highlight w:val="yellow"/>
                    </w:rPr>
                  </w:rPrChange>
                </w:rPr>
                <w:t>GC0139 Workgroup Consultation summary</w:t>
              </w:r>
            </w:ins>
            <w:commentRangeStart w:id="2026"/>
            <w:del w:id="2027" w:author="Stuart McLarnon [NESO]" w:date="2025-07-10T14:56:00Z" w16du:dateUtc="2025-07-10T13:56:00Z">
              <w:r w:rsidRPr="00484C0A" w:rsidDel="00CB475A">
                <w:rPr>
                  <w:rFonts w:ascii="Poppins" w:hAnsi="Poppins" w:cs="Poppins"/>
                </w:rPr>
                <w:delText>Cost Proforma</w:delText>
              </w:r>
              <w:commentRangeEnd w:id="2026"/>
              <w:r w:rsidRPr="00484C0A" w:rsidDel="00CB475A">
                <w:rPr>
                  <w:rStyle w:val="CommentReference"/>
                  <w:rFonts w:ascii="Arial" w:eastAsia="Arial" w:hAnsi="Arial" w:cs="Arial"/>
                </w:rPr>
                <w:commentReference w:id="2026"/>
              </w:r>
            </w:del>
          </w:p>
        </w:tc>
      </w:tr>
      <w:tr w:rsidR="00484C0A" w:rsidRPr="00DE2E99" w14:paraId="4716F241" w14:textId="77777777" w:rsidTr="005916AE">
        <w:tc>
          <w:tcPr>
            <w:tcW w:w="2263" w:type="dxa"/>
          </w:tcPr>
          <w:p w14:paraId="7CEA7009" w14:textId="61030BA6" w:rsidR="00484C0A" w:rsidRPr="00484C0A" w:rsidRDefault="00484C0A" w:rsidP="00484C0A">
            <w:pPr>
              <w:rPr>
                <w:rFonts w:ascii="Poppins" w:hAnsi="Poppins" w:cs="Poppins"/>
                <w:rPrChange w:id="2028" w:author="Stuart McLarnon [NESO]" w:date="2025-07-10T14:57:00Z" w16du:dateUtc="2025-07-10T13:57:00Z">
                  <w:rPr>
                    <w:rFonts w:ascii="Poppins" w:hAnsi="Poppins" w:cs="Poppins"/>
                    <w:highlight w:val="yellow"/>
                  </w:rPr>
                </w:rPrChange>
              </w:rPr>
            </w:pPr>
            <w:ins w:id="2029" w:author="Stuart McLarnon [NESO]" w:date="2025-07-10T14:56:00Z" w16du:dateUtc="2025-07-10T13:56:00Z">
              <w:r w:rsidRPr="00484C0A">
                <w:rPr>
                  <w:rFonts w:ascii="Poppins" w:hAnsi="Poppins" w:cs="Poppins"/>
                  <w:rPrChange w:id="2030" w:author="Stuart McLarnon [NESO]" w:date="2025-07-10T14:57:00Z" w16du:dateUtc="2025-07-10T13:57:00Z">
                    <w:rPr>
                      <w:rFonts w:ascii="Poppins" w:hAnsi="Poppins" w:cs="Poppins"/>
                      <w:highlight w:val="yellow"/>
                    </w:rPr>
                  </w:rPrChange>
                </w:rPr>
                <w:t>Annex 9</w:t>
              </w:r>
            </w:ins>
          </w:p>
        </w:tc>
        <w:tc>
          <w:tcPr>
            <w:tcW w:w="7230" w:type="dxa"/>
          </w:tcPr>
          <w:p w14:paraId="48D8FAB6" w14:textId="58C172C4" w:rsidR="00484C0A" w:rsidRPr="00484C0A" w:rsidRDefault="00484C0A" w:rsidP="00484C0A">
            <w:pPr>
              <w:rPr>
                <w:rFonts w:ascii="Poppins" w:hAnsi="Poppins" w:cs="Poppins"/>
                <w:rPrChange w:id="2031" w:author="Stuart McLarnon [NESO]" w:date="2025-07-10T14:57:00Z" w16du:dateUtc="2025-07-10T13:57:00Z">
                  <w:rPr>
                    <w:rFonts w:ascii="Poppins" w:hAnsi="Poppins" w:cs="Poppins"/>
                    <w:highlight w:val="yellow"/>
                  </w:rPr>
                </w:rPrChange>
              </w:rPr>
            </w:pPr>
            <w:ins w:id="2032" w:author="Stuart McLarnon [NESO]" w:date="2025-07-10T14:56:00Z" w16du:dateUtc="2025-07-10T13:56:00Z">
              <w:r w:rsidRPr="00484C0A">
                <w:rPr>
                  <w:rFonts w:ascii="Poppins" w:hAnsi="Poppins" w:cs="Poppins"/>
                  <w:rPrChange w:id="2033" w:author="Stuart McLarnon [NESO]" w:date="2025-07-10T14:57:00Z" w16du:dateUtc="2025-07-10T13:57:00Z">
                    <w:rPr>
                      <w:rFonts w:ascii="Poppins" w:hAnsi="Poppins" w:cs="Poppins"/>
                      <w:highlight w:val="yellow"/>
                    </w:rPr>
                  </w:rPrChange>
                </w:rPr>
                <w:t>GC0139 DRC Schedules</w:t>
              </w:r>
            </w:ins>
          </w:p>
        </w:tc>
      </w:tr>
      <w:tr w:rsidR="00C51156" w:rsidRPr="00DE2E99" w14:paraId="4B135FE5" w14:textId="77777777" w:rsidTr="005916AE">
        <w:trPr>
          <w:ins w:id="2034" w:author="Stuart McLarnon [NESO]" w:date="2025-08-01T10:06:00Z" w16du:dateUtc="2025-08-01T09:06:00Z"/>
        </w:trPr>
        <w:tc>
          <w:tcPr>
            <w:tcW w:w="2263" w:type="dxa"/>
          </w:tcPr>
          <w:p w14:paraId="173B4E7A" w14:textId="0136D6F7" w:rsidR="00C51156" w:rsidRPr="00C51156" w:rsidRDefault="00C51156" w:rsidP="00484C0A">
            <w:pPr>
              <w:rPr>
                <w:ins w:id="2035" w:author="Stuart McLarnon [NESO]" w:date="2025-08-01T10:06:00Z" w16du:dateUtc="2025-08-01T09:06:00Z"/>
                <w:rFonts w:ascii="Poppins" w:hAnsi="Poppins" w:cs="Poppins"/>
              </w:rPr>
            </w:pPr>
            <w:ins w:id="2036" w:author="Stuart McLarnon [NESO]" w:date="2025-08-01T10:06:00Z" w16du:dateUtc="2025-08-01T09:06:00Z">
              <w:r>
                <w:rPr>
                  <w:rFonts w:ascii="Poppins" w:hAnsi="Poppins" w:cs="Poppins"/>
                </w:rPr>
                <w:t>Annex 10</w:t>
              </w:r>
            </w:ins>
          </w:p>
        </w:tc>
        <w:tc>
          <w:tcPr>
            <w:tcW w:w="7230" w:type="dxa"/>
          </w:tcPr>
          <w:p w14:paraId="593E6E1E" w14:textId="42F2FC65" w:rsidR="00C51156" w:rsidRPr="00C51156" w:rsidRDefault="00DF179F" w:rsidP="00484C0A">
            <w:pPr>
              <w:rPr>
                <w:ins w:id="2037" w:author="Stuart McLarnon [NESO]" w:date="2025-08-01T10:06:00Z" w16du:dateUtc="2025-08-01T09:06:00Z"/>
                <w:rFonts w:ascii="Poppins" w:hAnsi="Poppins" w:cs="Poppins"/>
              </w:rPr>
            </w:pPr>
            <w:ins w:id="2038" w:author="Stuart McLarnon [NESO]" w:date="2025-08-01T10:07:00Z" w16du:dateUtc="2025-08-01T09:07:00Z">
              <w:r>
                <w:rPr>
                  <w:rFonts w:ascii="Poppins" w:hAnsi="Poppins" w:cs="Poppins"/>
                </w:rPr>
                <w:t xml:space="preserve">GC0139 </w:t>
              </w:r>
            </w:ins>
            <w:ins w:id="2039" w:author="Stuart McLarnon [NESO]" w:date="2025-08-01T10:06:00Z" w16du:dateUtc="2025-08-01T09:06:00Z">
              <w:r w:rsidR="00C51156">
                <w:rPr>
                  <w:rFonts w:ascii="Poppins" w:hAnsi="Poppins" w:cs="Poppins"/>
                </w:rPr>
                <w:t>SOGL</w:t>
              </w:r>
            </w:ins>
            <w:ins w:id="2040" w:author="Stuart McLarnon [NESO]" w:date="2025-08-01T10:07:00Z" w16du:dateUtc="2025-08-01T09:07:00Z">
              <w:r>
                <w:rPr>
                  <w:rFonts w:ascii="Poppins" w:hAnsi="Poppins" w:cs="Poppins"/>
                </w:rPr>
                <w:t xml:space="preserve"> Explanation </w:t>
              </w:r>
            </w:ins>
          </w:p>
        </w:tc>
      </w:tr>
      <w:tr w:rsidR="00484C0A" w:rsidRPr="00DE2E99" w14:paraId="1CC79E33" w14:textId="77777777" w:rsidTr="005916AE">
        <w:tc>
          <w:tcPr>
            <w:tcW w:w="2263" w:type="dxa"/>
          </w:tcPr>
          <w:p w14:paraId="56589528" w14:textId="7C6BF196" w:rsidR="00484C0A" w:rsidRPr="000A3FC6" w:rsidRDefault="00484C0A" w:rsidP="00484C0A">
            <w:pPr>
              <w:rPr>
                <w:rFonts w:ascii="Poppins" w:hAnsi="Poppins" w:cs="Poppins"/>
                <w:highlight w:val="yellow"/>
              </w:rPr>
            </w:pPr>
            <w:r w:rsidRPr="000A3FC6">
              <w:rPr>
                <w:rFonts w:ascii="Poppins" w:hAnsi="Poppins" w:cs="Poppins"/>
                <w:highlight w:val="yellow"/>
              </w:rPr>
              <w:t xml:space="preserve">Annex </w:t>
            </w:r>
            <w:del w:id="2041" w:author="Paul Thomson [NESO]" w:date="2025-08-01T10:04:00Z" w16du:dateUtc="2025-08-01T09:04:00Z">
              <w:r w:rsidRPr="000A3FC6">
                <w:rPr>
                  <w:rFonts w:ascii="Poppins" w:hAnsi="Poppins" w:cs="Poppins"/>
                  <w:highlight w:val="yellow"/>
                </w:rPr>
                <w:delText>XX</w:delText>
              </w:r>
            </w:del>
            <w:ins w:id="2042" w:author="Stuart McLarnon [NESO]" w:date="2025-08-01T10:05:00Z" w16du:dateUtc="2025-08-01T09:05:00Z">
              <w:r w:rsidR="00B938DD">
                <w:rPr>
                  <w:rFonts w:ascii="Poppins" w:hAnsi="Poppins" w:cs="Poppins"/>
                  <w:highlight w:val="yellow"/>
                </w:rPr>
                <w:t>XX</w:t>
              </w:r>
            </w:ins>
            <w:ins w:id="2043" w:author="Paul Thomson [NESO]" w:date="2025-08-01T10:04:00Z" w16du:dateUtc="2025-08-01T09:04:00Z">
              <w:del w:id="2044" w:author="Stuart McLarnon [NESO]" w:date="2025-08-01T10:05:00Z" w16du:dateUtc="2025-08-01T09:05:00Z">
                <w:r w:rsidR="00453800" w:rsidDel="00B938DD">
                  <w:rPr>
                    <w:rFonts w:ascii="Poppins" w:hAnsi="Poppins" w:cs="Poppins"/>
                    <w:highlight w:val="yellow"/>
                  </w:rPr>
                  <w:delText>10</w:delText>
                </w:r>
              </w:del>
            </w:ins>
          </w:p>
        </w:tc>
        <w:tc>
          <w:tcPr>
            <w:tcW w:w="7230" w:type="dxa"/>
          </w:tcPr>
          <w:p w14:paraId="1F5F0ECD" w14:textId="77777777" w:rsidR="00484C0A" w:rsidRPr="008F10C6" w:rsidRDefault="00484C0A" w:rsidP="00484C0A">
            <w:pPr>
              <w:rPr>
                <w:rFonts w:ascii="Poppins" w:hAnsi="Poppins" w:cs="Poppins"/>
                <w:highlight w:val="yellow"/>
              </w:rPr>
            </w:pPr>
            <w:r w:rsidRPr="008F10C6">
              <w:rPr>
                <w:rFonts w:ascii="Poppins" w:hAnsi="Poppins" w:cs="Poppins"/>
                <w:highlight w:val="yellow"/>
              </w:rPr>
              <w:t>[Mod number] Workgroup Vote</w:t>
            </w:r>
          </w:p>
        </w:tc>
      </w:tr>
      <w:tr w:rsidR="00484C0A" w:rsidRPr="00DE2E99" w14:paraId="1E43B9CB" w14:textId="77777777" w:rsidTr="005916AE">
        <w:tc>
          <w:tcPr>
            <w:tcW w:w="2263" w:type="dxa"/>
          </w:tcPr>
          <w:p w14:paraId="310CC832" w14:textId="77777777" w:rsidR="00484C0A" w:rsidRPr="000A3FC6" w:rsidRDefault="00484C0A" w:rsidP="00484C0A">
            <w:pPr>
              <w:rPr>
                <w:rFonts w:ascii="Poppins" w:hAnsi="Poppins" w:cs="Poppins"/>
                <w:highlight w:val="yellow"/>
              </w:rPr>
            </w:pPr>
            <w:r w:rsidRPr="000A3FC6">
              <w:rPr>
                <w:rFonts w:ascii="Poppins" w:hAnsi="Poppins" w:cs="Poppins"/>
                <w:highlight w:val="yellow"/>
              </w:rPr>
              <w:t>Annex XX</w:t>
            </w:r>
          </w:p>
        </w:tc>
        <w:tc>
          <w:tcPr>
            <w:tcW w:w="7230" w:type="dxa"/>
          </w:tcPr>
          <w:p w14:paraId="5268EC72" w14:textId="77777777" w:rsidR="00484C0A" w:rsidRPr="008F10C6" w:rsidRDefault="00484C0A" w:rsidP="00484C0A">
            <w:pPr>
              <w:rPr>
                <w:rFonts w:ascii="Poppins" w:hAnsi="Poppins" w:cs="Poppins"/>
                <w:highlight w:val="yellow"/>
              </w:rPr>
            </w:pPr>
            <w:r w:rsidRPr="008F10C6">
              <w:rPr>
                <w:rFonts w:ascii="Poppins" w:hAnsi="Poppins" w:cs="Poppins"/>
                <w:highlight w:val="yellow"/>
              </w:rPr>
              <w:t>[Mod number] Workgroup Attendance Record</w:t>
            </w:r>
          </w:p>
        </w:tc>
      </w:tr>
      <w:tr w:rsidR="00484C0A" w:rsidRPr="00DE2E99" w14:paraId="7DB22334" w14:textId="77777777" w:rsidTr="005916AE">
        <w:tc>
          <w:tcPr>
            <w:tcW w:w="2263" w:type="dxa"/>
          </w:tcPr>
          <w:p w14:paraId="273B5533" w14:textId="77777777" w:rsidR="00484C0A" w:rsidRPr="000A3FC6" w:rsidRDefault="00484C0A" w:rsidP="00484C0A">
            <w:pPr>
              <w:rPr>
                <w:rFonts w:ascii="Poppins" w:hAnsi="Poppins" w:cs="Poppins"/>
                <w:highlight w:val="yellow"/>
              </w:rPr>
            </w:pPr>
            <w:r w:rsidRPr="000A3FC6">
              <w:rPr>
                <w:rFonts w:ascii="Poppins" w:hAnsi="Poppins" w:cs="Poppins"/>
                <w:highlight w:val="yellow"/>
              </w:rPr>
              <w:t>Annex XX</w:t>
            </w:r>
          </w:p>
        </w:tc>
        <w:tc>
          <w:tcPr>
            <w:tcW w:w="7230" w:type="dxa"/>
          </w:tcPr>
          <w:p w14:paraId="2A403EB3" w14:textId="77777777" w:rsidR="00484C0A" w:rsidRPr="008F10C6" w:rsidRDefault="00484C0A" w:rsidP="00484C0A">
            <w:pPr>
              <w:rPr>
                <w:rFonts w:ascii="Poppins" w:hAnsi="Poppins" w:cs="Poppins"/>
                <w:highlight w:val="yellow"/>
              </w:rPr>
            </w:pPr>
            <w:r w:rsidRPr="008F10C6">
              <w:rPr>
                <w:rFonts w:ascii="Poppins" w:hAnsi="Poppins" w:cs="Poppins"/>
                <w:highlight w:val="yellow"/>
              </w:rPr>
              <w:t>[Mod number] Workgroup Action Log</w:t>
            </w:r>
          </w:p>
        </w:tc>
      </w:tr>
    </w:tbl>
    <w:p w14:paraId="35FD7B5A" w14:textId="77777777" w:rsidR="00C1635A" w:rsidRPr="00DE2E99" w:rsidRDefault="00C1635A" w:rsidP="00C1635A">
      <w:pPr>
        <w:rPr>
          <w:rFonts w:ascii="Poppins" w:hAnsi="Poppins" w:cs="Poppins"/>
        </w:rPr>
      </w:pPr>
    </w:p>
    <w:p w14:paraId="5871F01B" w14:textId="77777777" w:rsidR="00403901" w:rsidRPr="00DE2E99" w:rsidRDefault="007A564F" w:rsidP="009130BB">
      <w:pPr>
        <w:pStyle w:val="Footer"/>
        <w:rPr>
          <w:rFonts w:ascii="Poppins" w:hAnsi="Poppins" w:cs="Poppins"/>
        </w:rPr>
      </w:pPr>
      <w:r w:rsidRPr="00DE2E99">
        <w:rPr>
          <w:rFonts w:ascii="Poppins" w:eastAsia="HGPMinchoE" w:hAnsi="Poppins" w:cs="Poppins"/>
          <w:noProof/>
          <w:sz w:val="28"/>
          <w:szCs w:val="40"/>
          <w:lang w:eastAsia="en-GB"/>
        </w:rPr>
        <mc:AlternateContent>
          <mc:Choice Requires="wps">
            <w:drawing>
              <wp:anchor distT="0" distB="0" distL="114300" distR="114300" simplePos="0" relativeHeight="251658240" behindDoc="0" locked="0" layoutInCell="1" allowOverlap="1" wp14:anchorId="24DAF1AC" wp14:editId="7E761651">
                <wp:simplePos x="0" y="0"/>
                <wp:positionH relativeFrom="page">
                  <wp:posOffset>6962771</wp:posOffset>
                </wp:positionH>
                <wp:positionV relativeFrom="page">
                  <wp:posOffset>2027553</wp:posOffset>
                </wp:positionV>
                <wp:extent cx="323853" cy="295278"/>
                <wp:effectExtent l="0" t="0" r="0" b="9522"/>
                <wp:wrapSquare wrapText="bothSides"/>
                <wp:docPr id="4" name="Text Box 2"/>
                <wp:cNvGraphicFramePr/>
                <a:graphic xmlns:a="http://schemas.openxmlformats.org/drawingml/2006/main">
                  <a:graphicData uri="http://schemas.microsoft.com/office/word/2010/wordprocessingShape">
                    <wps:wsp>
                      <wps:cNvSpPr txBox="1"/>
                      <wps:spPr>
                        <a:xfrm>
                          <a:off x="0" y="0"/>
                          <a:ext cx="323853" cy="295278"/>
                        </a:xfrm>
                        <a:prstGeom prst="rect">
                          <a:avLst/>
                        </a:prstGeom>
                        <a:noFill/>
                        <a:ln>
                          <a:noFill/>
                          <a:prstDash/>
                        </a:ln>
                      </wps:spPr>
                      <wps:txbx>
                        <w:txbxContent>
                          <w:p w14:paraId="3D7DAA2C" w14:textId="77777777" w:rsidR="00403901" w:rsidRDefault="007A564F">
                            <w:pPr>
                              <w:jc w:val="center"/>
                            </w:pPr>
                            <w:r>
                              <w:fldChar w:fldCharType="begin"/>
                            </w:r>
                            <w:r>
                              <w:instrText xml:space="preserve"> PAGE </w:instrText>
                            </w:r>
                            <w:r>
                              <w:fldChar w:fldCharType="separate"/>
                            </w:r>
                            <w: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24DAF1AC" id="_x0000_t202" coordsize="21600,21600" o:spt="202" path="m,l,21600r21600,l21600,xe">
                <v:stroke joinstyle="miter"/>
                <v:path gradientshapeok="t" o:connecttype="rect"/>
              </v:shapetype>
              <v:shape id="Text Box 2" o:spid="_x0000_s1041" type="#_x0000_t202" style="position:absolute;margin-left:548.25pt;margin-top:159.65pt;width:25.5pt;height:23.2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" filled="f" stroked="f">
                <v:textbox>
                  <w:txbxContent>
                    <w:p w14:paraId="3D7DAA2C" w14:textId="77777777" w:rsidR="00403901" w:rsidRDefault="007A564F">
                      <w:pPr>
                        <w:jc w:val="center"/>
                      </w:pPr>
                      <w:r>
                        <w:fldChar w:fldCharType="begin"/>
                      </w:r>
                      <w:r>
                        <w:instrText xml:space="preserve"> PAGE </w:instrText>
                      </w:r>
                      <w:r>
                        <w:fldChar w:fldCharType="separate"/>
                      </w:r>
                      <w:r>
                        <w:t>1</w:t>
                      </w:r>
                      <w:r>
                        <w:fldChar w:fldCharType="end"/>
                      </w:r>
                    </w:p>
                  </w:txbxContent>
                </v:textbox>
                <w10:wrap type="square" anchorx="page" anchory="page"/>
              </v:shape>
            </w:pict>
          </mc:Fallback>
        </mc:AlternateContent>
      </w:r>
    </w:p>
    <w:sectPr w:rsidR="00403901" w:rsidRPr="00DE2E99">
      <w:headerReference w:type="even" r:id="rId28"/>
      <w:headerReference w:type="default" r:id="rId29"/>
      <w:footerReference w:type="even" r:id="rId30"/>
      <w:footerReference w:type="default" r:id="rId31"/>
      <w:headerReference w:type="first" r:id="rId32"/>
      <w:footerReference w:type="first" r:id="rId33"/>
      <w:pgSz w:w="11906" w:h="16838"/>
      <w:pgMar w:top="1440" w:right="1080" w:bottom="1440" w:left="1080" w:header="397" w:footer="5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9" w:author="Guidance" w:date="2020-09-08T14:36:00Z" w:initials="G">
    <w:p w14:paraId="35456C6A" w14:textId="0487827C" w:rsidR="006C0987" w:rsidRDefault="006C0987" w:rsidP="006C0987">
      <w:pPr>
        <w:pStyle w:val="CommentText"/>
      </w:pPr>
      <w:r>
        <w:rPr>
          <w:rStyle w:val="CommentReference"/>
          <w:rFonts w:eastAsiaTheme="majorEastAsia"/>
        </w:rPr>
        <w:annotationRef/>
      </w:r>
      <w:r>
        <w:t>Enter the proposals which the workgroup voted on to be better than the Baseline.</w:t>
      </w:r>
    </w:p>
  </w:comment>
  <w:comment w:id="201" w:author="Stuart McLarnon [NESO]" w:date="2025-07-18T12:16:00Z" w:initials="SM">
    <w:p w14:paraId="46383FAB" w14:textId="77777777" w:rsidR="00732892" w:rsidRDefault="00732892" w:rsidP="00732892">
      <w:pPr>
        <w:pStyle w:val="CommentText"/>
      </w:pPr>
      <w:r>
        <w:rPr>
          <w:rStyle w:val="CommentReference"/>
        </w:rPr>
        <w:annotationRef/>
      </w:r>
      <w:r>
        <w:t>Keep</w:t>
      </w:r>
    </w:p>
  </w:comment>
  <w:comment w:id="1007" w:author="Stuart McLarnon [NESO]" w:date="2025-07-18T12:39:00Z" w:initials="SM">
    <w:p w14:paraId="57B001FD" w14:textId="77777777" w:rsidR="00BD3F01" w:rsidRDefault="00BD3F01" w:rsidP="00BD3F01">
      <w:pPr>
        <w:pStyle w:val="CommentText"/>
      </w:pPr>
      <w:r>
        <w:rPr>
          <w:rStyle w:val="CommentReference"/>
        </w:rPr>
        <w:annotationRef/>
      </w:r>
      <w:r>
        <w:t xml:space="preserve">Ian to add more info on Gap analysis </w:t>
      </w:r>
    </w:p>
  </w:comment>
  <w:comment w:id="1519" w:author="Stuart McLarnon [NESO]" w:date="2025-07-23T14:08:00Z" w:initials="SM">
    <w:p w14:paraId="1A442316" w14:textId="77777777" w:rsidR="00492820" w:rsidRDefault="00492820" w:rsidP="00492820">
      <w:pPr>
        <w:pStyle w:val="CommentText"/>
      </w:pPr>
      <w:r>
        <w:rPr>
          <w:rStyle w:val="CommentReference"/>
        </w:rPr>
        <w:annotationRef/>
      </w:r>
      <w:r>
        <w:t>Replace mentions of Pat and Chavdar with company names</w:t>
      </w:r>
    </w:p>
  </w:comment>
  <w:comment w:id="1635" w:author="Stuart McLarnon [NESO]" w:date="2025-07-25T09:47:00Z" w:initials="SM">
    <w:p w14:paraId="672C3332" w14:textId="77777777" w:rsidR="00BE0A2C" w:rsidRDefault="00BE0A2C" w:rsidP="00BE0A2C">
      <w:pPr>
        <w:pStyle w:val="CommentText"/>
      </w:pPr>
      <w:r>
        <w:rPr>
          <w:rStyle w:val="CommentReference"/>
        </w:rPr>
        <w:annotationRef/>
      </w:r>
      <w:r>
        <w:t>Stuart: add in paragraph about NESO breakdown of costs</w:t>
      </w:r>
    </w:p>
  </w:comment>
  <w:comment w:id="1648" w:author="Stuart McLarnon [NESO]" w:date="2025-07-18T12:53:00Z" w:initials="SM">
    <w:p w14:paraId="5EF7E59C" w14:textId="1621C762" w:rsidR="00840CC1" w:rsidRDefault="00220B86" w:rsidP="00840CC1">
      <w:pPr>
        <w:pStyle w:val="CommentText"/>
      </w:pPr>
      <w:r>
        <w:rPr>
          <w:rStyle w:val="CommentReference"/>
        </w:rPr>
        <w:annotationRef/>
      </w:r>
      <w:r w:rsidR="00840CC1">
        <w:t>Remove this text and add in the aggregated value, and figure out total industry costs. Year one cost and annual costs</w:t>
      </w:r>
    </w:p>
  </w:comment>
  <w:comment w:id="1660" w:author="Stuart McLarnon [NESO]" w:date="2025-07-18T12:53:00Z" w:initials="SM">
    <w:p w14:paraId="39531A28" w14:textId="77777777" w:rsidR="006765BC" w:rsidRDefault="006765BC" w:rsidP="006765BC">
      <w:pPr>
        <w:pStyle w:val="CommentText"/>
      </w:pPr>
      <w:r>
        <w:rPr>
          <w:rStyle w:val="CommentReference"/>
        </w:rPr>
        <w:annotationRef/>
      </w:r>
      <w:r>
        <w:t>Remove this text and add in the aggregated value, and figure out total industry costs. Year one cost and annual costs</w:t>
      </w:r>
    </w:p>
  </w:comment>
  <w:comment w:id="1716" w:author="Stuart McLarnon [NESO]" w:date="2025-07-18T12:07:00Z" w:initials="SM">
    <w:p w14:paraId="4FB1CFB7" w14:textId="0076C47C" w:rsidR="00F752A8" w:rsidRDefault="00F752A8" w:rsidP="00F752A8">
      <w:pPr>
        <w:pStyle w:val="CommentText"/>
      </w:pPr>
      <w:r>
        <w:rPr>
          <w:rStyle w:val="CommentReference"/>
        </w:rPr>
        <w:annotationRef/>
      </w:r>
      <w:r>
        <w:t>Find GC mod that implemented SOGL</w:t>
      </w:r>
    </w:p>
  </w:comment>
  <w:comment w:id="1717" w:author="Stuart McLarnon [NESO]" w:date="2025-07-23T15:06:00Z" w:initials="SM">
    <w:p w14:paraId="6ABCF8BE" w14:textId="77777777" w:rsidR="002D6DB7" w:rsidRDefault="002D6DB7" w:rsidP="002D6DB7">
      <w:pPr>
        <w:pStyle w:val="CommentText"/>
      </w:pPr>
      <w:r>
        <w:rPr>
          <w:rStyle w:val="CommentReference"/>
        </w:rPr>
        <w:annotationRef/>
      </w:r>
      <w:r>
        <w:t>Gc106</w:t>
      </w:r>
    </w:p>
  </w:comment>
  <w:comment w:id="1934" w:author="Guidance" w:date="2020-09-08T14:36:00Z" w:initials="G">
    <w:p w14:paraId="38C063CD" w14:textId="760E834E" w:rsidR="009D5D8B" w:rsidRDefault="009D5D8B" w:rsidP="009D5D8B">
      <w:pPr>
        <w:pStyle w:val="CommentText"/>
      </w:pPr>
      <w:r>
        <w:rPr>
          <w:rStyle w:val="CommentReference"/>
        </w:rPr>
        <w:annotationRef/>
      </w:r>
      <w:r>
        <w:t>Enter the proposals which the workgroup voted on to be better than the Baseline.</w:t>
      </w:r>
    </w:p>
  </w:comment>
  <w:comment w:id="2026" w:author="Teri Puddefoot (NESO)" w:date="2025-06-12T12:03:00Z" w:initials="TP">
    <w:p w14:paraId="182DEB26" w14:textId="2672778E" w:rsidR="00484C0A" w:rsidRDefault="00484C0A" w:rsidP="00FB02BC">
      <w:pPr>
        <w:pStyle w:val="CommentText"/>
      </w:pPr>
      <w:r>
        <w:rPr>
          <w:rStyle w:val="CommentReference"/>
        </w:rPr>
        <w:annotationRef/>
      </w:r>
      <w:r>
        <w:t>Needs updating post next WG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456C6A" w15:done="0"/>
  <w15:commentEx w15:paraId="46383FAB" w15:done="1"/>
  <w15:commentEx w15:paraId="57B001FD" w15:done="0"/>
  <w15:commentEx w15:paraId="1A442316" w15:done="1"/>
  <w15:commentEx w15:paraId="672C3332" w15:done="0"/>
  <w15:commentEx w15:paraId="5EF7E59C" w15:done="1"/>
  <w15:commentEx w15:paraId="39531A28" w15:done="1"/>
  <w15:commentEx w15:paraId="4FB1CFB7" w15:done="0"/>
  <w15:commentEx w15:paraId="6ABCF8BE" w15:paraIdParent="4FB1CFB7" w15:done="0"/>
  <w15:commentEx w15:paraId="38C063CD" w15:done="0"/>
  <w15:commentEx w15:paraId="182DEB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AA1074" w16cex:dateUtc="2025-07-18T11:16:00Z"/>
  <w16cex:commentExtensible w16cex:durableId="28B593FA" w16cex:dateUtc="2025-07-18T11:39:00Z"/>
  <w16cex:commentExtensible w16cex:durableId="5B9777F1" w16cex:dateUtc="2025-07-23T13:08:00Z"/>
  <w16cex:commentExtensible w16cex:durableId="6A183F30" w16cex:dateUtc="2025-07-25T08:47:00Z"/>
  <w16cex:commentExtensible w16cex:durableId="7D330A95" w16cex:dateUtc="2025-07-18T11:53:00Z"/>
  <w16cex:commentExtensible w16cex:durableId="23787BF6" w16cex:dateUtc="2025-07-18T11:53:00Z"/>
  <w16cex:commentExtensible w16cex:durableId="69134079" w16cex:dateUtc="2025-07-18T11:07:00Z"/>
  <w16cex:commentExtensible w16cex:durableId="2EE8C7C2" w16cex:dateUtc="2025-07-23T14:06:00Z"/>
  <w16cex:commentExtensible w16cex:durableId="0B9C5E80" w16cex:dateUtc="2025-06-12T1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456C6A" w16cid:durableId="23831129"/>
  <w16cid:commentId w16cid:paraId="46383FAB" w16cid:durableId="12AA1074"/>
  <w16cid:commentId w16cid:paraId="57B001FD" w16cid:durableId="28B593FA"/>
  <w16cid:commentId w16cid:paraId="1A442316" w16cid:durableId="5B9777F1"/>
  <w16cid:commentId w16cid:paraId="672C3332" w16cid:durableId="6A183F30"/>
  <w16cid:commentId w16cid:paraId="5EF7E59C" w16cid:durableId="7D330A95"/>
  <w16cid:commentId w16cid:paraId="39531A28" w16cid:durableId="23787BF6"/>
  <w16cid:commentId w16cid:paraId="4FB1CFB7" w16cid:durableId="69134079"/>
  <w16cid:commentId w16cid:paraId="6ABCF8BE" w16cid:durableId="2EE8C7C2"/>
  <w16cid:commentId w16cid:paraId="38C063CD" w16cid:durableId="2383117D"/>
  <w16cid:commentId w16cid:paraId="182DEB26" w16cid:durableId="0B9C5E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C5248" w14:textId="77777777" w:rsidR="00AE6AAB" w:rsidRDefault="00AE6AAB">
      <w:pPr>
        <w:spacing w:after="0" w:line="240" w:lineRule="auto"/>
      </w:pPr>
      <w:r>
        <w:separator/>
      </w:r>
    </w:p>
  </w:endnote>
  <w:endnote w:type="continuationSeparator" w:id="0">
    <w:p w14:paraId="5A9BB1CE" w14:textId="77777777" w:rsidR="00AE6AAB" w:rsidRDefault="00AE6AAB">
      <w:pPr>
        <w:spacing w:after="0" w:line="240" w:lineRule="auto"/>
      </w:pPr>
      <w:r>
        <w:continuationSeparator/>
      </w:r>
    </w:p>
  </w:endnote>
  <w:endnote w:type="continuationNotice" w:id="1">
    <w:p w14:paraId="1DD31D8C" w14:textId="77777777" w:rsidR="00AE6AAB" w:rsidRDefault="00AE6A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altName w:val="Nirmala UI"/>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6A603" w14:textId="77777777" w:rsidR="00CB50D4" w:rsidRDefault="00CB5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7664886"/>
      <w:docPartObj>
        <w:docPartGallery w:val="Page Numbers (Bottom of Page)"/>
        <w:docPartUnique/>
      </w:docPartObj>
    </w:sdtPr>
    <w:sdtEndPr>
      <w:rPr>
        <w:noProof/>
      </w:rPr>
    </w:sdtEndPr>
    <w:sdtContent>
      <w:p w14:paraId="79A4714A" w14:textId="77777777" w:rsidR="00F23692" w:rsidRDefault="00D44325">
        <w:pPr>
          <w:pStyle w:val="Footer"/>
          <w:jc w:val="right"/>
        </w:pPr>
        <w:r>
          <w:t xml:space="preserve"> </w:t>
        </w:r>
        <w:r w:rsidR="00F23692">
          <w:fldChar w:fldCharType="begin"/>
        </w:r>
        <w:r w:rsidR="00F23692">
          <w:instrText xml:space="preserve"> PAGE   \* MERGEFORMAT </w:instrText>
        </w:r>
        <w:r w:rsidR="00F23692">
          <w:fldChar w:fldCharType="separate"/>
        </w:r>
        <w:r w:rsidR="00F23692">
          <w:rPr>
            <w:noProof/>
          </w:rPr>
          <w:t>2</w:t>
        </w:r>
        <w:r w:rsidR="00F23692">
          <w:rPr>
            <w:noProof/>
          </w:rPr>
          <w:fldChar w:fldCharType="end"/>
        </w:r>
      </w:p>
    </w:sdtContent>
  </w:sdt>
  <w:p w14:paraId="349B256F" w14:textId="77777777" w:rsidR="0059269B" w:rsidRDefault="005926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D1382" w14:textId="77777777" w:rsidR="00CB50D4" w:rsidRDefault="00CB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A1438" w14:textId="77777777" w:rsidR="00AE6AAB" w:rsidRDefault="00AE6AAB">
      <w:pPr>
        <w:spacing w:after="0" w:line="240" w:lineRule="auto"/>
      </w:pPr>
      <w:r>
        <w:rPr>
          <w:color w:val="000000"/>
        </w:rPr>
        <w:separator/>
      </w:r>
    </w:p>
  </w:footnote>
  <w:footnote w:type="continuationSeparator" w:id="0">
    <w:p w14:paraId="3E599964" w14:textId="77777777" w:rsidR="00AE6AAB" w:rsidRDefault="00AE6AAB">
      <w:pPr>
        <w:spacing w:after="0" w:line="240" w:lineRule="auto"/>
      </w:pPr>
      <w:r>
        <w:continuationSeparator/>
      </w:r>
    </w:p>
  </w:footnote>
  <w:footnote w:type="continuationNotice" w:id="1">
    <w:p w14:paraId="54FA9C8C" w14:textId="77777777" w:rsidR="00AE6AAB" w:rsidRDefault="00AE6A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CFFE8" w14:textId="77777777" w:rsidR="00CB50D4" w:rsidRDefault="00CB5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8065F" w14:textId="77777777" w:rsidR="0059269B" w:rsidRDefault="00910B82">
    <w:pPr>
      <w:pStyle w:val="Header"/>
      <w:ind w:left="0"/>
      <w:jc w:val="left"/>
    </w:pPr>
    <w:r>
      <w:rPr>
        <w:b/>
        <w:bCs/>
        <w:noProof/>
        <w:lang w:eastAsia="en-GB"/>
      </w:rPr>
      <w:drawing>
        <wp:anchor distT="0" distB="0" distL="114300" distR="114300" simplePos="0" relativeHeight="251658240" behindDoc="1" locked="0" layoutInCell="1" allowOverlap="1" wp14:anchorId="5FB51217" wp14:editId="4083E9D3">
          <wp:simplePos x="0" y="0"/>
          <wp:positionH relativeFrom="margin">
            <wp:posOffset>-695960</wp:posOffset>
          </wp:positionH>
          <wp:positionV relativeFrom="page">
            <wp:posOffset>-66040</wp:posOffset>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50493FDB" w14:textId="77777777" w:rsidR="0059269B" w:rsidRDefault="0059269B">
    <w:pPr>
      <w:pStyle w:val="Header"/>
      <w:ind w:left="0"/>
      <w:jc w:val="left"/>
      <w:rPr>
        <w:rFonts w:ascii="Helvetica" w:eastAsia="HGPMinchoE" w:hAnsi="Helvetica"/>
        <w:color w:val="3F0730"/>
        <w:sz w:val="28"/>
        <w:szCs w:val="40"/>
      </w:rPr>
    </w:pPr>
  </w:p>
  <w:p w14:paraId="25238A21" w14:textId="77777777" w:rsidR="0059269B" w:rsidRDefault="0059269B">
    <w:pPr>
      <w:pStyle w:val="Header"/>
      <w:ind w:left="0"/>
      <w:jc w:val="left"/>
      <w:rPr>
        <w:rFonts w:ascii="Helvetica" w:eastAsia="HGPMinchoE" w:hAnsi="Helvetica"/>
        <w:color w:val="3F0730"/>
        <w:sz w:val="28"/>
        <w:szCs w:val="40"/>
      </w:rPr>
    </w:pPr>
  </w:p>
  <w:p w14:paraId="5F76D819" w14:textId="77777777" w:rsidR="0059269B" w:rsidRDefault="0059269B">
    <w:pPr>
      <w:pStyle w:val="Header"/>
      <w:ind w:left="0"/>
      <w:jc w:val="left"/>
      <w:rPr>
        <w:rFonts w:ascii="Helvetica" w:eastAsia="HGPMinchoE" w:hAnsi="Helvetica"/>
        <w:color w:val="3F0730"/>
        <w:sz w:val="28"/>
        <w:szCs w:val="40"/>
      </w:rPr>
    </w:pPr>
  </w:p>
  <w:p w14:paraId="6D4D1531" w14:textId="77777777" w:rsidR="0059269B" w:rsidRDefault="007A564F">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8720D" w14:textId="77777777" w:rsidR="00CB50D4" w:rsidRDefault="00CB5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57D5"/>
    <w:multiLevelType w:val="multilevel"/>
    <w:tmpl w:val="A67A17D8"/>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05B52DA"/>
    <w:multiLevelType w:val="hybridMultilevel"/>
    <w:tmpl w:val="98464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706E71"/>
    <w:multiLevelType w:val="multilevel"/>
    <w:tmpl w:val="54B2A8B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6080C36"/>
    <w:multiLevelType w:val="hybridMultilevel"/>
    <w:tmpl w:val="4C20B62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88F0A80"/>
    <w:multiLevelType w:val="hybridMultilevel"/>
    <w:tmpl w:val="E58CADF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B9B7BCE"/>
    <w:multiLevelType w:val="hybridMultilevel"/>
    <w:tmpl w:val="89C863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425DEF"/>
    <w:multiLevelType w:val="multilevel"/>
    <w:tmpl w:val="DC44AA2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2550115"/>
    <w:multiLevelType w:val="hybridMultilevel"/>
    <w:tmpl w:val="412A7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3538B"/>
    <w:multiLevelType w:val="multilevel"/>
    <w:tmpl w:val="74E4DC2C"/>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4B1F84"/>
    <w:multiLevelType w:val="multilevel"/>
    <w:tmpl w:val="8E3AE70C"/>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40F1E0B"/>
    <w:multiLevelType w:val="multilevel"/>
    <w:tmpl w:val="790A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E808CD"/>
    <w:multiLevelType w:val="hybridMultilevel"/>
    <w:tmpl w:val="9D0A10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259D40E0"/>
    <w:multiLevelType w:val="multilevel"/>
    <w:tmpl w:val="2E643AA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5B71C78"/>
    <w:multiLevelType w:val="multilevel"/>
    <w:tmpl w:val="E2266AC6"/>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14" w15:restartNumberingAfterBreak="0">
    <w:nsid w:val="2BDE2A5C"/>
    <w:multiLevelType w:val="multilevel"/>
    <w:tmpl w:val="B06A4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011E6E"/>
    <w:multiLevelType w:val="multilevel"/>
    <w:tmpl w:val="352E854E"/>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01F5F1D"/>
    <w:multiLevelType w:val="hybridMultilevel"/>
    <w:tmpl w:val="47481CA4"/>
    <w:lvl w:ilvl="0" w:tplc="ABB27764">
      <w:start w:val="4"/>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804193"/>
    <w:multiLevelType w:val="multilevel"/>
    <w:tmpl w:val="EA7AD350"/>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2F11138"/>
    <w:multiLevelType w:val="multilevel"/>
    <w:tmpl w:val="8A98694C"/>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B765BF9"/>
    <w:multiLevelType w:val="hybridMultilevel"/>
    <w:tmpl w:val="32322878"/>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CC22D42"/>
    <w:multiLevelType w:val="multilevel"/>
    <w:tmpl w:val="1728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C97DBA"/>
    <w:multiLevelType w:val="hybridMultilevel"/>
    <w:tmpl w:val="7C52E7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49237C"/>
    <w:multiLevelType w:val="hybridMultilevel"/>
    <w:tmpl w:val="BDA869F0"/>
    <w:lvl w:ilvl="0" w:tplc="8A80BC1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460323"/>
    <w:multiLevelType w:val="hybridMultilevel"/>
    <w:tmpl w:val="EA4AD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714E6D"/>
    <w:multiLevelType w:val="hybridMultilevel"/>
    <w:tmpl w:val="C6CAE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B20FD"/>
    <w:multiLevelType w:val="multilevel"/>
    <w:tmpl w:val="9484F3AA"/>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6777B72"/>
    <w:multiLevelType w:val="hybridMultilevel"/>
    <w:tmpl w:val="4CF493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5766DD"/>
    <w:multiLevelType w:val="multilevel"/>
    <w:tmpl w:val="D9C27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9323D40"/>
    <w:multiLevelType w:val="multilevel"/>
    <w:tmpl w:val="EA9E7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B8625DE"/>
    <w:multiLevelType w:val="hybridMultilevel"/>
    <w:tmpl w:val="1FBA68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CC27ED4"/>
    <w:multiLevelType w:val="hybridMultilevel"/>
    <w:tmpl w:val="9C4C7D96"/>
    <w:lvl w:ilvl="0" w:tplc="7336639A">
      <w:start w:val="1"/>
      <w:numFmt w:val="bullet"/>
      <w:lvlText w:val="•"/>
      <w:lvlJc w:val="left"/>
      <w:pPr>
        <w:tabs>
          <w:tab w:val="num" w:pos="720"/>
        </w:tabs>
        <w:ind w:left="720" w:hanging="360"/>
      </w:pPr>
      <w:rPr>
        <w:rFonts w:ascii="Arial" w:hAnsi="Arial" w:hint="default"/>
      </w:rPr>
    </w:lvl>
    <w:lvl w:ilvl="1" w:tplc="A662A396">
      <w:start w:val="1"/>
      <w:numFmt w:val="bullet"/>
      <w:lvlText w:val="•"/>
      <w:lvlJc w:val="left"/>
      <w:pPr>
        <w:tabs>
          <w:tab w:val="num" w:pos="1440"/>
        </w:tabs>
        <w:ind w:left="1440" w:hanging="360"/>
      </w:pPr>
      <w:rPr>
        <w:rFonts w:ascii="Arial" w:hAnsi="Arial" w:hint="default"/>
      </w:rPr>
    </w:lvl>
    <w:lvl w:ilvl="2" w:tplc="4E101E52" w:tentative="1">
      <w:start w:val="1"/>
      <w:numFmt w:val="bullet"/>
      <w:lvlText w:val="•"/>
      <w:lvlJc w:val="left"/>
      <w:pPr>
        <w:tabs>
          <w:tab w:val="num" w:pos="2160"/>
        </w:tabs>
        <w:ind w:left="2160" w:hanging="360"/>
      </w:pPr>
      <w:rPr>
        <w:rFonts w:ascii="Arial" w:hAnsi="Arial" w:hint="default"/>
      </w:rPr>
    </w:lvl>
    <w:lvl w:ilvl="3" w:tplc="7F882BF0" w:tentative="1">
      <w:start w:val="1"/>
      <w:numFmt w:val="bullet"/>
      <w:lvlText w:val="•"/>
      <w:lvlJc w:val="left"/>
      <w:pPr>
        <w:tabs>
          <w:tab w:val="num" w:pos="2880"/>
        </w:tabs>
        <w:ind w:left="2880" w:hanging="360"/>
      </w:pPr>
      <w:rPr>
        <w:rFonts w:ascii="Arial" w:hAnsi="Arial" w:hint="default"/>
      </w:rPr>
    </w:lvl>
    <w:lvl w:ilvl="4" w:tplc="16AAF7C8" w:tentative="1">
      <w:start w:val="1"/>
      <w:numFmt w:val="bullet"/>
      <w:lvlText w:val="•"/>
      <w:lvlJc w:val="left"/>
      <w:pPr>
        <w:tabs>
          <w:tab w:val="num" w:pos="3600"/>
        </w:tabs>
        <w:ind w:left="3600" w:hanging="360"/>
      </w:pPr>
      <w:rPr>
        <w:rFonts w:ascii="Arial" w:hAnsi="Arial" w:hint="default"/>
      </w:rPr>
    </w:lvl>
    <w:lvl w:ilvl="5" w:tplc="77A42F22" w:tentative="1">
      <w:start w:val="1"/>
      <w:numFmt w:val="bullet"/>
      <w:lvlText w:val="•"/>
      <w:lvlJc w:val="left"/>
      <w:pPr>
        <w:tabs>
          <w:tab w:val="num" w:pos="4320"/>
        </w:tabs>
        <w:ind w:left="4320" w:hanging="360"/>
      </w:pPr>
      <w:rPr>
        <w:rFonts w:ascii="Arial" w:hAnsi="Arial" w:hint="default"/>
      </w:rPr>
    </w:lvl>
    <w:lvl w:ilvl="6" w:tplc="ACD26C46" w:tentative="1">
      <w:start w:val="1"/>
      <w:numFmt w:val="bullet"/>
      <w:lvlText w:val="•"/>
      <w:lvlJc w:val="left"/>
      <w:pPr>
        <w:tabs>
          <w:tab w:val="num" w:pos="5040"/>
        </w:tabs>
        <w:ind w:left="5040" w:hanging="360"/>
      </w:pPr>
      <w:rPr>
        <w:rFonts w:ascii="Arial" w:hAnsi="Arial" w:hint="default"/>
      </w:rPr>
    </w:lvl>
    <w:lvl w:ilvl="7" w:tplc="424CEE6A" w:tentative="1">
      <w:start w:val="1"/>
      <w:numFmt w:val="bullet"/>
      <w:lvlText w:val="•"/>
      <w:lvlJc w:val="left"/>
      <w:pPr>
        <w:tabs>
          <w:tab w:val="num" w:pos="5760"/>
        </w:tabs>
        <w:ind w:left="5760" w:hanging="360"/>
      </w:pPr>
      <w:rPr>
        <w:rFonts w:ascii="Arial" w:hAnsi="Arial" w:hint="default"/>
      </w:rPr>
    </w:lvl>
    <w:lvl w:ilvl="8" w:tplc="1518857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CCE40F3"/>
    <w:multiLevelType w:val="multilevel"/>
    <w:tmpl w:val="DB2A746C"/>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4E5A0547"/>
    <w:multiLevelType w:val="multilevel"/>
    <w:tmpl w:val="3D60EC1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FF9551A"/>
    <w:multiLevelType w:val="multilevel"/>
    <w:tmpl w:val="FF54D8B6"/>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35" w15:restartNumberingAfterBreak="0">
    <w:nsid w:val="5B673C93"/>
    <w:multiLevelType w:val="hybridMultilevel"/>
    <w:tmpl w:val="120A9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C25310"/>
    <w:multiLevelType w:val="hybridMultilevel"/>
    <w:tmpl w:val="82D0E0F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CE462B1"/>
    <w:multiLevelType w:val="multilevel"/>
    <w:tmpl w:val="BFD4CBD8"/>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63D24E5F"/>
    <w:multiLevelType w:val="multilevel"/>
    <w:tmpl w:val="A248401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65106F36"/>
    <w:multiLevelType w:val="hybridMultilevel"/>
    <w:tmpl w:val="59823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A434DB5"/>
    <w:multiLevelType w:val="multilevel"/>
    <w:tmpl w:val="D3C6D702"/>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6CF24789"/>
    <w:multiLevelType w:val="hybridMultilevel"/>
    <w:tmpl w:val="46628A7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0FD6CFB"/>
    <w:multiLevelType w:val="hybridMultilevel"/>
    <w:tmpl w:val="3306D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0533B3"/>
    <w:multiLevelType w:val="multilevel"/>
    <w:tmpl w:val="4CE44DE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77721B79"/>
    <w:multiLevelType w:val="hybridMultilevel"/>
    <w:tmpl w:val="4D8EB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BA5436B"/>
    <w:multiLevelType w:val="hybridMultilevel"/>
    <w:tmpl w:val="29A4F878"/>
    <w:lvl w:ilvl="0" w:tplc="C4BC0532">
      <w:start w:val="1"/>
      <w:numFmt w:val="bullet"/>
      <w:lvlText w:val="•"/>
      <w:lvlJc w:val="left"/>
      <w:pPr>
        <w:tabs>
          <w:tab w:val="num" w:pos="720"/>
        </w:tabs>
        <w:ind w:left="720" w:hanging="360"/>
      </w:pPr>
      <w:rPr>
        <w:rFonts w:ascii="Arial" w:hAnsi="Arial" w:hint="default"/>
      </w:rPr>
    </w:lvl>
    <w:lvl w:ilvl="1" w:tplc="925696A8">
      <w:start w:val="1"/>
      <w:numFmt w:val="bullet"/>
      <w:lvlText w:val="•"/>
      <w:lvlJc w:val="left"/>
      <w:pPr>
        <w:tabs>
          <w:tab w:val="num" w:pos="1440"/>
        </w:tabs>
        <w:ind w:left="1440" w:hanging="360"/>
      </w:pPr>
      <w:rPr>
        <w:rFonts w:ascii="Arial" w:hAnsi="Arial" w:hint="default"/>
      </w:rPr>
    </w:lvl>
    <w:lvl w:ilvl="2" w:tplc="4524E6A4" w:tentative="1">
      <w:start w:val="1"/>
      <w:numFmt w:val="bullet"/>
      <w:lvlText w:val="•"/>
      <w:lvlJc w:val="left"/>
      <w:pPr>
        <w:tabs>
          <w:tab w:val="num" w:pos="2160"/>
        </w:tabs>
        <w:ind w:left="2160" w:hanging="360"/>
      </w:pPr>
      <w:rPr>
        <w:rFonts w:ascii="Arial" w:hAnsi="Arial" w:hint="default"/>
      </w:rPr>
    </w:lvl>
    <w:lvl w:ilvl="3" w:tplc="AAA871B6" w:tentative="1">
      <w:start w:val="1"/>
      <w:numFmt w:val="bullet"/>
      <w:lvlText w:val="•"/>
      <w:lvlJc w:val="left"/>
      <w:pPr>
        <w:tabs>
          <w:tab w:val="num" w:pos="2880"/>
        </w:tabs>
        <w:ind w:left="2880" w:hanging="360"/>
      </w:pPr>
      <w:rPr>
        <w:rFonts w:ascii="Arial" w:hAnsi="Arial" w:hint="default"/>
      </w:rPr>
    </w:lvl>
    <w:lvl w:ilvl="4" w:tplc="DD28CBC4" w:tentative="1">
      <w:start w:val="1"/>
      <w:numFmt w:val="bullet"/>
      <w:lvlText w:val="•"/>
      <w:lvlJc w:val="left"/>
      <w:pPr>
        <w:tabs>
          <w:tab w:val="num" w:pos="3600"/>
        </w:tabs>
        <w:ind w:left="3600" w:hanging="360"/>
      </w:pPr>
      <w:rPr>
        <w:rFonts w:ascii="Arial" w:hAnsi="Arial" w:hint="default"/>
      </w:rPr>
    </w:lvl>
    <w:lvl w:ilvl="5" w:tplc="98509D56" w:tentative="1">
      <w:start w:val="1"/>
      <w:numFmt w:val="bullet"/>
      <w:lvlText w:val="•"/>
      <w:lvlJc w:val="left"/>
      <w:pPr>
        <w:tabs>
          <w:tab w:val="num" w:pos="4320"/>
        </w:tabs>
        <w:ind w:left="4320" w:hanging="360"/>
      </w:pPr>
      <w:rPr>
        <w:rFonts w:ascii="Arial" w:hAnsi="Arial" w:hint="default"/>
      </w:rPr>
    </w:lvl>
    <w:lvl w:ilvl="6" w:tplc="91306CF2" w:tentative="1">
      <w:start w:val="1"/>
      <w:numFmt w:val="bullet"/>
      <w:lvlText w:val="•"/>
      <w:lvlJc w:val="left"/>
      <w:pPr>
        <w:tabs>
          <w:tab w:val="num" w:pos="5040"/>
        </w:tabs>
        <w:ind w:left="5040" w:hanging="360"/>
      </w:pPr>
      <w:rPr>
        <w:rFonts w:ascii="Arial" w:hAnsi="Arial" w:hint="default"/>
      </w:rPr>
    </w:lvl>
    <w:lvl w:ilvl="7" w:tplc="EBE8B290" w:tentative="1">
      <w:start w:val="1"/>
      <w:numFmt w:val="bullet"/>
      <w:lvlText w:val="•"/>
      <w:lvlJc w:val="left"/>
      <w:pPr>
        <w:tabs>
          <w:tab w:val="num" w:pos="5760"/>
        </w:tabs>
        <w:ind w:left="5760" w:hanging="360"/>
      </w:pPr>
      <w:rPr>
        <w:rFonts w:ascii="Arial" w:hAnsi="Arial" w:hint="default"/>
      </w:rPr>
    </w:lvl>
    <w:lvl w:ilvl="8" w:tplc="BC98C62C"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C2C6EB9"/>
    <w:multiLevelType w:val="multilevel"/>
    <w:tmpl w:val="E996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C441B6D"/>
    <w:multiLevelType w:val="multilevel"/>
    <w:tmpl w:val="D25C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D282DAA"/>
    <w:multiLevelType w:val="multilevel"/>
    <w:tmpl w:val="3146A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E000CAE"/>
    <w:multiLevelType w:val="hybridMultilevel"/>
    <w:tmpl w:val="5FF0E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79861533">
    <w:abstractNumId w:val="38"/>
  </w:num>
  <w:num w:numId="2" w16cid:durableId="1877230519">
    <w:abstractNumId w:val="43"/>
  </w:num>
  <w:num w:numId="3" w16cid:durableId="169225283">
    <w:abstractNumId w:val="34"/>
  </w:num>
  <w:num w:numId="4" w16cid:durableId="343361654">
    <w:abstractNumId w:val="13"/>
  </w:num>
  <w:num w:numId="5" w16cid:durableId="1166633112">
    <w:abstractNumId w:val="32"/>
  </w:num>
  <w:num w:numId="6" w16cid:durableId="1265068805">
    <w:abstractNumId w:val="40"/>
  </w:num>
  <w:num w:numId="7" w16cid:durableId="232400748">
    <w:abstractNumId w:val="6"/>
  </w:num>
  <w:num w:numId="8" w16cid:durableId="1734307292">
    <w:abstractNumId w:val="2"/>
  </w:num>
  <w:num w:numId="9" w16cid:durableId="2080590928">
    <w:abstractNumId w:val="37"/>
  </w:num>
  <w:num w:numId="10" w16cid:durableId="1831822367">
    <w:abstractNumId w:val="33"/>
  </w:num>
  <w:num w:numId="11" w16cid:durableId="528373214">
    <w:abstractNumId w:val="12"/>
  </w:num>
  <w:num w:numId="12" w16cid:durableId="1623268382">
    <w:abstractNumId w:val="25"/>
  </w:num>
  <w:num w:numId="13" w16cid:durableId="249975256">
    <w:abstractNumId w:val="15"/>
  </w:num>
  <w:num w:numId="14" w16cid:durableId="594438242">
    <w:abstractNumId w:val="17"/>
  </w:num>
  <w:num w:numId="15" w16cid:durableId="871919532">
    <w:abstractNumId w:val="8"/>
  </w:num>
  <w:num w:numId="16" w16cid:durableId="1199510362">
    <w:abstractNumId w:val="9"/>
  </w:num>
  <w:num w:numId="17" w16cid:durableId="1187015751">
    <w:abstractNumId w:val="18"/>
  </w:num>
  <w:num w:numId="18" w16cid:durableId="670567216">
    <w:abstractNumId w:val="0"/>
  </w:num>
  <w:num w:numId="19" w16cid:durableId="952518333">
    <w:abstractNumId w:val="4"/>
  </w:num>
  <w:num w:numId="20" w16cid:durableId="214774798">
    <w:abstractNumId w:val="19"/>
  </w:num>
  <w:num w:numId="21" w16cid:durableId="223563890">
    <w:abstractNumId w:val="49"/>
  </w:num>
  <w:num w:numId="22" w16cid:durableId="323707515">
    <w:abstractNumId w:val="26"/>
  </w:num>
  <w:num w:numId="23" w16cid:durableId="1519737906">
    <w:abstractNumId w:val="16"/>
  </w:num>
  <w:num w:numId="24" w16cid:durableId="1952784316">
    <w:abstractNumId w:val="10"/>
  </w:num>
  <w:num w:numId="25" w16cid:durableId="295062756">
    <w:abstractNumId w:val="47"/>
  </w:num>
  <w:num w:numId="26" w16cid:durableId="1712656419">
    <w:abstractNumId w:val="14"/>
  </w:num>
  <w:num w:numId="27" w16cid:durableId="196353916">
    <w:abstractNumId w:val="28"/>
  </w:num>
  <w:num w:numId="28" w16cid:durableId="391005895">
    <w:abstractNumId w:val="20"/>
  </w:num>
  <w:num w:numId="29" w16cid:durableId="884677200">
    <w:abstractNumId w:val="46"/>
  </w:num>
  <w:num w:numId="30" w16cid:durableId="1361009757">
    <w:abstractNumId w:val="29"/>
  </w:num>
  <w:num w:numId="31" w16cid:durableId="577594854">
    <w:abstractNumId w:val="48"/>
  </w:num>
  <w:num w:numId="32" w16cid:durableId="873924449">
    <w:abstractNumId w:val="5"/>
  </w:num>
  <w:num w:numId="33" w16cid:durableId="2000572056">
    <w:abstractNumId w:val="11"/>
  </w:num>
  <w:num w:numId="34" w16cid:durableId="264925777">
    <w:abstractNumId w:val="44"/>
  </w:num>
  <w:num w:numId="35" w16cid:durableId="2063476892">
    <w:abstractNumId w:val="22"/>
  </w:num>
  <w:num w:numId="36" w16cid:durableId="1746872762">
    <w:abstractNumId w:val="35"/>
  </w:num>
  <w:num w:numId="37" w16cid:durableId="1789202433">
    <w:abstractNumId w:val="27"/>
  </w:num>
  <w:num w:numId="38" w16cid:durableId="1072972899">
    <w:abstractNumId w:val="23"/>
  </w:num>
  <w:num w:numId="39" w16cid:durableId="89738288">
    <w:abstractNumId w:val="1"/>
  </w:num>
  <w:num w:numId="40" w16cid:durableId="2109889148">
    <w:abstractNumId w:val="41"/>
  </w:num>
  <w:num w:numId="41" w16cid:durableId="1746419146">
    <w:abstractNumId w:val="21"/>
  </w:num>
  <w:num w:numId="42" w16cid:durableId="11229156">
    <w:abstractNumId w:val="3"/>
  </w:num>
  <w:num w:numId="43" w16cid:durableId="1335453592">
    <w:abstractNumId w:val="30"/>
  </w:num>
  <w:num w:numId="44" w16cid:durableId="1842551027">
    <w:abstractNumId w:val="36"/>
  </w:num>
  <w:num w:numId="45" w16cid:durableId="1555845086">
    <w:abstractNumId w:val="24"/>
  </w:num>
  <w:num w:numId="46" w16cid:durableId="615603916">
    <w:abstractNumId w:val="42"/>
  </w:num>
  <w:num w:numId="47" w16cid:durableId="288439999">
    <w:abstractNumId w:val="45"/>
  </w:num>
  <w:num w:numId="48" w16cid:durableId="1431706425">
    <w:abstractNumId w:val="7"/>
  </w:num>
  <w:num w:numId="49" w16cid:durableId="111752117">
    <w:abstractNumId w:val="39"/>
  </w:num>
  <w:num w:numId="50" w16cid:durableId="1936207107">
    <w:abstractNumId w:val="3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neso.energy::2a05bd43-ac20-4bc8-a4b7-735817f190c4"/>
  </w15:person>
  <w15:person w15:author="Guidance">
    <w15:presenceInfo w15:providerId="None" w15:userId="Guidance"/>
  </w15:person>
  <w15:person w15:author="Teri Puddefoot (NESO)">
    <w15:presenceInfo w15:providerId="AD" w15:userId="S::Terri.Puddefoot@uk.nationalgrid.com::9cd9b38b-3fed-428c-b289-3e69c9bb9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trackRevisions/>
  <w:documentProtection w:edit="trackedChanges" w:enforcement="1"/>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E6"/>
    <w:rsid w:val="00001B39"/>
    <w:rsid w:val="00001BCC"/>
    <w:rsid w:val="000022B4"/>
    <w:rsid w:val="00002653"/>
    <w:rsid w:val="0000442E"/>
    <w:rsid w:val="00004935"/>
    <w:rsid w:val="00005EF5"/>
    <w:rsid w:val="00006C75"/>
    <w:rsid w:val="00007CAC"/>
    <w:rsid w:val="00011110"/>
    <w:rsid w:val="00011CBD"/>
    <w:rsid w:val="000129CB"/>
    <w:rsid w:val="000152CB"/>
    <w:rsid w:val="0001555A"/>
    <w:rsid w:val="00016441"/>
    <w:rsid w:val="00017B0F"/>
    <w:rsid w:val="00021C75"/>
    <w:rsid w:val="0002314A"/>
    <w:rsid w:val="0002542F"/>
    <w:rsid w:val="00025E46"/>
    <w:rsid w:val="0002662E"/>
    <w:rsid w:val="00030903"/>
    <w:rsid w:val="00031584"/>
    <w:rsid w:val="00033D85"/>
    <w:rsid w:val="000419CC"/>
    <w:rsid w:val="00042CDD"/>
    <w:rsid w:val="00047751"/>
    <w:rsid w:val="00052280"/>
    <w:rsid w:val="00052CB4"/>
    <w:rsid w:val="000532D3"/>
    <w:rsid w:val="000539C0"/>
    <w:rsid w:val="00054C3E"/>
    <w:rsid w:val="00061615"/>
    <w:rsid w:val="00061C97"/>
    <w:rsid w:val="0006580B"/>
    <w:rsid w:val="0006765C"/>
    <w:rsid w:val="00067750"/>
    <w:rsid w:val="00070C94"/>
    <w:rsid w:val="00074FE4"/>
    <w:rsid w:val="00077984"/>
    <w:rsid w:val="00083751"/>
    <w:rsid w:val="00087723"/>
    <w:rsid w:val="000906D0"/>
    <w:rsid w:val="00091A21"/>
    <w:rsid w:val="00091F6B"/>
    <w:rsid w:val="0009223D"/>
    <w:rsid w:val="00093923"/>
    <w:rsid w:val="00094AEB"/>
    <w:rsid w:val="00096268"/>
    <w:rsid w:val="0009650A"/>
    <w:rsid w:val="00096600"/>
    <w:rsid w:val="000970C6"/>
    <w:rsid w:val="00097BAE"/>
    <w:rsid w:val="000A04A8"/>
    <w:rsid w:val="000A0DCA"/>
    <w:rsid w:val="000A3FC6"/>
    <w:rsid w:val="000A4D6D"/>
    <w:rsid w:val="000A781C"/>
    <w:rsid w:val="000B0E9D"/>
    <w:rsid w:val="000B155E"/>
    <w:rsid w:val="000B3510"/>
    <w:rsid w:val="000B45A8"/>
    <w:rsid w:val="000B4F53"/>
    <w:rsid w:val="000C2C82"/>
    <w:rsid w:val="000C5192"/>
    <w:rsid w:val="000C7244"/>
    <w:rsid w:val="000D244D"/>
    <w:rsid w:val="000D26DF"/>
    <w:rsid w:val="000D3482"/>
    <w:rsid w:val="000D5D25"/>
    <w:rsid w:val="000D7B0D"/>
    <w:rsid w:val="000E2F4A"/>
    <w:rsid w:val="000E3EB5"/>
    <w:rsid w:val="000E45D8"/>
    <w:rsid w:val="000E6987"/>
    <w:rsid w:val="000E754E"/>
    <w:rsid w:val="000F2ABC"/>
    <w:rsid w:val="000F4577"/>
    <w:rsid w:val="000F4AE6"/>
    <w:rsid w:val="000F7809"/>
    <w:rsid w:val="00100317"/>
    <w:rsid w:val="0010173D"/>
    <w:rsid w:val="00101C9D"/>
    <w:rsid w:val="0010294E"/>
    <w:rsid w:val="00102E90"/>
    <w:rsid w:val="0010323E"/>
    <w:rsid w:val="0011030E"/>
    <w:rsid w:val="00112006"/>
    <w:rsid w:val="00112755"/>
    <w:rsid w:val="0011573C"/>
    <w:rsid w:val="00115DB3"/>
    <w:rsid w:val="0011609E"/>
    <w:rsid w:val="00116E20"/>
    <w:rsid w:val="001172C5"/>
    <w:rsid w:val="00117507"/>
    <w:rsid w:val="0012461A"/>
    <w:rsid w:val="001256E2"/>
    <w:rsid w:val="00125F2C"/>
    <w:rsid w:val="00127535"/>
    <w:rsid w:val="00131A2D"/>
    <w:rsid w:val="001337AE"/>
    <w:rsid w:val="00134B6C"/>
    <w:rsid w:val="00134E0E"/>
    <w:rsid w:val="00140A26"/>
    <w:rsid w:val="00141913"/>
    <w:rsid w:val="0014324B"/>
    <w:rsid w:val="00143F94"/>
    <w:rsid w:val="001446EC"/>
    <w:rsid w:val="00144A42"/>
    <w:rsid w:val="0014662F"/>
    <w:rsid w:val="001469F2"/>
    <w:rsid w:val="0014719E"/>
    <w:rsid w:val="00147DE3"/>
    <w:rsid w:val="00150E70"/>
    <w:rsid w:val="00152468"/>
    <w:rsid w:val="001553F1"/>
    <w:rsid w:val="00155705"/>
    <w:rsid w:val="001576A7"/>
    <w:rsid w:val="00161659"/>
    <w:rsid w:val="0016175B"/>
    <w:rsid w:val="0016183B"/>
    <w:rsid w:val="001621CB"/>
    <w:rsid w:val="00163264"/>
    <w:rsid w:val="00164028"/>
    <w:rsid w:val="00166972"/>
    <w:rsid w:val="0017206D"/>
    <w:rsid w:val="00172400"/>
    <w:rsid w:val="001734AD"/>
    <w:rsid w:val="00174F83"/>
    <w:rsid w:val="001751F5"/>
    <w:rsid w:val="0018083C"/>
    <w:rsid w:val="00182D0A"/>
    <w:rsid w:val="00183D0B"/>
    <w:rsid w:val="001844C7"/>
    <w:rsid w:val="00186730"/>
    <w:rsid w:val="00186CB6"/>
    <w:rsid w:val="00187A84"/>
    <w:rsid w:val="00192E46"/>
    <w:rsid w:val="00193002"/>
    <w:rsid w:val="00194814"/>
    <w:rsid w:val="00194C8A"/>
    <w:rsid w:val="00194D83"/>
    <w:rsid w:val="00196BC5"/>
    <w:rsid w:val="00197D50"/>
    <w:rsid w:val="001A2524"/>
    <w:rsid w:val="001A2C5D"/>
    <w:rsid w:val="001A427E"/>
    <w:rsid w:val="001A497A"/>
    <w:rsid w:val="001A6352"/>
    <w:rsid w:val="001A6C5E"/>
    <w:rsid w:val="001A735C"/>
    <w:rsid w:val="001B0F7E"/>
    <w:rsid w:val="001B28C8"/>
    <w:rsid w:val="001B4932"/>
    <w:rsid w:val="001B543E"/>
    <w:rsid w:val="001C068E"/>
    <w:rsid w:val="001C2B3B"/>
    <w:rsid w:val="001C2C7D"/>
    <w:rsid w:val="001C4122"/>
    <w:rsid w:val="001C4281"/>
    <w:rsid w:val="001C4C90"/>
    <w:rsid w:val="001C5207"/>
    <w:rsid w:val="001D28C2"/>
    <w:rsid w:val="001D4918"/>
    <w:rsid w:val="001D5945"/>
    <w:rsid w:val="001E1FA0"/>
    <w:rsid w:val="001E2068"/>
    <w:rsid w:val="001E3FFA"/>
    <w:rsid w:val="001E65F2"/>
    <w:rsid w:val="001F0487"/>
    <w:rsid w:val="001F1D61"/>
    <w:rsid w:val="001F1D77"/>
    <w:rsid w:val="001F2769"/>
    <w:rsid w:val="001F3E6A"/>
    <w:rsid w:val="001F697B"/>
    <w:rsid w:val="001F70BB"/>
    <w:rsid w:val="00200656"/>
    <w:rsid w:val="0020089E"/>
    <w:rsid w:val="0020156D"/>
    <w:rsid w:val="0020187D"/>
    <w:rsid w:val="0020205B"/>
    <w:rsid w:val="002025D9"/>
    <w:rsid w:val="00207D4A"/>
    <w:rsid w:val="002104B4"/>
    <w:rsid w:val="00210D34"/>
    <w:rsid w:val="00212CCF"/>
    <w:rsid w:val="0021593F"/>
    <w:rsid w:val="00216810"/>
    <w:rsid w:val="002205D4"/>
    <w:rsid w:val="00220B86"/>
    <w:rsid w:val="002246F4"/>
    <w:rsid w:val="00225BED"/>
    <w:rsid w:val="00227BDF"/>
    <w:rsid w:val="00227E28"/>
    <w:rsid w:val="002301E4"/>
    <w:rsid w:val="00231200"/>
    <w:rsid w:val="0023221F"/>
    <w:rsid w:val="00234498"/>
    <w:rsid w:val="00235066"/>
    <w:rsid w:val="00235693"/>
    <w:rsid w:val="0023681C"/>
    <w:rsid w:val="002413E7"/>
    <w:rsid w:val="002422F5"/>
    <w:rsid w:val="002432EA"/>
    <w:rsid w:val="0024375B"/>
    <w:rsid w:val="00243BE0"/>
    <w:rsid w:val="002458EE"/>
    <w:rsid w:val="002508F8"/>
    <w:rsid w:val="00250D2A"/>
    <w:rsid w:val="00250F88"/>
    <w:rsid w:val="002517F5"/>
    <w:rsid w:val="00251AE1"/>
    <w:rsid w:val="00252995"/>
    <w:rsid w:val="002537FA"/>
    <w:rsid w:val="0025398B"/>
    <w:rsid w:val="00253CD8"/>
    <w:rsid w:val="00254F0F"/>
    <w:rsid w:val="00257574"/>
    <w:rsid w:val="00257BFB"/>
    <w:rsid w:val="00260BDE"/>
    <w:rsid w:val="00260C3E"/>
    <w:rsid w:val="00260CBF"/>
    <w:rsid w:val="00260F9D"/>
    <w:rsid w:val="00265D48"/>
    <w:rsid w:val="002704B4"/>
    <w:rsid w:val="00270990"/>
    <w:rsid w:val="002712E5"/>
    <w:rsid w:val="00271593"/>
    <w:rsid w:val="002715BC"/>
    <w:rsid w:val="00271917"/>
    <w:rsid w:val="00273E05"/>
    <w:rsid w:val="00275177"/>
    <w:rsid w:val="00283F19"/>
    <w:rsid w:val="00284398"/>
    <w:rsid w:val="00284774"/>
    <w:rsid w:val="00285239"/>
    <w:rsid w:val="00285263"/>
    <w:rsid w:val="00285507"/>
    <w:rsid w:val="0029040A"/>
    <w:rsid w:val="00292489"/>
    <w:rsid w:val="00293AFF"/>
    <w:rsid w:val="00295E25"/>
    <w:rsid w:val="00295EE3"/>
    <w:rsid w:val="002A0883"/>
    <w:rsid w:val="002A0C1D"/>
    <w:rsid w:val="002A3CD5"/>
    <w:rsid w:val="002A4744"/>
    <w:rsid w:val="002A5292"/>
    <w:rsid w:val="002A67DD"/>
    <w:rsid w:val="002A7A01"/>
    <w:rsid w:val="002B1815"/>
    <w:rsid w:val="002B3126"/>
    <w:rsid w:val="002B3CD6"/>
    <w:rsid w:val="002B42A7"/>
    <w:rsid w:val="002B4FEE"/>
    <w:rsid w:val="002C00BE"/>
    <w:rsid w:val="002C28FB"/>
    <w:rsid w:val="002C3292"/>
    <w:rsid w:val="002D16E6"/>
    <w:rsid w:val="002D1A9D"/>
    <w:rsid w:val="002D3CDB"/>
    <w:rsid w:val="002D4B90"/>
    <w:rsid w:val="002D665A"/>
    <w:rsid w:val="002D6DB7"/>
    <w:rsid w:val="002D6F96"/>
    <w:rsid w:val="002D7C24"/>
    <w:rsid w:val="002E02A7"/>
    <w:rsid w:val="002E0A0A"/>
    <w:rsid w:val="002E1528"/>
    <w:rsid w:val="002E24DE"/>
    <w:rsid w:val="002E3783"/>
    <w:rsid w:val="002E6846"/>
    <w:rsid w:val="002E7A9F"/>
    <w:rsid w:val="002F17AE"/>
    <w:rsid w:val="00300C1C"/>
    <w:rsid w:val="00300CB2"/>
    <w:rsid w:val="00303FAC"/>
    <w:rsid w:val="00305BDB"/>
    <w:rsid w:val="003162C5"/>
    <w:rsid w:val="00317286"/>
    <w:rsid w:val="00317CA2"/>
    <w:rsid w:val="00317EED"/>
    <w:rsid w:val="00324772"/>
    <w:rsid w:val="00324DAF"/>
    <w:rsid w:val="00325A31"/>
    <w:rsid w:val="00326B0A"/>
    <w:rsid w:val="0033271B"/>
    <w:rsid w:val="0033359B"/>
    <w:rsid w:val="00333C64"/>
    <w:rsid w:val="00340442"/>
    <w:rsid w:val="00344574"/>
    <w:rsid w:val="00345299"/>
    <w:rsid w:val="0034545D"/>
    <w:rsid w:val="00351471"/>
    <w:rsid w:val="00352716"/>
    <w:rsid w:val="00360476"/>
    <w:rsid w:val="0036232A"/>
    <w:rsid w:val="003665CF"/>
    <w:rsid w:val="00366E42"/>
    <w:rsid w:val="003722C8"/>
    <w:rsid w:val="00380669"/>
    <w:rsid w:val="003816A1"/>
    <w:rsid w:val="00381DB7"/>
    <w:rsid w:val="00382AB8"/>
    <w:rsid w:val="00382D13"/>
    <w:rsid w:val="003845FE"/>
    <w:rsid w:val="00386D04"/>
    <w:rsid w:val="00386EA5"/>
    <w:rsid w:val="0038796A"/>
    <w:rsid w:val="00387F2F"/>
    <w:rsid w:val="003919B9"/>
    <w:rsid w:val="00392529"/>
    <w:rsid w:val="0039270C"/>
    <w:rsid w:val="00394A5B"/>
    <w:rsid w:val="00394AFD"/>
    <w:rsid w:val="003A3722"/>
    <w:rsid w:val="003A4164"/>
    <w:rsid w:val="003A42CC"/>
    <w:rsid w:val="003A5742"/>
    <w:rsid w:val="003A6CEE"/>
    <w:rsid w:val="003A76A9"/>
    <w:rsid w:val="003A76C5"/>
    <w:rsid w:val="003A78E0"/>
    <w:rsid w:val="003B557B"/>
    <w:rsid w:val="003B6006"/>
    <w:rsid w:val="003C2631"/>
    <w:rsid w:val="003C2E25"/>
    <w:rsid w:val="003C4889"/>
    <w:rsid w:val="003C59B6"/>
    <w:rsid w:val="003C5F18"/>
    <w:rsid w:val="003C7831"/>
    <w:rsid w:val="003D0687"/>
    <w:rsid w:val="003D0ACF"/>
    <w:rsid w:val="003D0B06"/>
    <w:rsid w:val="003D28E2"/>
    <w:rsid w:val="003D341E"/>
    <w:rsid w:val="003D5632"/>
    <w:rsid w:val="003D5A6E"/>
    <w:rsid w:val="003D5E3B"/>
    <w:rsid w:val="003D60C8"/>
    <w:rsid w:val="003D730B"/>
    <w:rsid w:val="003E0DB4"/>
    <w:rsid w:val="003E1711"/>
    <w:rsid w:val="003E34DE"/>
    <w:rsid w:val="003E373D"/>
    <w:rsid w:val="003E60C5"/>
    <w:rsid w:val="003E7992"/>
    <w:rsid w:val="003F4B37"/>
    <w:rsid w:val="003F4C05"/>
    <w:rsid w:val="003F6301"/>
    <w:rsid w:val="00403901"/>
    <w:rsid w:val="004045CC"/>
    <w:rsid w:val="00406C70"/>
    <w:rsid w:val="00407D5E"/>
    <w:rsid w:val="00410CE8"/>
    <w:rsid w:val="00411B1F"/>
    <w:rsid w:val="004143FB"/>
    <w:rsid w:val="004146C2"/>
    <w:rsid w:val="004159CB"/>
    <w:rsid w:val="0042222C"/>
    <w:rsid w:val="0042225A"/>
    <w:rsid w:val="004242C5"/>
    <w:rsid w:val="00424823"/>
    <w:rsid w:val="00424ED0"/>
    <w:rsid w:val="0042595A"/>
    <w:rsid w:val="004267C3"/>
    <w:rsid w:val="004322B1"/>
    <w:rsid w:val="00433A9F"/>
    <w:rsid w:val="004350A1"/>
    <w:rsid w:val="00435B1E"/>
    <w:rsid w:val="00436AE0"/>
    <w:rsid w:val="00440E93"/>
    <w:rsid w:val="004420BF"/>
    <w:rsid w:val="004426F3"/>
    <w:rsid w:val="00442A85"/>
    <w:rsid w:val="00443129"/>
    <w:rsid w:val="00445008"/>
    <w:rsid w:val="004476BF"/>
    <w:rsid w:val="004520A4"/>
    <w:rsid w:val="00453800"/>
    <w:rsid w:val="00453FE2"/>
    <w:rsid w:val="00454BCB"/>
    <w:rsid w:val="00455359"/>
    <w:rsid w:val="00455B4C"/>
    <w:rsid w:val="00456618"/>
    <w:rsid w:val="00460BD5"/>
    <w:rsid w:val="004616B8"/>
    <w:rsid w:val="004623DB"/>
    <w:rsid w:val="00465BC2"/>
    <w:rsid w:val="00471E98"/>
    <w:rsid w:val="00472046"/>
    <w:rsid w:val="0047218F"/>
    <w:rsid w:val="004730C3"/>
    <w:rsid w:val="00476CFC"/>
    <w:rsid w:val="00482A03"/>
    <w:rsid w:val="004837AC"/>
    <w:rsid w:val="00484C0A"/>
    <w:rsid w:val="0048516F"/>
    <w:rsid w:val="004852AE"/>
    <w:rsid w:val="004871CC"/>
    <w:rsid w:val="00491441"/>
    <w:rsid w:val="00491D7A"/>
    <w:rsid w:val="0049220F"/>
    <w:rsid w:val="004922B9"/>
    <w:rsid w:val="00492820"/>
    <w:rsid w:val="0049355E"/>
    <w:rsid w:val="00493DE9"/>
    <w:rsid w:val="004A3695"/>
    <w:rsid w:val="004A453B"/>
    <w:rsid w:val="004A5C0D"/>
    <w:rsid w:val="004A6B4D"/>
    <w:rsid w:val="004A79E7"/>
    <w:rsid w:val="004B5368"/>
    <w:rsid w:val="004B59DD"/>
    <w:rsid w:val="004C1663"/>
    <w:rsid w:val="004C2D8E"/>
    <w:rsid w:val="004D1CA0"/>
    <w:rsid w:val="004D2A8A"/>
    <w:rsid w:val="004D56D3"/>
    <w:rsid w:val="004D727E"/>
    <w:rsid w:val="004D775C"/>
    <w:rsid w:val="004E60F5"/>
    <w:rsid w:val="004E6416"/>
    <w:rsid w:val="004E7DD3"/>
    <w:rsid w:val="004F2087"/>
    <w:rsid w:val="004F25F0"/>
    <w:rsid w:val="004F476F"/>
    <w:rsid w:val="004F4E12"/>
    <w:rsid w:val="004F7015"/>
    <w:rsid w:val="004F7327"/>
    <w:rsid w:val="00500D8E"/>
    <w:rsid w:val="00501B7D"/>
    <w:rsid w:val="00502026"/>
    <w:rsid w:val="005025C6"/>
    <w:rsid w:val="00504C5F"/>
    <w:rsid w:val="00505117"/>
    <w:rsid w:val="005129CB"/>
    <w:rsid w:val="00514BD4"/>
    <w:rsid w:val="00516CD0"/>
    <w:rsid w:val="00520B7D"/>
    <w:rsid w:val="00520E00"/>
    <w:rsid w:val="00525DF8"/>
    <w:rsid w:val="00526B1A"/>
    <w:rsid w:val="005273D5"/>
    <w:rsid w:val="00527FE0"/>
    <w:rsid w:val="0053421D"/>
    <w:rsid w:val="00534C01"/>
    <w:rsid w:val="0053561A"/>
    <w:rsid w:val="00537FBD"/>
    <w:rsid w:val="00540602"/>
    <w:rsid w:val="005415E0"/>
    <w:rsid w:val="00544531"/>
    <w:rsid w:val="00544954"/>
    <w:rsid w:val="0054579E"/>
    <w:rsid w:val="005524DC"/>
    <w:rsid w:val="00552760"/>
    <w:rsid w:val="00554984"/>
    <w:rsid w:val="00556093"/>
    <w:rsid w:val="00560C7A"/>
    <w:rsid w:val="00560CCC"/>
    <w:rsid w:val="00562037"/>
    <w:rsid w:val="005663A9"/>
    <w:rsid w:val="00566437"/>
    <w:rsid w:val="0056792B"/>
    <w:rsid w:val="00570D43"/>
    <w:rsid w:val="005754C3"/>
    <w:rsid w:val="005758BA"/>
    <w:rsid w:val="005802BA"/>
    <w:rsid w:val="00586311"/>
    <w:rsid w:val="005863FD"/>
    <w:rsid w:val="00587C4C"/>
    <w:rsid w:val="00591357"/>
    <w:rsid w:val="005914B5"/>
    <w:rsid w:val="005916AE"/>
    <w:rsid w:val="0059269B"/>
    <w:rsid w:val="00594DEF"/>
    <w:rsid w:val="0059679B"/>
    <w:rsid w:val="005A1D0A"/>
    <w:rsid w:val="005A2B1B"/>
    <w:rsid w:val="005A3EA9"/>
    <w:rsid w:val="005A6CF9"/>
    <w:rsid w:val="005A6DA5"/>
    <w:rsid w:val="005B16D9"/>
    <w:rsid w:val="005B1C5F"/>
    <w:rsid w:val="005B26A7"/>
    <w:rsid w:val="005B2A06"/>
    <w:rsid w:val="005B2FB8"/>
    <w:rsid w:val="005B5F45"/>
    <w:rsid w:val="005B660B"/>
    <w:rsid w:val="005C0744"/>
    <w:rsid w:val="005C16F1"/>
    <w:rsid w:val="005C1FE2"/>
    <w:rsid w:val="005C3082"/>
    <w:rsid w:val="005C3D9A"/>
    <w:rsid w:val="005C3EFE"/>
    <w:rsid w:val="005C5A7A"/>
    <w:rsid w:val="005C6E0D"/>
    <w:rsid w:val="005D2315"/>
    <w:rsid w:val="005D2394"/>
    <w:rsid w:val="005D2644"/>
    <w:rsid w:val="005D27DE"/>
    <w:rsid w:val="005D2F9A"/>
    <w:rsid w:val="005D3272"/>
    <w:rsid w:val="005E0426"/>
    <w:rsid w:val="005E4F5D"/>
    <w:rsid w:val="005E51BD"/>
    <w:rsid w:val="005E672C"/>
    <w:rsid w:val="005E6EDE"/>
    <w:rsid w:val="005F3A76"/>
    <w:rsid w:val="005F7A32"/>
    <w:rsid w:val="00600CEE"/>
    <w:rsid w:val="00601D69"/>
    <w:rsid w:val="00602DB7"/>
    <w:rsid w:val="006042FC"/>
    <w:rsid w:val="00605648"/>
    <w:rsid w:val="0060566C"/>
    <w:rsid w:val="00605BFD"/>
    <w:rsid w:val="006069A9"/>
    <w:rsid w:val="00606B9C"/>
    <w:rsid w:val="00606CB3"/>
    <w:rsid w:val="00606F8A"/>
    <w:rsid w:val="00610C67"/>
    <w:rsid w:val="006115B7"/>
    <w:rsid w:val="006124B5"/>
    <w:rsid w:val="00612D50"/>
    <w:rsid w:val="00613EA5"/>
    <w:rsid w:val="00614485"/>
    <w:rsid w:val="0061789E"/>
    <w:rsid w:val="00617E8D"/>
    <w:rsid w:val="00620C87"/>
    <w:rsid w:val="00621FE1"/>
    <w:rsid w:val="006249EC"/>
    <w:rsid w:val="00625F77"/>
    <w:rsid w:val="006343D5"/>
    <w:rsid w:val="006357C5"/>
    <w:rsid w:val="00635DFA"/>
    <w:rsid w:val="00636A4B"/>
    <w:rsid w:val="00641378"/>
    <w:rsid w:val="00642A30"/>
    <w:rsid w:val="00643FB5"/>
    <w:rsid w:val="0064487D"/>
    <w:rsid w:val="00645C87"/>
    <w:rsid w:val="006470A8"/>
    <w:rsid w:val="00647E47"/>
    <w:rsid w:val="00647FDA"/>
    <w:rsid w:val="0065108A"/>
    <w:rsid w:val="00652CAA"/>
    <w:rsid w:val="006530B0"/>
    <w:rsid w:val="00653538"/>
    <w:rsid w:val="006539A9"/>
    <w:rsid w:val="00653B95"/>
    <w:rsid w:val="00654E45"/>
    <w:rsid w:val="00655485"/>
    <w:rsid w:val="00657244"/>
    <w:rsid w:val="00657F90"/>
    <w:rsid w:val="0066006D"/>
    <w:rsid w:val="006603BC"/>
    <w:rsid w:val="00660931"/>
    <w:rsid w:val="00661650"/>
    <w:rsid w:val="00664BBA"/>
    <w:rsid w:val="00666395"/>
    <w:rsid w:val="00666666"/>
    <w:rsid w:val="00667078"/>
    <w:rsid w:val="00670091"/>
    <w:rsid w:val="00670C35"/>
    <w:rsid w:val="006714FA"/>
    <w:rsid w:val="006719C8"/>
    <w:rsid w:val="0067330A"/>
    <w:rsid w:val="00673701"/>
    <w:rsid w:val="0067541D"/>
    <w:rsid w:val="006765BC"/>
    <w:rsid w:val="0067667A"/>
    <w:rsid w:val="00677380"/>
    <w:rsid w:val="00680AA7"/>
    <w:rsid w:val="00683A00"/>
    <w:rsid w:val="0069012F"/>
    <w:rsid w:val="00690555"/>
    <w:rsid w:val="00690FE0"/>
    <w:rsid w:val="00691ADE"/>
    <w:rsid w:val="006923A9"/>
    <w:rsid w:val="00696440"/>
    <w:rsid w:val="006979DA"/>
    <w:rsid w:val="006A3664"/>
    <w:rsid w:val="006A4A6F"/>
    <w:rsid w:val="006A4E79"/>
    <w:rsid w:val="006A5527"/>
    <w:rsid w:val="006A737A"/>
    <w:rsid w:val="006B0043"/>
    <w:rsid w:val="006B0956"/>
    <w:rsid w:val="006B0A82"/>
    <w:rsid w:val="006B1132"/>
    <w:rsid w:val="006C0987"/>
    <w:rsid w:val="006C5B8D"/>
    <w:rsid w:val="006D0D8C"/>
    <w:rsid w:val="006D14CE"/>
    <w:rsid w:val="006D18D8"/>
    <w:rsid w:val="006D2DB1"/>
    <w:rsid w:val="006D3A4B"/>
    <w:rsid w:val="006E00F4"/>
    <w:rsid w:val="006E0C45"/>
    <w:rsid w:val="006E0F2A"/>
    <w:rsid w:val="006E33F0"/>
    <w:rsid w:val="006E3ED1"/>
    <w:rsid w:val="006E50F2"/>
    <w:rsid w:val="006E611A"/>
    <w:rsid w:val="006E612E"/>
    <w:rsid w:val="006F04CC"/>
    <w:rsid w:val="006F0A14"/>
    <w:rsid w:val="006F2120"/>
    <w:rsid w:val="006F36CB"/>
    <w:rsid w:val="006F504B"/>
    <w:rsid w:val="006F5D3A"/>
    <w:rsid w:val="006F652E"/>
    <w:rsid w:val="006F7120"/>
    <w:rsid w:val="007000BA"/>
    <w:rsid w:val="00702B0F"/>
    <w:rsid w:val="00702EDB"/>
    <w:rsid w:val="007040B6"/>
    <w:rsid w:val="00705D9D"/>
    <w:rsid w:val="007102C9"/>
    <w:rsid w:val="00711DE8"/>
    <w:rsid w:val="00712929"/>
    <w:rsid w:val="00714717"/>
    <w:rsid w:val="00715199"/>
    <w:rsid w:val="00722149"/>
    <w:rsid w:val="00724BD2"/>
    <w:rsid w:val="00725558"/>
    <w:rsid w:val="0072579B"/>
    <w:rsid w:val="00725B18"/>
    <w:rsid w:val="00730D3D"/>
    <w:rsid w:val="00732892"/>
    <w:rsid w:val="0073299A"/>
    <w:rsid w:val="00732A0D"/>
    <w:rsid w:val="0073311C"/>
    <w:rsid w:val="00733290"/>
    <w:rsid w:val="00733BE4"/>
    <w:rsid w:val="00741CD2"/>
    <w:rsid w:val="00745BCC"/>
    <w:rsid w:val="00746EE8"/>
    <w:rsid w:val="007473A2"/>
    <w:rsid w:val="00751863"/>
    <w:rsid w:val="00752AA2"/>
    <w:rsid w:val="00755488"/>
    <w:rsid w:val="00756E4E"/>
    <w:rsid w:val="00757CFE"/>
    <w:rsid w:val="00760651"/>
    <w:rsid w:val="00764E04"/>
    <w:rsid w:val="0076583D"/>
    <w:rsid w:val="00765C37"/>
    <w:rsid w:val="00766085"/>
    <w:rsid w:val="00770379"/>
    <w:rsid w:val="00771A19"/>
    <w:rsid w:val="00772A95"/>
    <w:rsid w:val="00773824"/>
    <w:rsid w:val="00774B97"/>
    <w:rsid w:val="007812DC"/>
    <w:rsid w:val="007828E0"/>
    <w:rsid w:val="00782B51"/>
    <w:rsid w:val="00782FBA"/>
    <w:rsid w:val="00783266"/>
    <w:rsid w:val="00783777"/>
    <w:rsid w:val="00783D05"/>
    <w:rsid w:val="00784817"/>
    <w:rsid w:val="007863F1"/>
    <w:rsid w:val="00786DD0"/>
    <w:rsid w:val="00787291"/>
    <w:rsid w:val="00793832"/>
    <w:rsid w:val="00795296"/>
    <w:rsid w:val="007A156C"/>
    <w:rsid w:val="007A2E00"/>
    <w:rsid w:val="007A3C11"/>
    <w:rsid w:val="007A48C3"/>
    <w:rsid w:val="007A54D6"/>
    <w:rsid w:val="007A564F"/>
    <w:rsid w:val="007A6208"/>
    <w:rsid w:val="007A6CF1"/>
    <w:rsid w:val="007A6E45"/>
    <w:rsid w:val="007A6FC7"/>
    <w:rsid w:val="007B4E3A"/>
    <w:rsid w:val="007B608A"/>
    <w:rsid w:val="007B766A"/>
    <w:rsid w:val="007C370C"/>
    <w:rsid w:val="007D0476"/>
    <w:rsid w:val="007D1562"/>
    <w:rsid w:val="007D16EC"/>
    <w:rsid w:val="007D2E5C"/>
    <w:rsid w:val="007D3BBD"/>
    <w:rsid w:val="007D5894"/>
    <w:rsid w:val="007D58FD"/>
    <w:rsid w:val="007D5FEE"/>
    <w:rsid w:val="007D6983"/>
    <w:rsid w:val="007E21FF"/>
    <w:rsid w:val="007E4DEA"/>
    <w:rsid w:val="007E6C45"/>
    <w:rsid w:val="007E6EE2"/>
    <w:rsid w:val="007E73B4"/>
    <w:rsid w:val="007E7486"/>
    <w:rsid w:val="007F0B86"/>
    <w:rsid w:val="007F0EF8"/>
    <w:rsid w:val="007F1154"/>
    <w:rsid w:val="007F2153"/>
    <w:rsid w:val="007F605F"/>
    <w:rsid w:val="007F7AD2"/>
    <w:rsid w:val="008024A4"/>
    <w:rsid w:val="00805ADB"/>
    <w:rsid w:val="008065EA"/>
    <w:rsid w:val="00810394"/>
    <w:rsid w:val="00810EBF"/>
    <w:rsid w:val="008137FD"/>
    <w:rsid w:val="00814E9D"/>
    <w:rsid w:val="008152A5"/>
    <w:rsid w:val="008215B7"/>
    <w:rsid w:val="00821DB9"/>
    <w:rsid w:val="00824703"/>
    <w:rsid w:val="008300E2"/>
    <w:rsid w:val="00830CBC"/>
    <w:rsid w:val="0083378C"/>
    <w:rsid w:val="00840CC1"/>
    <w:rsid w:val="008431F6"/>
    <w:rsid w:val="00847591"/>
    <w:rsid w:val="00847B40"/>
    <w:rsid w:val="00850877"/>
    <w:rsid w:val="00851D31"/>
    <w:rsid w:val="00853F8B"/>
    <w:rsid w:val="00854F4B"/>
    <w:rsid w:val="00856424"/>
    <w:rsid w:val="00857AAC"/>
    <w:rsid w:val="00870434"/>
    <w:rsid w:val="008706A7"/>
    <w:rsid w:val="00870F02"/>
    <w:rsid w:val="00872835"/>
    <w:rsid w:val="008735B9"/>
    <w:rsid w:val="00873FF3"/>
    <w:rsid w:val="008747C1"/>
    <w:rsid w:val="00874B26"/>
    <w:rsid w:val="00881831"/>
    <w:rsid w:val="00881B22"/>
    <w:rsid w:val="00884A9E"/>
    <w:rsid w:val="00886C5E"/>
    <w:rsid w:val="00887FD0"/>
    <w:rsid w:val="008910D8"/>
    <w:rsid w:val="008960CB"/>
    <w:rsid w:val="0089654F"/>
    <w:rsid w:val="00897488"/>
    <w:rsid w:val="008975A1"/>
    <w:rsid w:val="008A009A"/>
    <w:rsid w:val="008A00EB"/>
    <w:rsid w:val="008A2005"/>
    <w:rsid w:val="008A3A72"/>
    <w:rsid w:val="008A3DAF"/>
    <w:rsid w:val="008A41B6"/>
    <w:rsid w:val="008A4ACA"/>
    <w:rsid w:val="008A6B02"/>
    <w:rsid w:val="008A6C6B"/>
    <w:rsid w:val="008B05A6"/>
    <w:rsid w:val="008B1C26"/>
    <w:rsid w:val="008B7CC6"/>
    <w:rsid w:val="008C13EE"/>
    <w:rsid w:val="008C2640"/>
    <w:rsid w:val="008C2F79"/>
    <w:rsid w:val="008C4CDB"/>
    <w:rsid w:val="008C6836"/>
    <w:rsid w:val="008C6E91"/>
    <w:rsid w:val="008C777E"/>
    <w:rsid w:val="008C7B64"/>
    <w:rsid w:val="008C7ECB"/>
    <w:rsid w:val="008D008D"/>
    <w:rsid w:val="008D1033"/>
    <w:rsid w:val="008D1418"/>
    <w:rsid w:val="008D1C63"/>
    <w:rsid w:val="008D323E"/>
    <w:rsid w:val="008D3FF2"/>
    <w:rsid w:val="008D6237"/>
    <w:rsid w:val="008D6F1B"/>
    <w:rsid w:val="008E574A"/>
    <w:rsid w:val="008E5E2C"/>
    <w:rsid w:val="008F03AC"/>
    <w:rsid w:val="008F10C6"/>
    <w:rsid w:val="008F159F"/>
    <w:rsid w:val="008F33B2"/>
    <w:rsid w:val="008F4D45"/>
    <w:rsid w:val="008F7C82"/>
    <w:rsid w:val="00901530"/>
    <w:rsid w:val="009039C3"/>
    <w:rsid w:val="00906E16"/>
    <w:rsid w:val="00907DC5"/>
    <w:rsid w:val="00910B82"/>
    <w:rsid w:val="0091126A"/>
    <w:rsid w:val="00911FAA"/>
    <w:rsid w:val="009130BB"/>
    <w:rsid w:val="00913832"/>
    <w:rsid w:val="009153AB"/>
    <w:rsid w:val="0091577D"/>
    <w:rsid w:val="00916025"/>
    <w:rsid w:val="00921176"/>
    <w:rsid w:val="0092171F"/>
    <w:rsid w:val="0092184D"/>
    <w:rsid w:val="009218D1"/>
    <w:rsid w:val="00926475"/>
    <w:rsid w:val="00930A49"/>
    <w:rsid w:val="00932013"/>
    <w:rsid w:val="00933B0F"/>
    <w:rsid w:val="00933E1B"/>
    <w:rsid w:val="0093563D"/>
    <w:rsid w:val="00936628"/>
    <w:rsid w:val="00936A81"/>
    <w:rsid w:val="00937E28"/>
    <w:rsid w:val="0094121C"/>
    <w:rsid w:val="00941B3F"/>
    <w:rsid w:val="00942B61"/>
    <w:rsid w:val="009436F8"/>
    <w:rsid w:val="0094557E"/>
    <w:rsid w:val="00946C40"/>
    <w:rsid w:val="009471F6"/>
    <w:rsid w:val="00947E46"/>
    <w:rsid w:val="00952F1E"/>
    <w:rsid w:val="00954C21"/>
    <w:rsid w:val="00955589"/>
    <w:rsid w:val="00956598"/>
    <w:rsid w:val="0095674D"/>
    <w:rsid w:val="00957F75"/>
    <w:rsid w:val="00961206"/>
    <w:rsid w:val="009659B7"/>
    <w:rsid w:val="00966DFD"/>
    <w:rsid w:val="00970278"/>
    <w:rsid w:val="0097039E"/>
    <w:rsid w:val="00971194"/>
    <w:rsid w:val="00974554"/>
    <w:rsid w:val="00974B2C"/>
    <w:rsid w:val="00974B38"/>
    <w:rsid w:val="009761BA"/>
    <w:rsid w:val="00980708"/>
    <w:rsid w:val="00980E24"/>
    <w:rsid w:val="00981883"/>
    <w:rsid w:val="00984726"/>
    <w:rsid w:val="009852C7"/>
    <w:rsid w:val="009854A7"/>
    <w:rsid w:val="009872DC"/>
    <w:rsid w:val="00992459"/>
    <w:rsid w:val="00993F3C"/>
    <w:rsid w:val="0099404B"/>
    <w:rsid w:val="00995E9E"/>
    <w:rsid w:val="00997052"/>
    <w:rsid w:val="009A0259"/>
    <w:rsid w:val="009A3037"/>
    <w:rsid w:val="009A34A7"/>
    <w:rsid w:val="009A51A6"/>
    <w:rsid w:val="009A55AA"/>
    <w:rsid w:val="009A564E"/>
    <w:rsid w:val="009A5DAC"/>
    <w:rsid w:val="009A60A1"/>
    <w:rsid w:val="009A6AB1"/>
    <w:rsid w:val="009B168C"/>
    <w:rsid w:val="009B27AD"/>
    <w:rsid w:val="009B4252"/>
    <w:rsid w:val="009B4B33"/>
    <w:rsid w:val="009C477B"/>
    <w:rsid w:val="009C53CD"/>
    <w:rsid w:val="009C600B"/>
    <w:rsid w:val="009C67EF"/>
    <w:rsid w:val="009C7B38"/>
    <w:rsid w:val="009D160A"/>
    <w:rsid w:val="009D5D8B"/>
    <w:rsid w:val="009E0856"/>
    <w:rsid w:val="009E0C8D"/>
    <w:rsid w:val="009E319A"/>
    <w:rsid w:val="009E423D"/>
    <w:rsid w:val="009F1128"/>
    <w:rsid w:val="009F1569"/>
    <w:rsid w:val="009F1B6C"/>
    <w:rsid w:val="009F287A"/>
    <w:rsid w:val="009F2986"/>
    <w:rsid w:val="009F3D41"/>
    <w:rsid w:val="009F574F"/>
    <w:rsid w:val="00A0431C"/>
    <w:rsid w:val="00A04890"/>
    <w:rsid w:val="00A05FB5"/>
    <w:rsid w:val="00A0702C"/>
    <w:rsid w:val="00A073C2"/>
    <w:rsid w:val="00A11A37"/>
    <w:rsid w:val="00A11FA2"/>
    <w:rsid w:val="00A15C15"/>
    <w:rsid w:val="00A162F7"/>
    <w:rsid w:val="00A20ED4"/>
    <w:rsid w:val="00A21097"/>
    <w:rsid w:val="00A23C5C"/>
    <w:rsid w:val="00A25BF1"/>
    <w:rsid w:val="00A30B00"/>
    <w:rsid w:val="00A31EA4"/>
    <w:rsid w:val="00A32C76"/>
    <w:rsid w:val="00A32EF8"/>
    <w:rsid w:val="00A34661"/>
    <w:rsid w:val="00A35338"/>
    <w:rsid w:val="00A3743D"/>
    <w:rsid w:val="00A375A8"/>
    <w:rsid w:val="00A4171D"/>
    <w:rsid w:val="00A44405"/>
    <w:rsid w:val="00A45769"/>
    <w:rsid w:val="00A507C1"/>
    <w:rsid w:val="00A5121A"/>
    <w:rsid w:val="00A53DE8"/>
    <w:rsid w:val="00A53FA2"/>
    <w:rsid w:val="00A555FB"/>
    <w:rsid w:val="00A56EC1"/>
    <w:rsid w:val="00A62533"/>
    <w:rsid w:val="00A62866"/>
    <w:rsid w:val="00A650BC"/>
    <w:rsid w:val="00A66D4D"/>
    <w:rsid w:val="00A67294"/>
    <w:rsid w:val="00A73935"/>
    <w:rsid w:val="00A73A34"/>
    <w:rsid w:val="00A742F5"/>
    <w:rsid w:val="00A74E76"/>
    <w:rsid w:val="00A77CD8"/>
    <w:rsid w:val="00A834DC"/>
    <w:rsid w:val="00A85693"/>
    <w:rsid w:val="00A85DD6"/>
    <w:rsid w:val="00A915F7"/>
    <w:rsid w:val="00A9350A"/>
    <w:rsid w:val="00A93C22"/>
    <w:rsid w:val="00A97CBD"/>
    <w:rsid w:val="00AA2752"/>
    <w:rsid w:val="00AA3AC4"/>
    <w:rsid w:val="00AA521F"/>
    <w:rsid w:val="00AA63D2"/>
    <w:rsid w:val="00AA68AE"/>
    <w:rsid w:val="00AA707A"/>
    <w:rsid w:val="00AB21D3"/>
    <w:rsid w:val="00AB27A4"/>
    <w:rsid w:val="00AB2D3B"/>
    <w:rsid w:val="00AB3759"/>
    <w:rsid w:val="00AB4C35"/>
    <w:rsid w:val="00AC41F6"/>
    <w:rsid w:val="00AC439F"/>
    <w:rsid w:val="00AC7CFA"/>
    <w:rsid w:val="00AD316F"/>
    <w:rsid w:val="00AD6957"/>
    <w:rsid w:val="00AE2703"/>
    <w:rsid w:val="00AE2858"/>
    <w:rsid w:val="00AE2BE3"/>
    <w:rsid w:val="00AE2E3C"/>
    <w:rsid w:val="00AE4BED"/>
    <w:rsid w:val="00AE54D2"/>
    <w:rsid w:val="00AE6AAB"/>
    <w:rsid w:val="00AE6ABC"/>
    <w:rsid w:val="00AE76AB"/>
    <w:rsid w:val="00AF108F"/>
    <w:rsid w:val="00AF2217"/>
    <w:rsid w:val="00AF3129"/>
    <w:rsid w:val="00AF3A2C"/>
    <w:rsid w:val="00AF525B"/>
    <w:rsid w:val="00AF6EA4"/>
    <w:rsid w:val="00AF7DCB"/>
    <w:rsid w:val="00AF7F40"/>
    <w:rsid w:val="00B0126C"/>
    <w:rsid w:val="00B01AD1"/>
    <w:rsid w:val="00B03F04"/>
    <w:rsid w:val="00B04233"/>
    <w:rsid w:val="00B05872"/>
    <w:rsid w:val="00B07966"/>
    <w:rsid w:val="00B114FA"/>
    <w:rsid w:val="00B11FD7"/>
    <w:rsid w:val="00B13773"/>
    <w:rsid w:val="00B15840"/>
    <w:rsid w:val="00B17C97"/>
    <w:rsid w:val="00B21EC4"/>
    <w:rsid w:val="00B2741C"/>
    <w:rsid w:val="00B31044"/>
    <w:rsid w:val="00B35852"/>
    <w:rsid w:val="00B37585"/>
    <w:rsid w:val="00B406A2"/>
    <w:rsid w:val="00B413B6"/>
    <w:rsid w:val="00B418A8"/>
    <w:rsid w:val="00B4506D"/>
    <w:rsid w:val="00B45CE5"/>
    <w:rsid w:val="00B4753A"/>
    <w:rsid w:val="00B50880"/>
    <w:rsid w:val="00B51027"/>
    <w:rsid w:val="00B53DB9"/>
    <w:rsid w:val="00B55385"/>
    <w:rsid w:val="00B57FE9"/>
    <w:rsid w:val="00B64355"/>
    <w:rsid w:val="00B6723B"/>
    <w:rsid w:val="00B67B4C"/>
    <w:rsid w:val="00B7069B"/>
    <w:rsid w:val="00B712BE"/>
    <w:rsid w:val="00B71F57"/>
    <w:rsid w:val="00B73172"/>
    <w:rsid w:val="00B731A5"/>
    <w:rsid w:val="00B745A2"/>
    <w:rsid w:val="00B74AF0"/>
    <w:rsid w:val="00B75F07"/>
    <w:rsid w:val="00B803E4"/>
    <w:rsid w:val="00B82337"/>
    <w:rsid w:val="00B85FA0"/>
    <w:rsid w:val="00B86480"/>
    <w:rsid w:val="00B86553"/>
    <w:rsid w:val="00B902AC"/>
    <w:rsid w:val="00B903A1"/>
    <w:rsid w:val="00B938DD"/>
    <w:rsid w:val="00B94A6C"/>
    <w:rsid w:val="00B96BBD"/>
    <w:rsid w:val="00B97888"/>
    <w:rsid w:val="00BA017B"/>
    <w:rsid w:val="00BA0ED8"/>
    <w:rsid w:val="00BA1AFB"/>
    <w:rsid w:val="00BA290F"/>
    <w:rsid w:val="00BA3EBD"/>
    <w:rsid w:val="00BA6D7B"/>
    <w:rsid w:val="00BB2326"/>
    <w:rsid w:val="00BB2CE6"/>
    <w:rsid w:val="00BB3035"/>
    <w:rsid w:val="00BB6ADF"/>
    <w:rsid w:val="00BC1096"/>
    <w:rsid w:val="00BC41F2"/>
    <w:rsid w:val="00BD0636"/>
    <w:rsid w:val="00BD3056"/>
    <w:rsid w:val="00BD31E5"/>
    <w:rsid w:val="00BD3F01"/>
    <w:rsid w:val="00BD483C"/>
    <w:rsid w:val="00BD4C97"/>
    <w:rsid w:val="00BD79BA"/>
    <w:rsid w:val="00BE0A2C"/>
    <w:rsid w:val="00BE1538"/>
    <w:rsid w:val="00BE3BDC"/>
    <w:rsid w:val="00BE7879"/>
    <w:rsid w:val="00BF0403"/>
    <w:rsid w:val="00BF13BB"/>
    <w:rsid w:val="00BF2617"/>
    <w:rsid w:val="00BF3B1C"/>
    <w:rsid w:val="00BF5206"/>
    <w:rsid w:val="00C019B9"/>
    <w:rsid w:val="00C020A0"/>
    <w:rsid w:val="00C03AFA"/>
    <w:rsid w:val="00C0424D"/>
    <w:rsid w:val="00C05450"/>
    <w:rsid w:val="00C057AC"/>
    <w:rsid w:val="00C057B7"/>
    <w:rsid w:val="00C05F0F"/>
    <w:rsid w:val="00C07758"/>
    <w:rsid w:val="00C079C6"/>
    <w:rsid w:val="00C07CE9"/>
    <w:rsid w:val="00C10DB4"/>
    <w:rsid w:val="00C138A0"/>
    <w:rsid w:val="00C13DDA"/>
    <w:rsid w:val="00C15897"/>
    <w:rsid w:val="00C15D52"/>
    <w:rsid w:val="00C1631C"/>
    <w:rsid w:val="00C1635A"/>
    <w:rsid w:val="00C169CC"/>
    <w:rsid w:val="00C172AD"/>
    <w:rsid w:val="00C20DD1"/>
    <w:rsid w:val="00C20E7B"/>
    <w:rsid w:val="00C225A4"/>
    <w:rsid w:val="00C24206"/>
    <w:rsid w:val="00C25232"/>
    <w:rsid w:val="00C25752"/>
    <w:rsid w:val="00C259C8"/>
    <w:rsid w:val="00C34D48"/>
    <w:rsid w:val="00C35CAF"/>
    <w:rsid w:val="00C363CD"/>
    <w:rsid w:val="00C36D9F"/>
    <w:rsid w:val="00C370A8"/>
    <w:rsid w:val="00C414F1"/>
    <w:rsid w:val="00C41861"/>
    <w:rsid w:val="00C4308A"/>
    <w:rsid w:val="00C45B75"/>
    <w:rsid w:val="00C5103F"/>
    <w:rsid w:val="00C510E5"/>
    <w:rsid w:val="00C51156"/>
    <w:rsid w:val="00C51492"/>
    <w:rsid w:val="00C54C1A"/>
    <w:rsid w:val="00C55450"/>
    <w:rsid w:val="00C55635"/>
    <w:rsid w:val="00C57C2C"/>
    <w:rsid w:val="00C605C9"/>
    <w:rsid w:val="00C623F4"/>
    <w:rsid w:val="00C71083"/>
    <w:rsid w:val="00C7175B"/>
    <w:rsid w:val="00C753E7"/>
    <w:rsid w:val="00C76308"/>
    <w:rsid w:val="00C76B88"/>
    <w:rsid w:val="00C81ECD"/>
    <w:rsid w:val="00C84E43"/>
    <w:rsid w:val="00C85C76"/>
    <w:rsid w:val="00C865AF"/>
    <w:rsid w:val="00C87D77"/>
    <w:rsid w:val="00C907BF"/>
    <w:rsid w:val="00C90A29"/>
    <w:rsid w:val="00C9144E"/>
    <w:rsid w:val="00C91A1C"/>
    <w:rsid w:val="00C931F0"/>
    <w:rsid w:val="00C9609D"/>
    <w:rsid w:val="00C97584"/>
    <w:rsid w:val="00CA14B5"/>
    <w:rsid w:val="00CA3F5E"/>
    <w:rsid w:val="00CA424B"/>
    <w:rsid w:val="00CA5DBE"/>
    <w:rsid w:val="00CA639E"/>
    <w:rsid w:val="00CA76E3"/>
    <w:rsid w:val="00CB1257"/>
    <w:rsid w:val="00CB50D4"/>
    <w:rsid w:val="00CC2351"/>
    <w:rsid w:val="00CC27BD"/>
    <w:rsid w:val="00CC2F80"/>
    <w:rsid w:val="00CC64AB"/>
    <w:rsid w:val="00CC7BA5"/>
    <w:rsid w:val="00CC7EB1"/>
    <w:rsid w:val="00CD142B"/>
    <w:rsid w:val="00CD2F7F"/>
    <w:rsid w:val="00CD32F9"/>
    <w:rsid w:val="00CD443D"/>
    <w:rsid w:val="00CD47BE"/>
    <w:rsid w:val="00CD511D"/>
    <w:rsid w:val="00CD56C3"/>
    <w:rsid w:val="00CD635A"/>
    <w:rsid w:val="00CE0943"/>
    <w:rsid w:val="00CE1599"/>
    <w:rsid w:val="00CE1E72"/>
    <w:rsid w:val="00CE4051"/>
    <w:rsid w:val="00CE4557"/>
    <w:rsid w:val="00CE56F5"/>
    <w:rsid w:val="00CE5EB0"/>
    <w:rsid w:val="00CE6EC0"/>
    <w:rsid w:val="00CF042C"/>
    <w:rsid w:val="00CF0F3D"/>
    <w:rsid w:val="00CF2E22"/>
    <w:rsid w:val="00CF5F7C"/>
    <w:rsid w:val="00CF7774"/>
    <w:rsid w:val="00D01592"/>
    <w:rsid w:val="00D0755D"/>
    <w:rsid w:val="00D11286"/>
    <w:rsid w:val="00D137E7"/>
    <w:rsid w:val="00D14294"/>
    <w:rsid w:val="00D15515"/>
    <w:rsid w:val="00D16570"/>
    <w:rsid w:val="00D16AE6"/>
    <w:rsid w:val="00D16EFC"/>
    <w:rsid w:val="00D23906"/>
    <w:rsid w:val="00D242F2"/>
    <w:rsid w:val="00D24944"/>
    <w:rsid w:val="00D24DF3"/>
    <w:rsid w:val="00D30AC6"/>
    <w:rsid w:val="00D30C6B"/>
    <w:rsid w:val="00D31199"/>
    <w:rsid w:val="00D35E83"/>
    <w:rsid w:val="00D36BB0"/>
    <w:rsid w:val="00D37245"/>
    <w:rsid w:val="00D40E05"/>
    <w:rsid w:val="00D422C9"/>
    <w:rsid w:val="00D44325"/>
    <w:rsid w:val="00D44B7A"/>
    <w:rsid w:val="00D455BE"/>
    <w:rsid w:val="00D4583D"/>
    <w:rsid w:val="00D45F29"/>
    <w:rsid w:val="00D4764F"/>
    <w:rsid w:val="00D47A8B"/>
    <w:rsid w:val="00D47ADD"/>
    <w:rsid w:val="00D5185F"/>
    <w:rsid w:val="00D52C3E"/>
    <w:rsid w:val="00D53509"/>
    <w:rsid w:val="00D546F2"/>
    <w:rsid w:val="00D60C24"/>
    <w:rsid w:val="00D639FE"/>
    <w:rsid w:val="00D63F4C"/>
    <w:rsid w:val="00D64245"/>
    <w:rsid w:val="00D64665"/>
    <w:rsid w:val="00D64697"/>
    <w:rsid w:val="00D70B05"/>
    <w:rsid w:val="00D713AD"/>
    <w:rsid w:val="00D73B18"/>
    <w:rsid w:val="00D753FE"/>
    <w:rsid w:val="00D76C4E"/>
    <w:rsid w:val="00D772C7"/>
    <w:rsid w:val="00D80E13"/>
    <w:rsid w:val="00D811FF"/>
    <w:rsid w:val="00D85C81"/>
    <w:rsid w:val="00D86209"/>
    <w:rsid w:val="00D901AD"/>
    <w:rsid w:val="00D91432"/>
    <w:rsid w:val="00D9327E"/>
    <w:rsid w:val="00D9340A"/>
    <w:rsid w:val="00D94F7C"/>
    <w:rsid w:val="00D95FC7"/>
    <w:rsid w:val="00DA0989"/>
    <w:rsid w:val="00DA362F"/>
    <w:rsid w:val="00DA541F"/>
    <w:rsid w:val="00DA664B"/>
    <w:rsid w:val="00DB2C61"/>
    <w:rsid w:val="00DB43BA"/>
    <w:rsid w:val="00DB7429"/>
    <w:rsid w:val="00DC16E6"/>
    <w:rsid w:val="00DC238A"/>
    <w:rsid w:val="00DC3C39"/>
    <w:rsid w:val="00DC45DB"/>
    <w:rsid w:val="00DC4D58"/>
    <w:rsid w:val="00DC65F3"/>
    <w:rsid w:val="00DD07E6"/>
    <w:rsid w:val="00DD1066"/>
    <w:rsid w:val="00DD161A"/>
    <w:rsid w:val="00DD1ED0"/>
    <w:rsid w:val="00DD3E2A"/>
    <w:rsid w:val="00DD400B"/>
    <w:rsid w:val="00DD46AB"/>
    <w:rsid w:val="00DD5F07"/>
    <w:rsid w:val="00DE25D4"/>
    <w:rsid w:val="00DE2E99"/>
    <w:rsid w:val="00DE4700"/>
    <w:rsid w:val="00DE4984"/>
    <w:rsid w:val="00DF0A90"/>
    <w:rsid w:val="00DF179F"/>
    <w:rsid w:val="00DF21F3"/>
    <w:rsid w:val="00DF4179"/>
    <w:rsid w:val="00DF5083"/>
    <w:rsid w:val="00DF5C95"/>
    <w:rsid w:val="00DF6DB7"/>
    <w:rsid w:val="00E0045D"/>
    <w:rsid w:val="00E01926"/>
    <w:rsid w:val="00E01E1A"/>
    <w:rsid w:val="00E01FCA"/>
    <w:rsid w:val="00E05A66"/>
    <w:rsid w:val="00E05DC7"/>
    <w:rsid w:val="00E114A9"/>
    <w:rsid w:val="00E14333"/>
    <w:rsid w:val="00E15B18"/>
    <w:rsid w:val="00E201D6"/>
    <w:rsid w:val="00E20986"/>
    <w:rsid w:val="00E214E0"/>
    <w:rsid w:val="00E22397"/>
    <w:rsid w:val="00E2339A"/>
    <w:rsid w:val="00E24368"/>
    <w:rsid w:val="00E246C0"/>
    <w:rsid w:val="00E247BD"/>
    <w:rsid w:val="00E2611E"/>
    <w:rsid w:val="00E2732D"/>
    <w:rsid w:val="00E27ECC"/>
    <w:rsid w:val="00E334CB"/>
    <w:rsid w:val="00E41531"/>
    <w:rsid w:val="00E439E3"/>
    <w:rsid w:val="00E43EFF"/>
    <w:rsid w:val="00E44D1C"/>
    <w:rsid w:val="00E462FE"/>
    <w:rsid w:val="00E47AB0"/>
    <w:rsid w:val="00E506B5"/>
    <w:rsid w:val="00E52657"/>
    <w:rsid w:val="00E554B1"/>
    <w:rsid w:val="00E56133"/>
    <w:rsid w:val="00E6064B"/>
    <w:rsid w:val="00E61701"/>
    <w:rsid w:val="00E6406B"/>
    <w:rsid w:val="00E66AB3"/>
    <w:rsid w:val="00E74303"/>
    <w:rsid w:val="00E756A3"/>
    <w:rsid w:val="00E76EAE"/>
    <w:rsid w:val="00E80C41"/>
    <w:rsid w:val="00E83112"/>
    <w:rsid w:val="00E8398B"/>
    <w:rsid w:val="00E85EF4"/>
    <w:rsid w:val="00E87FBD"/>
    <w:rsid w:val="00E91A95"/>
    <w:rsid w:val="00E92FF1"/>
    <w:rsid w:val="00E93AFE"/>
    <w:rsid w:val="00E945DD"/>
    <w:rsid w:val="00E94B1E"/>
    <w:rsid w:val="00E94E11"/>
    <w:rsid w:val="00E9560F"/>
    <w:rsid w:val="00E96CB9"/>
    <w:rsid w:val="00E9704D"/>
    <w:rsid w:val="00E9757D"/>
    <w:rsid w:val="00EA04D5"/>
    <w:rsid w:val="00EA068A"/>
    <w:rsid w:val="00EA585D"/>
    <w:rsid w:val="00EA5CE9"/>
    <w:rsid w:val="00EA7DD6"/>
    <w:rsid w:val="00EB05AD"/>
    <w:rsid w:val="00EB05E7"/>
    <w:rsid w:val="00EB0848"/>
    <w:rsid w:val="00EB248A"/>
    <w:rsid w:val="00EC0176"/>
    <w:rsid w:val="00EC0832"/>
    <w:rsid w:val="00EC1B00"/>
    <w:rsid w:val="00EC2580"/>
    <w:rsid w:val="00EC52E8"/>
    <w:rsid w:val="00EC57BF"/>
    <w:rsid w:val="00EC76DD"/>
    <w:rsid w:val="00EC7E71"/>
    <w:rsid w:val="00ED0983"/>
    <w:rsid w:val="00ED098D"/>
    <w:rsid w:val="00ED1052"/>
    <w:rsid w:val="00ED1654"/>
    <w:rsid w:val="00ED1950"/>
    <w:rsid w:val="00ED205E"/>
    <w:rsid w:val="00ED25AC"/>
    <w:rsid w:val="00ED3546"/>
    <w:rsid w:val="00ED4F99"/>
    <w:rsid w:val="00EE19B0"/>
    <w:rsid w:val="00EE30C7"/>
    <w:rsid w:val="00EE3380"/>
    <w:rsid w:val="00EE41C3"/>
    <w:rsid w:val="00EE5342"/>
    <w:rsid w:val="00EF11BC"/>
    <w:rsid w:val="00EF24DB"/>
    <w:rsid w:val="00EF2D07"/>
    <w:rsid w:val="00EF31A2"/>
    <w:rsid w:val="00F00E93"/>
    <w:rsid w:val="00F01ED7"/>
    <w:rsid w:val="00F0261F"/>
    <w:rsid w:val="00F04142"/>
    <w:rsid w:val="00F05A4C"/>
    <w:rsid w:val="00F06449"/>
    <w:rsid w:val="00F066E1"/>
    <w:rsid w:val="00F10A69"/>
    <w:rsid w:val="00F11E58"/>
    <w:rsid w:val="00F12993"/>
    <w:rsid w:val="00F15874"/>
    <w:rsid w:val="00F15A7E"/>
    <w:rsid w:val="00F17A39"/>
    <w:rsid w:val="00F17DFD"/>
    <w:rsid w:val="00F230D7"/>
    <w:rsid w:val="00F23692"/>
    <w:rsid w:val="00F23A84"/>
    <w:rsid w:val="00F3037A"/>
    <w:rsid w:val="00F32799"/>
    <w:rsid w:val="00F338DD"/>
    <w:rsid w:val="00F33BD8"/>
    <w:rsid w:val="00F34868"/>
    <w:rsid w:val="00F35597"/>
    <w:rsid w:val="00F35917"/>
    <w:rsid w:val="00F35A4E"/>
    <w:rsid w:val="00F36C44"/>
    <w:rsid w:val="00F41DC6"/>
    <w:rsid w:val="00F42C9F"/>
    <w:rsid w:val="00F43B75"/>
    <w:rsid w:val="00F46D77"/>
    <w:rsid w:val="00F47F23"/>
    <w:rsid w:val="00F542A6"/>
    <w:rsid w:val="00F54923"/>
    <w:rsid w:val="00F56F2B"/>
    <w:rsid w:val="00F60F4D"/>
    <w:rsid w:val="00F61C77"/>
    <w:rsid w:val="00F62465"/>
    <w:rsid w:val="00F63015"/>
    <w:rsid w:val="00F64732"/>
    <w:rsid w:val="00F64991"/>
    <w:rsid w:val="00F66C4A"/>
    <w:rsid w:val="00F71D28"/>
    <w:rsid w:val="00F73D9D"/>
    <w:rsid w:val="00F7477A"/>
    <w:rsid w:val="00F752A8"/>
    <w:rsid w:val="00F755BB"/>
    <w:rsid w:val="00F75C51"/>
    <w:rsid w:val="00F818D0"/>
    <w:rsid w:val="00F836CD"/>
    <w:rsid w:val="00F83C10"/>
    <w:rsid w:val="00F851EC"/>
    <w:rsid w:val="00F85CC4"/>
    <w:rsid w:val="00F91B2F"/>
    <w:rsid w:val="00F93FB9"/>
    <w:rsid w:val="00F96319"/>
    <w:rsid w:val="00F97E62"/>
    <w:rsid w:val="00FA3587"/>
    <w:rsid w:val="00FA4307"/>
    <w:rsid w:val="00FA6884"/>
    <w:rsid w:val="00FA7542"/>
    <w:rsid w:val="00FA76AB"/>
    <w:rsid w:val="00FA7F29"/>
    <w:rsid w:val="00FA7F6A"/>
    <w:rsid w:val="00FB02BC"/>
    <w:rsid w:val="00FB119D"/>
    <w:rsid w:val="00FB30D0"/>
    <w:rsid w:val="00FB3B23"/>
    <w:rsid w:val="00FB431F"/>
    <w:rsid w:val="00FB4753"/>
    <w:rsid w:val="00FB6387"/>
    <w:rsid w:val="00FB6D71"/>
    <w:rsid w:val="00FB72C2"/>
    <w:rsid w:val="00FC06B8"/>
    <w:rsid w:val="00FC0C9F"/>
    <w:rsid w:val="00FC26AC"/>
    <w:rsid w:val="00FC2DD7"/>
    <w:rsid w:val="00FC3199"/>
    <w:rsid w:val="00FC4244"/>
    <w:rsid w:val="00FC4BB8"/>
    <w:rsid w:val="00FC59E0"/>
    <w:rsid w:val="00FC6239"/>
    <w:rsid w:val="00FC65A1"/>
    <w:rsid w:val="00FC79AD"/>
    <w:rsid w:val="00FC7C1D"/>
    <w:rsid w:val="00FD0B32"/>
    <w:rsid w:val="00FD35C5"/>
    <w:rsid w:val="00FD3FF7"/>
    <w:rsid w:val="00FD56D3"/>
    <w:rsid w:val="00FD6E6C"/>
    <w:rsid w:val="00FD7590"/>
    <w:rsid w:val="00FD7705"/>
    <w:rsid w:val="00FE0427"/>
    <w:rsid w:val="00FE0DE1"/>
    <w:rsid w:val="00FE1F36"/>
    <w:rsid w:val="00FE2477"/>
    <w:rsid w:val="00FE54A9"/>
    <w:rsid w:val="00FE5565"/>
    <w:rsid w:val="00FE7089"/>
    <w:rsid w:val="00FF0A05"/>
    <w:rsid w:val="00FF2589"/>
    <w:rsid w:val="00FF2D72"/>
    <w:rsid w:val="00FF396F"/>
    <w:rsid w:val="00FF3B97"/>
    <w:rsid w:val="00FF3E21"/>
    <w:rsid w:val="00FF4190"/>
    <w:rsid w:val="00FF4B1C"/>
    <w:rsid w:val="00FF6A23"/>
    <w:rsid w:val="0EFCE9E7"/>
    <w:rsid w:val="2DA147CD"/>
    <w:rsid w:val="457BC157"/>
    <w:rsid w:val="58CAE710"/>
    <w:rsid w:val="6B09D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D95EE"/>
  <w15:docId w15:val="{5296EEB1-4653-462D-96AC-6CA457DA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uiPriority w:val="99"/>
    <w:rPr>
      <w:sz w:val="18"/>
    </w:rPr>
  </w:style>
  <w:style w:type="character" w:customStyle="1" w:styleId="FooterChar">
    <w:name w:val="Footer Char"/>
    <w:basedOn w:val="DefaultParagraphFont"/>
    <w:uiPriority w:val="99"/>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uiPriority w:val="99"/>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uiPriority w:val="99"/>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uiPriority w:val="39"/>
    <w:pPr>
      <w:tabs>
        <w:tab w:val="right" w:leader="dot" w:pos="10194"/>
      </w:tabs>
      <w:spacing w:before="60" w:after="60"/>
    </w:pPr>
    <w:rPr>
      <w:color w:val="000000"/>
    </w:rPr>
  </w:style>
  <w:style w:type="paragraph" w:styleId="TOC1">
    <w:name w:val="toc 1"/>
    <w:basedOn w:val="Normal"/>
    <w:next w:val="Normal"/>
    <w:autoRedefine/>
    <w:uiPriority w:val="39"/>
    <w:rsid w:val="005916AE"/>
    <w:pPr>
      <w:tabs>
        <w:tab w:val="right" w:leader="dot" w:pos="10194"/>
      </w:tabs>
      <w:spacing w:before="240" w:after="0"/>
    </w:pPr>
    <w:rPr>
      <w:noProof/>
      <w:color w:val="FF00FF"/>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C1635A"/>
    <w:pPr>
      <w:spacing w:after="120" w:line="480" w:lineRule="auto"/>
    </w:pPr>
  </w:style>
  <w:style w:type="character" w:customStyle="1" w:styleId="BodyText2Char">
    <w:name w:val="Body Text 2 Char"/>
    <w:basedOn w:val="DefaultParagraphFont"/>
    <w:link w:val="BodyText2"/>
    <w:uiPriority w:val="99"/>
    <w:semiHidden/>
    <w:rsid w:val="00C1635A"/>
    <w:rPr>
      <w:kern w:val="3"/>
      <w:sz w:val="22"/>
      <w:szCs w:val="22"/>
      <w:lang w:val="en-GB"/>
    </w:rPr>
  </w:style>
  <w:style w:type="paragraph" w:customStyle="1" w:styleId="CA2">
    <w:name w:val="CA2"/>
    <w:basedOn w:val="Heading1"/>
    <w:next w:val="Normal"/>
    <w:link w:val="CA2Char"/>
    <w:qFormat/>
    <w:rsid w:val="00C1635A"/>
    <w:pPr>
      <w:shd w:val="clear" w:color="auto" w:fill="4472C4" w:themeFill="accent5"/>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customStyle="1" w:styleId="CA3">
    <w:name w:val="CA3"/>
    <w:basedOn w:val="Heading1"/>
    <w:next w:val="Normal"/>
    <w:link w:val="CA3Char"/>
    <w:qFormat/>
    <w:rsid w:val="00C1635A"/>
    <w:pPr>
      <w:shd w:val="clear" w:color="auto" w:fill="A5A5A5" w:themeFill="accent3"/>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2Char">
    <w:name w:val="CA2 Char"/>
    <w:basedOn w:val="DefaultParagraphFont"/>
    <w:link w:val="CA2"/>
    <w:rsid w:val="00C1635A"/>
    <w:rPr>
      <w:rFonts w:asciiTheme="majorHAnsi" w:eastAsiaTheme="majorEastAsia" w:hAnsiTheme="majorHAnsi" w:cstheme="majorBidi"/>
      <w:b/>
      <w:color w:val="FFFFFF" w:themeColor="background1"/>
      <w:sz w:val="28"/>
      <w:szCs w:val="32"/>
      <w:shd w:val="clear" w:color="auto" w:fill="4472C4" w:themeFill="accent5"/>
      <w:lang w:val="en-GB"/>
    </w:rPr>
  </w:style>
  <w:style w:type="paragraph" w:customStyle="1" w:styleId="CA4">
    <w:name w:val="CA4"/>
    <w:basedOn w:val="Heading1"/>
    <w:link w:val="CA4Char"/>
    <w:qFormat/>
    <w:rsid w:val="00C1635A"/>
    <w:pPr>
      <w:shd w:val="clear" w:color="auto" w:fill="FFC000" w:themeFill="accent4"/>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3Char">
    <w:name w:val="CA3 Char"/>
    <w:basedOn w:val="DefaultParagraphFont"/>
    <w:link w:val="CA3"/>
    <w:rsid w:val="00C1635A"/>
    <w:rPr>
      <w:rFonts w:asciiTheme="majorHAnsi" w:eastAsiaTheme="majorEastAsia" w:hAnsiTheme="majorHAnsi" w:cstheme="majorBidi"/>
      <w:b/>
      <w:color w:val="FFFFFF" w:themeColor="background1"/>
      <w:sz w:val="28"/>
      <w:szCs w:val="32"/>
      <w:shd w:val="clear" w:color="auto" w:fill="A5A5A5" w:themeFill="accent3"/>
      <w:lang w:val="en-GB"/>
    </w:rPr>
  </w:style>
  <w:style w:type="paragraph" w:customStyle="1" w:styleId="CA5">
    <w:name w:val="CA5"/>
    <w:basedOn w:val="Heading1"/>
    <w:next w:val="Normal"/>
    <w:link w:val="CA5Char"/>
    <w:qFormat/>
    <w:rsid w:val="00C1635A"/>
    <w:pPr>
      <w:shd w:val="clear" w:color="auto" w:fill="70AD47" w:themeFill="accent6"/>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4Char">
    <w:name w:val="CA4 Char"/>
    <w:basedOn w:val="DefaultParagraphFont"/>
    <w:link w:val="CA4"/>
    <w:rsid w:val="00C1635A"/>
    <w:rPr>
      <w:rFonts w:asciiTheme="majorHAnsi" w:eastAsiaTheme="majorEastAsia" w:hAnsiTheme="majorHAnsi" w:cstheme="majorBidi"/>
      <w:b/>
      <w:color w:val="FFFFFF" w:themeColor="background1"/>
      <w:sz w:val="28"/>
      <w:szCs w:val="32"/>
      <w:shd w:val="clear" w:color="auto" w:fill="FFC000" w:themeFill="accent4"/>
      <w:lang w:val="en-GB"/>
    </w:rPr>
  </w:style>
  <w:style w:type="paragraph" w:customStyle="1" w:styleId="CA6">
    <w:name w:val="CA6"/>
    <w:basedOn w:val="Heading1"/>
    <w:next w:val="Normal"/>
    <w:link w:val="CA6Char"/>
    <w:qFormat/>
    <w:rsid w:val="00C1635A"/>
    <w:pPr>
      <w:shd w:val="clear" w:color="auto" w:fill="ED7D31" w:themeFill="accen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5Char">
    <w:name w:val="CA5 Char"/>
    <w:basedOn w:val="DefaultParagraphFont"/>
    <w:link w:val="CA5"/>
    <w:rsid w:val="00C1635A"/>
    <w:rPr>
      <w:rFonts w:asciiTheme="majorHAnsi" w:eastAsiaTheme="majorEastAsia" w:hAnsiTheme="majorHAnsi" w:cstheme="majorBidi"/>
      <w:b/>
      <w:color w:val="FFFFFF" w:themeColor="background1"/>
      <w:sz w:val="28"/>
      <w:szCs w:val="32"/>
      <w:shd w:val="clear" w:color="auto" w:fill="70AD47" w:themeFill="accent6"/>
      <w:lang w:val="en-GB"/>
    </w:rPr>
  </w:style>
  <w:style w:type="character" w:customStyle="1" w:styleId="CA6Char">
    <w:name w:val="CA6 Char"/>
    <w:basedOn w:val="DefaultParagraphFont"/>
    <w:link w:val="CA6"/>
    <w:rsid w:val="00C1635A"/>
    <w:rPr>
      <w:rFonts w:asciiTheme="majorHAnsi" w:eastAsiaTheme="majorEastAsia" w:hAnsiTheme="majorHAnsi" w:cstheme="majorBidi"/>
      <w:b/>
      <w:color w:val="FFFFFF" w:themeColor="background1"/>
      <w:sz w:val="28"/>
      <w:szCs w:val="32"/>
      <w:shd w:val="clear" w:color="auto" w:fill="ED7D31" w:themeFill="accent2"/>
      <w:lang w:val="en-GB"/>
    </w:rPr>
  </w:style>
  <w:style w:type="table" w:styleId="TableGrid">
    <w:name w:val="Table Grid"/>
    <w:basedOn w:val="TableNormal"/>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link w:val="DocumentnameChar"/>
    <w:qFormat/>
    <w:rsid w:val="00C1635A"/>
    <w:pPr>
      <w:framePr w:hSpace="180" w:wrap="around" w:vAnchor="page" w:hAnchor="page" w:x="775" w:y="1474"/>
      <w:suppressAutoHyphens w:val="0"/>
      <w:autoSpaceDN/>
      <w:spacing w:after="0" w:line="259" w:lineRule="auto"/>
      <w:textAlignment w:val="auto"/>
    </w:pPr>
    <w:rPr>
      <w:rFonts w:asciiTheme="minorHAnsi" w:eastAsiaTheme="minorHAnsi" w:hAnsiTheme="minorHAnsi" w:cstheme="minorBidi"/>
      <w:b/>
      <w:color w:val="FFFFFF" w:themeColor="background1"/>
      <w:kern w:val="0"/>
      <w:sz w:val="28"/>
    </w:rPr>
  </w:style>
  <w:style w:type="character" w:customStyle="1" w:styleId="DocumentnameChar">
    <w:name w:val="Document name Char"/>
    <w:basedOn w:val="DefaultParagraphFont"/>
    <w:link w:val="Documentname"/>
    <w:rsid w:val="00C1635A"/>
    <w:rPr>
      <w:rFonts w:asciiTheme="minorHAnsi" w:eastAsiaTheme="minorHAnsi" w:hAnsiTheme="minorHAnsi" w:cstheme="minorBidi"/>
      <w:b/>
      <w:color w:val="FFFFFF" w:themeColor="background1"/>
      <w:sz w:val="28"/>
      <w:szCs w:val="22"/>
      <w:lang w:val="en-GB"/>
    </w:rPr>
  </w:style>
  <w:style w:type="paragraph" w:customStyle="1" w:styleId="CA7">
    <w:name w:val="CA7"/>
    <w:basedOn w:val="Heading1"/>
    <w:next w:val="Normal"/>
    <w:link w:val="CA7Char"/>
    <w:qFormat/>
    <w:rsid w:val="00C1635A"/>
    <w:pPr>
      <w:shd w:val="clear" w:color="auto" w:fill="44546A" w:themeFill="tex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styleId="TOC3">
    <w:name w:val="toc 3"/>
    <w:basedOn w:val="Normal"/>
    <w:next w:val="Normal"/>
    <w:autoRedefine/>
    <w:uiPriority w:val="39"/>
    <w:unhideWhenUsed/>
    <w:rsid w:val="00FC59E0"/>
    <w:pPr>
      <w:tabs>
        <w:tab w:val="right" w:leader="dot" w:pos="9736"/>
      </w:tabs>
      <w:suppressAutoHyphens w:val="0"/>
      <w:autoSpaceDN/>
      <w:spacing w:after="100" w:line="259" w:lineRule="auto"/>
      <w:ind w:left="480"/>
      <w:textAlignment w:val="auto"/>
      <w:pPrChange w:id="0" w:author="Stuart McLarnon [NESO]" w:date="2025-07-24T10:23:00Z">
        <w:pPr>
          <w:spacing w:after="100" w:line="259" w:lineRule="auto"/>
          <w:ind w:left="480"/>
        </w:pPr>
      </w:pPrChange>
    </w:pPr>
    <w:rPr>
      <w:rFonts w:ascii="Poppins" w:eastAsiaTheme="minorHAnsi" w:hAnsi="Poppins" w:cs="Poppins"/>
      <w:noProof/>
      <w:kern w:val="0"/>
      <w:sz w:val="24"/>
      <w:rPrChange w:id="0" w:author="Stuart McLarnon [NESO]" w:date="2025-07-24T10:23:00Z">
        <w:rPr>
          <w:rFonts w:asciiTheme="minorHAnsi" w:eastAsiaTheme="minorHAnsi" w:hAnsiTheme="minorHAnsi" w:cstheme="minorBidi"/>
          <w:sz w:val="24"/>
          <w:szCs w:val="22"/>
          <w:lang w:val="en-GB" w:eastAsia="en-US" w:bidi="ar-SA"/>
        </w:rPr>
      </w:rPrChange>
    </w:rPr>
  </w:style>
  <w:style w:type="character" w:customStyle="1" w:styleId="CA7Char">
    <w:name w:val="CA7 Char"/>
    <w:basedOn w:val="DefaultParagraphFont"/>
    <w:link w:val="CA7"/>
    <w:rsid w:val="00C1635A"/>
    <w:rPr>
      <w:rFonts w:asciiTheme="majorHAnsi" w:eastAsiaTheme="majorEastAsia" w:hAnsiTheme="majorHAnsi" w:cstheme="majorBidi"/>
      <w:b/>
      <w:color w:val="FFFFFF" w:themeColor="background1"/>
      <w:sz w:val="28"/>
      <w:szCs w:val="32"/>
      <w:shd w:val="clear" w:color="auto" w:fill="44546A" w:themeFill="text2"/>
      <w:lang w:val="en-GB"/>
    </w:rPr>
  </w:style>
  <w:style w:type="paragraph" w:customStyle="1" w:styleId="Timeline">
    <w:name w:val="Timeline"/>
    <w:basedOn w:val="Normal"/>
    <w:link w:val="TimelineChar"/>
    <w:qFormat/>
    <w:rsid w:val="00C1635A"/>
    <w:pPr>
      <w:suppressAutoHyphens w:val="0"/>
      <w:autoSpaceDN/>
      <w:spacing w:after="0" w:line="259" w:lineRule="auto"/>
      <w:textAlignment w:val="auto"/>
    </w:pPr>
    <w:rPr>
      <w:rFonts w:asciiTheme="minorHAnsi" w:eastAsiaTheme="minorHAnsi" w:hAnsiTheme="minorHAnsi" w:cstheme="minorBidi"/>
      <w:color w:val="000000"/>
      <w:kern w:val="0"/>
      <w:sz w:val="20"/>
      <w:szCs w:val="18"/>
    </w:rPr>
  </w:style>
  <w:style w:type="character" w:customStyle="1" w:styleId="TimelineChar">
    <w:name w:val="Timeline Char"/>
    <w:basedOn w:val="DefaultParagraphFont"/>
    <w:link w:val="Timeline"/>
    <w:rsid w:val="00C1635A"/>
    <w:rPr>
      <w:rFonts w:asciiTheme="minorHAnsi" w:eastAsiaTheme="minorHAnsi" w:hAnsiTheme="minorHAnsi" w:cstheme="minorBidi"/>
      <w:color w:val="000000"/>
      <w:szCs w:val="18"/>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FootnoteText">
    <w:name w:val="footnote text"/>
    <w:basedOn w:val="Normal"/>
    <w:link w:val="FootnoteTextChar"/>
    <w:uiPriority w:val="99"/>
    <w:semiHidden/>
    <w:unhideWhenUsed/>
    <w:rsid w:val="00C1635A"/>
    <w:pPr>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FootnoteTextChar">
    <w:name w:val="Footnote Text Char"/>
    <w:basedOn w:val="DefaultParagraphFont"/>
    <w:link w:val="FootnoteText"/>
    <w:uiPriority w:val="99"/>
    <w:semiHidden/>
    <w:rsid w:val="00C1635A"/>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C1635A"/>
    <w:rPr>
      <w:vertAlign w:val="superscript"/>
    </w:rPr>
  </w:style>
  <w:style w:type="character" w:customStyle="1" w:styleId="normaltextrun">
    <w:name w:val="normaltextrun"/>
    <w:basedOn w:val="DefaultParagraphFont"/>
    <w:rsid w:val="00C1635A"/>
  </w:style>
  <w:style w:type="paragraph" w:customStyle="1" w:styleId="Style8">
    <w:name w:val="Style8"/>
    <w:basedOn w:val="Normal"/>
    <w:link w:val="Style8Char"/>
    <w:qFormat/>
    <w:rsid w:val="00C1635A"/>
    <w:pPr>
      <w:suppressAutoHyphens w:val="0"/>
      <w:autoSpaceDN/>
      <w:spacing w:before="240" w:after="120" w:line="259" w:lineRule="auto"/>
      <w:textAlignment w:val="auto"/>
    </w:pPr>
    <w:rPr>
      <w:rFonts w:asciiTheme="minorHAnsi" w:eastAsiaTheme="minorHAnsi" w:hAnsiTheme="minorHAnsi" w:cstheme="minorBidi"/>
      <w:b/>
      <w:color w:val="4472C4" w:themeColor="accent5"/>
      <w:kern w:val="0"/>
      <w:sz w:val="28"/>
    </w:rPr>
  </w:style>
  <w:style w:type="paragraph" w:customStyle="1" w:styleId="Style9">
    <w:name w:val="Style9"/>
    <w:basedOn w:val="Style8"/>
    <w:link w:val="Style9Char"/>
    <w:qFormat/>
    <w:rsid w:val="00C1635A"/>
    <w:rPr>
      <w:color w:val="A5A5A5" w:themeColor="accent3"/>
    </w:rPr>
  </w:style>
  <w:style w:type="character" w:customStyle="1" w:styleId="Style8Char">
    <w:name w:val="Style8 Char"/>
    <w:basedOn w:val="DefaultParagraphFont"/>
    <w:link w:val="Style8"/>
    <w:rsid w:val="00C1635A"/>
    <w:rPr>
      <w:rFonts w:asciiTheme="minorHAnsi" w:eastAsiaTheme="minorHAnsi" w:hAnsiTheme="minorHAnsi" w:cstheme="minorBidi"/>
      <w:b/>
      <w:color w:val="4472C4" w:themeColor="accent5"/>
      <w:sz w:val="28"/>
      <w:szCs w:val="22"/>
      <w:lang w:val="en-GB"/>
    </w:rPr>
  </w:style>
  <w:style w:type="paragraph" w:customStyle="1" w:styleId="Style10">
    <w:name w:val="Style10"/>
    <w:basedOn w:val="Style9"/>
    <w:link w:val="Style10Char"/>
    <w:qFormat/>
    <w:rsid w:val="00C1635A"/>
    <w:rPr>
      <w:color w:val="ED7D31" w:themeColor="accent2"/>
    </w:rPr>
  </w:style>
  <w:style w:type="character" w:customStyle="1" w:styleId="Style9Char">
    <w:name w:val="Style9 Char"/>
    <w:basedOn w:val="Style8Char"/>
    <w:link w:val="Style9"/>
    <w:rsid w:val="00C1635A"/>
    <w:rPr>
      <w:rFonts w:asciiTheme="minorHAnsi" w:eastAsiaTheme="minorHAnsi" w:hAnsiTheme="minorHAnsi" w:cstheme="minorBidi"/>
      <w:b/>
      <w:color w:val="A5A5A5" w:themeColor="accent3"/>
      <w:sz w:val="28"/>
      <w:szCs w:val="22"/>
      <w:lang w:val="en-GB"/>
    </w:rPr>
  </w:style>
  <w:style w:type="paragraph" w:customStyle="1" w:styleId="Style11">
    <w:name w:val="Style11"/>
    <w:basedOn w:val="Style9"/>
    <w:link w:val="Style11Char"/>
    <w:qFormat/>
    <w:rsid w:val="00C1635A"/>
    <w:rPr>
      <w:color w:val="70AD47" w:themeColor="accent6"/>
    </w:rPr>
  </w:style>
  <w:style w:type="character" w:customStyle="1" w:styleId="Style10Char">
    <w:name w:val="Style10 Char"/>
    <w:basedOn w:val="Style9Char"/>
    <w:link w:val="Style10"/>
    <w:rsid w:val="00C1635A"/>
    <w:rPr>
      <w:rFonts w:asciiTheme="minorHAnsi" w:eastAsiaTheme="minorHAnsi" w:hAnsiTheme="minorHAnsi" w:cstheme="minorBidi"/>
      <w:b/>
      <w:color w:val="ED7D31" w:themeColor="accent2"/>
      <w:sz w:val="28"/>
      <w:szCs w:val="22"/>
      <w:lang w:val="en-GB"/>
    </w:rPr>
  </w:style>
  <w:style w:type="table" w:customStyle="1" w:styleId="TableGrid1">
    <w:name w:val="Table Grid1"/>
    <w:basedOn w:val="TableNormal"/>
    <w:next w:val="TableGrid"/>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C1635A"/>
    <w:rPr>
      <w:rFonts w:asciiTheme="minorHAnsi" w:eastAsiaTheme="minorHAnsi" w:hAnsiTheme="minorHAnsi" w:cstheme="minorBidi"/>
      <w:b/>
      <w:color w:val="70AD47" w:themeColor="accent6"/>
      <w:sz w:val="28"/>
      <w:szCs w:val="22"/>
      <w:lang w:val="en-GB"/>
    </w:rPr>
  </w:style>
  <w:style w:type="character" w:customStyle="1" w:styleId="ListParagraphChar">
    <w:name w:val="List Paragraph Char"/>
    <w:link w:val="ListParagraph"/>
    <w:uiPriority w:val="34"/>
    <w:locked/>
    <w:rsid w:val="00C1635A"/>
    <w:rPr>
      <w:kern w:val="3"/>
      <w:sz w:val="22"/>
      <w:szCs w:val="22"/>
      <w:lang w:val="en-GB"/>
    </w:rPr>
  </w:style>
  <w:style w:type="character" w:styleId="UnresolvedMention">
    <w:name w:val="Unresolved Mention"/>
    <w:basedOn w:val="DefaultParagraphFont"/>
    <w:uiPriority w:val="99"/>
    <w:semiHidden/>
    <w:unhideWhenUsed/>
    <w:rsid w:val="00B51027"/>
    <w:rPr>
      <w:color w:val="605E5C"/>
      <w:shd w:val="clear" w:color="auto" w:fill="E1DFDD"/>
    </w:rPr>
  </w:style>
  <w:style w:type="paragraph" w:customStyle="1" w:styleId="Style1">
    <w:name w:val="Style1"/>
    <w:basedOn w:val="Normal"/>
    <w:next w:val="SectionHeader"/>
    <w:link w:val="Style1Char"/>
    <w:qFormat/>
    <w:rsid w:val="0076583D"/>
  </w:style>
  <w:style w:type="character" w:customStyle="1" w:styleId="Style1Char">
    <w:name w:val="Style1 Char"/>
    <w:basedOn w:val="DefaultParagraphFont"/>
    <w:link w:val="Style1"/>
    <w:rsid w:val="0076583D"/>
    <w:rPr>
      <w:kern w:val="3"/>
      <w:sz w:val="22"/>
      <w:szCs w:val="22"/>
      <w:lang w:val="en-GB"/>
    </w:rPr>
  </w:style>
  <w:style w:type="paragraph" w:customStyle="1" w:styleId="TOCMOD">
    <w:name w:val="TOC MOD"/>
    <w:basedOn w:val="Normal"/>
    <w:qFormat/>
    <w:rsid w:val="00D73B18"/>
    <w:pPr>
      <w:framePr w:hSpace="181" w:vSpace="181" w:wrap="around" w:vAnchor="text" w:h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table" w:customStyle="1" w:styleId="NationalGrid">
    <w:name w:val="National Grid"/>
    <w:basedOn w:val="TableNormal"/>
    <w:uiPriority w:val="99"/>
    <w:rsid w:val="00192E46"/>
    <w:pPr>
      <w:autoSpaceDN/>
      <w:spacing w:before="60" w:after="60"/>
      <w:textAlignment w:val="auto"/>
    </w:pPr>
    <w:rPr>
      <w:rFonts w:asciiTheme="minorHAnsi" w:eastAsiaTheme="minorHAnsi" w:hAnsiTheme="minorHAnsi" w:cstheme="minorBidi"/>
    </w:rPr>
    <w:tblPr>
      <w:tblInd w:w="0" w:type="nil"/>
      <w:tblBorders>
        <w:top w:val="single" w:sz="4" w:space="0" w:color="5B9BD5" w:themeColor="accent1"/>
        <w:bottom w:val="single" w:sz="4" w:space="0" w:color="5B9BD5"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5B9BD5" w:themeColor="accent1"/>
          <w:left w:val="nil"/>
          <w:bottom w:val="single" w:sz="8" w:space="0" w:color="5B9BD5" w:themeColor="accent1"/>
          <w:right w:val="nil"/>
          <w:insideH w:val="nil"/>
          <w:insideV w:val="nil"/>
          <w:tl2br w:val="nil"/>
          <w:tr2bl w:val="nil"/>
        </w:tcBorders>
        <w:shd w:val="clear" w:color="auto" w:fill="FFFFFF" w:themeFill="background1"/>
      </w:tcPr>
    </w:tblStylePr>
    <w:tblStylePr w:type="lastRow">
      <w:tblPr/>
      <w:tcPr>
        <w:tcBorders>
          <w:top w:val="single" w:sz="4" w:space="0" w:color="5B9BD5" w:themeColor="accent1"/>
          <w:bottom w:val="single" w:sz="4" w:space="0" w:color="5B9BD5" w:themeColor="accent1"/>
        </w:tcBorders>
      </w:tcPr>
    </w:tblStylePr>
  </w:style>
  <w:style w:type="table" w:styleId="PlainTable5">
    <w:name w:val="Plain Table 5"/>
    <w:basedOn w:val="TableNormal"/>
    <w:uiPriority w:val="45"/>
    <w:rsid w:val="00661650"/>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20205B"/>
    <w:pPr>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en-GB"/>
    </w:rPr>
  </w:style>
  <w:style w:type="character" w:customStyle="1" w:styleId="eop">
    <w:name w:val="eop"/>
    <w:basedOn w:val="DefaultParagraphFont"/>
    <w:rsid w:val="0020205B"/>
  </w:style>
  <w:style w:type="character" w:customStyle="1" w:styleId="Boldnormaltext">
    <w:name w:val="Bold normal text"/>
    <w:basedOn w:val="DefaultParagraphFont"/>
    <w:uiPriority w:val="1"/>
    <w:rsid w:val="00C370A8"/>
    <w:rPr>
      <w:rFonts w:ascii="Arial" w:hAnsi="Arial"/>
      <w:b/>
      <w:sz w:val="24"/>
    </w:rPr>
  </w:style>
  <w:style w:type="paragraph" w:styleId="Revision">
    <w:name w:val="Revision"/>
    <w:hidden/>
    <w:uiPriority w:val="99"/>
    <w:semiHidden/>
    <w:rsid w:val="00570D43"/>
    <w:pPr>
      <w:autoSpaceDN/>
      <w:spacing w:after="0"/>
      <w:textAlignment w:val="auto"/>
    </w:pPr>
    <w:rPr>
      <w:kern w:val="3"/>
      <w:sz w:val="22"/>
      <w:szCs w:val="22"/>
      <w:lang w:val="en-GB"/>
    </w:rPr>
  </w:style>
  <w:style w:type="paragraph" w:styleId="Caption">
    <w:name w:val="caption"/>
    <w:basedOn w:val="Normal"/>
    <w:next w:val="Normal"/>
    <w:uiPriority w:val="35"/>
    <w:unhideWhenUsed/>
    <w:qFormat/>
    <w:rsid w:val="005415E0"/>
    <w:pPr>
      <w:spacing w:after="200" w:line="240" w:lineRule="auto"/>
    </w:pPr>
    <w:rPr>
      <w:i/>
      <w:iCs/>
      <w:color w:val="44546A" w:themeColor="text2"/>
      <w:sz w:val="18"/>
      <w:szCs w:val="18"/>
    </w:rPr>
  </w:style>
  <w:style w:type="table" w:styleId="GridTable3">
    <w:name w:val="Grid Table 3"/>
    <w:basedOn w:val="TableNormal"/>
    <w:uiPriority w:val="48"/>
    <w:rsid w:val="004616B8"/>
    <w:pPr>
      <w:autoSpaceDN/>
      <w:spacing w:after="0"/>
      <w:textAlignment w:val="auto"/>
    </w:pPr>
    <w:rPr>
      <w:rFonts w:asciiTheme="minorHAnsi" w:eastAsiaTheme="minorHAnsi" w:hAnsiTheme="minorHAnsi" w:cstheme="minorBidi"/>
      <w:kern w:val="2"/>
      <w:sz w:val="22"/>
      <w:szCs w:val="22"/>
      <w:lang w:val="en-GB"/>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3154">
      <w:bodyDiv w:val="1"/>
      <w:marLeft w:val="0"/>
      <w:marRight w:val="0"/>
      <w:marTop w:val="0"/>
      <w:marBottom w:val="0"/>
      <w:divBdr>
        <w:top w:val="none" w:sz="0" w:space="0" w:color="auto"/>
        <w:left w:val="none" w:sz="0" w:space="0" w:color="auto"/>
        <w:bottom w:val="none" w:sz="0" w:space="0" w:color="auto"/>
        <w:right w:val="none" w:sz="0" w:space="0" w:color="auto"/>
      </w:divBdr>
      <w:divsChild>
        <w:div w:id="123500573">
          <w:marLeft w:val="0"/>
          <w:marRight w:val="0"/>
          <w:marTop w:val="0"/>
          <w:marBottom w:val="0"/>
          <w:divBdr>
            <w:top w:val="none" w:sz="0" w:space="0" w:color="auto"/>
            <w:left w:val="none" w:sz="0" w:space="0" w:color="auto"/>
            <w:bottom w:val="none" w:sz="0" w:space="0" w:color="auto"/>
            <w:right w:val="none" w:sz="0" w:space="0" w:color="auto"/>
          </w:divBdr>
        </w:div>
        <w:div w:id="382486086">
          <w:marLeft w:val="0"/>
          <w:marRight w:val="0"/>
          <w:marTop w:val="0"/>
          <w:marBottom w:val="0"/>
          <w:divBdr>
            <w:top w:val="none" w:sz="0" w:space="0" w:color="auto"/>
            <w:left w:val="none" w:sz="0" w:space="0" w:color="auto"/>
            <w:bottom w:val="none" w:sz="0" w:space="0" w:color="auto"/>
            <w:right w:val="none" w:sz="0" w:space="0" w:color="auto"/>
          </w:divBdr>
        </w:div>
        <w:div w:id="1513254526">
          <w:marLeft w:val="0"/>
          <w:marRight w:val="0"/>
          <w:marTop w:val="0"/>
          <w:marBottom w:val="0"/>
          <w:divBdr>
            <w:top w:val="none" w:sz="0" w:space="0" w:color="auto"/>
            <w:left w:val="none" w:sz="0" w:space="0" w:color="auto"/>
            <w:bottom w:val="none" w:sz="0" w:space="0" w:color="auto"/>
            <w:right w:val="none" w:sz="0" w:space="0" w:color="auto"/>
          </w:divBdr>
        </w:div>
      </w:divsChild>
    </w:div>
    <w:div w:id="103622637">
      <w:bodyDiv w:val="1"/>
      <w:marLeft w:val="0"/>
      <w:marRight w:val="0"/>
      <w:marTop w:val="0"/>
      <w:marBottom w:val="0"/>
      <w:divBdr>
        <w:top w:val="none" w:sz="0" w:space="0" w:color="auto"/>
        <w:left w:val="none" w:sz="0" w:space="0" w:color="auto"/>
        <w:bottom w:val="none" w:sz="0" w:space="0" w:color="auto"/>
        <w:right w:val="none" w:sz="0" w:space="0" w:color="auto"/>
      </w:divBdr>
      <w:divsChild>
        <w:div w:id="893587931">
          <w:marLeft w:val="0"/>
          <w:marRight w:val="0"/>
          <w:marTop w:val="0"/>
          <w:marBottom w:val="0"/>
          <w:divBdr>
            <w:top w:val="none" w:sz="0" w:space="0" w:color="auto"/>
            <w:left w:val="none" w:sz="0" w:space="0" w:color="auto"/>
            <w:bottom w:val="none" w:sz="0" w:space="0" w:color="auto"/>
            <w:right w:val="none" w:sz="0" w:space="0" w:color="auto"/>
          </w:divBdr>
          <w:divsChild>
            <w:div w:id="1492717260">
              <w:marLeft w:val="-75"/>
              <w:marRight w:val="0"/>
              <w:marTop w:val="30"/>
              <w:marBottom w:val="30"/>
              <w:divBdr>
                <w:top w:val="none" w:sz="0" w:space="0" w:color="auto"/>
                <w:left w:val="none" w:sz="0" w:space="0" w:color="auto"/>
                <w:bottom w:val="none" w:sz="0" w:space="0" w:color="auto"/>
                <w:right w:val="none" w:sz="0" w:space="0" w:color="auto"/>
              </w:divBdr>
              <w:divsChild>
                <w:div w:id="202791262">
                  <w:marLeft w:val="0"/>
                  <w:marRight w:val="0"/>
                  <w:marTop w:val="0"/>
                  <w:marBottom w:val="0"/>
                  <w:divBdr>
                    <w:top w:val="none" w:sz="0" w:space="0" w:color="auto"/>
                    <w:left w:val="none" w:sz="0" w:space="0" w:color="auto"/>
                    <w:bottom w:val="none" w:sz="0" w:space="0" w:color="auto"/>
                    <w:right w:val="none" w:sz="0" w:space="0" w:color="auto"/>
                  </w:divBdr>
                  <w:divsChild>
                    <w:div w:id="1845780484">
                      <w:marLeft w:val="0"/>
                      <w:marRight w:val="0"/>
                      <w:marTop w:val="0"/>
                      <w:marBottom w:val="0"/>
                      <w:divBdr>
                        <w:top w:val="none" w:sz="0" w:space="0" w:color="auto"/>
                        <w:left w:val="none" w:sz="0" w:space="0" w:color="auto"/>
                        <w:bottom w:val="none" w:sz="0" w:space="0" w:color="auto"/>
                        <w:right w:val="none" w:sz="0" w:space="0" w:color="auto"/>
                      </w:divBdr>
                    </w:div>
                  </w:divsChild>
                </w:div>
                <w:div w:id="408309913">
                  <w:marLeft w:val="0"/>
                  <w:marRight w:val="0"/>
                  <w:marTop w:val="0"/>
                  <w:marBottom w:val="0"/>
                  <w:divBdr>
                    <w:top w:val="none" w:sz="0" w:space="0" w:color="auto"/>
                    <w:left w:val="none" w:sz="0" w:space="0" w:color="auto"/>
                    <w:bottom w:val="none" w:sz="0" w:space="0" w:color="auto"/>
                    <w:right w:val="none" w:sz="0" w:space="0" w:color="auto"/>
                  </w:divBdr>
                  <w:divsChild>
                    <w:div w:id="1739941299">
                      <w:marLeft w:val="0"/>
                      <w:marRight w:val="0"/>
                      <w:marTop w:val="0"/>
                      <w:marBottom w:val="0"/>
                      <w:divBdr>
                        <w:top w:val="none" w:sz="0" w:space="0" w:color="auto"/>
                        <w:left w:val="none" w:sz="0" w:space="0" w:color="auto"/>
                        <w:bottom w:val="none" w:sz="0" w:space="0" w:color="auto"/>
                        <w:right w:val="none" w:sz="0" w:space="0" w:color="auto"/>
                      </w:divBdr>
                    </w:div>
                  </w:divsChild>
                </w:div>
                <w:div w:id="441147898">
                  <w:marLeft w:val="0"/>
                  <w:marRight w:val="0"/>
                  <w:marTop w:val="0"/>
                  <w:marBottom w:val="0"/>
                  <w:divBdr>
                    <w:top w:val="none" w:sz="0" w:space="0" w:color="auto"/>
                    <w:left w:val="none" w:sz="0" w:space="0" w:color="auto"/>
                    <w:bottom w:val="none" w:sz="0" w:space="0" w:color="auto"/>
                    <w:right w:val="none" w:sz="0" w:space="0" w:color="auto"/>
                  </w:divBdr>
                  <w:divsChild>
                    <w:div w:id="355086944">
                      <w:marLeft w:val="0"/>
                      <w:marRight w:val="0"/>
                      <w:marTop w:val="0"/>
                      <w:marBottom w:val="0"/>
                      <w:divBdr>
                        <w:top w:val="none" w:sz="0" w:space="0" w:color="auto"/>
                        <w:left w:val="none" w:sz="0" w:space="0" w:color="auto"/>
                        <w:bottom w:val="none" w:sz="0" w:space="0" w:color="auto"/>
                        <w:right w:val="none" w:sz="0" w:space="0" w:color="auto"/>
                      </w:divBdr>
                    </w:div>
                    <w:div w:id="603998641">
                      <w:marLeft w:val="0"/>
                      <w:marRight w:val="0"/>
                      <w:marTop w:val="0"/>
                      <w:marBottom w:val="0"/>
                      <w:divBdr>
                        <w:top w:val="none" w:sz="0" w:space="0" w:color="auto"/>
                        <w:left w:val="none" w:sz="0" w:space="0" w:color="auto"/>
                        <w:bottom w:val="none" w:sz="0" w:space="0" w:color="auto"/>
                        <w:right w:val="none" w:sz="0" w:space="0" w:color="auto"/>
                      </w:divBdr>
                    </w:div>
                    <w:div w:id="733889201">
                      <w:marLeft w:val="0"/>
                      <w:marRight w:val="0"/>
                      <w:marTop w:val="0"/>
                      <w:marBottom w:val="0"/>
                      <w:divBdr>
                        <w:top w:val="none" w:sz="0" w:space="0" w:color="auto"/>
                        <w:left w:val="none" w:sz="0" w:space="0" w:color="auto"/>
                        <w:bottom w:val="none" w:sz="0" w:space="0" w:color="auto"/>
                        <w:right w:val="none" w:sz="0" w:space="0" w:color="auto"/>
                      </w:divBdr>
                    </w:div>
                    <w:div w:id="813715883">
                      <w:marLeft w:val="0"/>
                      <w:marRight w:val="0"/>
                      <w:marTop w:val="0"/>
                      <w:marBottom w:val="0"/>
                      <w:divBdr>
                        <w:top w:val="none" w:sz="0" w:space="0" w:color="auto"/>
                        <w:left w:val="none" w:sz="0" w:space="0" w:color="auto"/>
                        <w:bottom w:val="none" w:sz="0" w:space="0" w:color="auto"/>
                        <w:right w:val="none" w:sz="0" w:space="0" w:color="auto"/>
                      </w:divBdr>
                    </w:div>
                  </w:divsChild>
                </w:div>
                <w:div w:id="476268425">
                  <w:marLeft w:val="0"/>
                  <w:marRight w:val="0"/>
                  <w:marTop w:val="0"/>
                  <w:marBottom w:val="0"/>
                  <w:divBdr>
                    <w:top w:val="none" w:sz="0" w:space="0" w:color="auto"/>
                    <w:left w:val="none" w:sz="0" w:space="0" w:color="auto"/>
                    <w:bottom w:val="none" w:sz="0" w:space="0" w:color="auto"/>
                    <w:right w:val="none" w:sz="0" w:space="0" w:color="auto"/>
                  </w:divBdr>
                  <w:divsChild>
                    <w:div w:id="671683550">
                      <w:marLeft w:val="0"/>
                      <w:marRight w:val="0"/>
                      <w:marTop w:val="0"/>
                      <w:marBottom w:val="0"/>
                      <w:divBdr>
                        <w:top w:val="none" w:sz="0" w:space="0" w:color="auto"/>
                        <w:left w:val="none" w:sz="0" w:space="0" w:color="auto"/>
                        <w:bottom w:val="none" w:sz="0" w:space="0" w:color="auto"/>
                        <w:right w:val="none" w:sz="0" w:space="0" w:color="auto"/>
                      </w:divBdr>
                    </w:div>
                    <w:div w:id="832260399">
                      <w:marLeft w:val="0"/>
                      <w:marRight w:val="0"/>
                      <w:marTop w:val="0"/>
                      <w:marBottom w:val="0"/>
                      <w:divBdr>
                        <w:top w:val="none" w:sz="0" w:space="0" w:color="auto"/>
                        <w:left w:val="none" w:sz="0" w:space="0" w:color="auto"/>
                        <w:bottom w:val="none" w:sz="0" w:space="0" w:color="auto"/>
                        <w:right w:val="none" w:sz="0" w:space="0" w:color="auto"/>
                      </w:divBdr>
                    </w:div>
                  </w:divsChild>
                </w:div>
                <w:div w:id="725026420">
                  <w:marLeft w:val="0"/>
                  <w:marRight w:val="0"/>
                  <w:marTop w:val="0"/>
                  <w:marBottom w:val="0"/>
                  <w:divBdr>
                    <w:top w:val="none" w:sz="0" w:space="0" w:color="auto"/>
                    <w:left w:val="none" w:sz="0" w:space="0" w:color="auto"/>
                    <w:bottom w:val="none" w:sz="0" w:space="0" w:color="auto"/>
                    <w:right w:val="none" w:sz="0" w:space="0" w:color="auto"/>
                  </w:divBdr>
                  <w:divsChild>
                    <w:div w:id="1451437020">
                      <w:marLeft w:val="0"/>
                      <w:marRight w:val="0"/>
                      <w:marTop w:val="0"/>
                      <w:marBottom w:val="0"/>
                      <w:divBdr>
                        <w:top w:val="none" w:sz="0" w:space="0" w:color="auto"/>
                        <w:left w:val="none" w:sz="0" w:space="0" w:color="auto"/>
                        <w:bottom w:val="none" w:sz="0" w:space="0" w:color="auto"/>
                        <w:right w:val="none" w:sz="0" w:space="0" w:color="auto"/>
                      </w:divBdr>
                    </w:div>
                  </w:divsChild>
                </w:div>
                <w:div w:id="765421076">
                  <w:marLeft w:val="0"/>
                  <w:marRight w:val="0"/>
                  <w:marTop w:val="0"/>
                  <w:marBottom w:val="0"/>
                  <w:divBdr>
                    <w:top w:val="none" w:sz="0" w:space="0" w:color="auto"/>
                    <w:left w:val="none" w:sz="0" w:space="0" w:color="auto"/>
                    <w:bottom w:val="none" w:sz="0" w:space="0" w:color="auto"/>
                    <w:right w:val="none" w:sz="0" w:space="0" w:color="auto"/>
                  </w:divBdr>
                  <w:divsChild>
                    <w:div w:id="733310471">
                      <w:marLeft w:val="0"/>
                      <w:marRight w:val="0"/>
                      <w:marTop w:val="0"/>
                      <w:marBottom w:val="0"/>
                      <w:divBdr>
                        <w:top w:val="none" w:sz="0" w:space="0" w:color="auto"/>
                        <w:left w:val="none" w:sz="0" w:space="0" w:color="auto"/>
                        <w:bottom w:val="none" w:sz="0" w:space="0" w:color="auto"/>
                        <w:right w:val="none" w:sz="0" w:space="0" w:color="auto"/>
                      </w:divBdr>
                    </w:div>
                  </w:divsChild>
                </w:div>
                <w:div w:id="783841472">
                  <w:marLeft w:val="0"/>
                  <w:marRight w:val="0"/>
                  <w:marTop w:val="0"/>
                  <w:marBottom w:val="0"/>
                  <w:divBdr>
                    <w:top w:val="none" w:sz="0" w:space="0" w:color="auto"/>
                    <w:left w:val="none" w:sz="0" w:space="0" w:color="auto"/>
                    <w:bottom w:val="none" w:sz="0" w:space="0" w:color="auto"/>
                    <w:right w:val="none" w:sz="0" w:space="0" w:color="auto"/>
                  </w:divBdr>
                  <w:divsChild>
                    <w:div w:id="1533954321">
                      <w:marLeft w:val="0"/>
                      <w:marRight w:val="0"/>
                      <w:marTop w:val="0"/>
                      <w:marBottom w:val="0"/>
                      <w:divBdr>
                        <w:top w:val="none" w:sz="0" w:space="0" w:color="auto"/>
                        <w:left w:val="none" w:sz="0" w:space="0" w:color="auto"/>
                        <w:bottom w:val="none" w:sz="0" w:space="0" w:color="auto"/>
                        <w:right w:val="none" w:sz="0" w:space="0" w:color="auto"/>
                      </w:divBdr>
                    </w:div>
                    <w:div w:id="1865098985">
                      <w:marLeft w:val="0"/>
                      <w:marRight w:val="0"/>
                      <w:marTop w:val="0"/>
                      <w:marBottom w:val="0"/>
                      <w:divBdr>
                        <w:top w:val="none" w:sz="0" w:space="0" w:color="auto"/>
                        <w:left w:val="none" w:sz="0" w:space="0" w:color="auto"/>
                        <w:bottom w:val="none" w:sz="0" w:space="0" w:color="auto"/>
                        <w:right w:val="none" w:sz="0" w:space="0" w:color="auto"/>
                      </w:divBdr>
                    </w:div>
                  </w:divsChild>
                </w:div>
                <w:div w:id="800227317">
                  <w:marLeft w:val="0"/>
                  <w:marRight w:val="0"/>
                  <w:marTop w:val="0"/>
                  <w:marBottom w:val="0"/>
                  <w:divBdr>
                    <w:top w:val="none" w:sz="0" w:space="0" w:color="auto"/>
                    <w:left w:val="none" w:sz="0" w:space="0" w:color="auto"/>
                    <w:bottom w:val="none" w:sz="0" w:space="0" w:color="auto"/>
                    <w:right w:val="none" w:sz="0" w:space="0" w:color="auto"/>
                  </w:divBdr>
                  <w:divsChild>
                    <w:div w:id="714430148">
                      <w:marLeft w:val="0"/>
                      <w:marRight w:val="0"/>
                      <w:marTop w:val="0"/>
                      <w:marBottom w:val="0"/>
                      <w:divBdr>
                        <w:top w:val="none" w:sz="0" w:space="0" w:color="auto"/>
                        <w:left w:val="none" w:sz="0" w:space="0" w:color="auto"/>
                        <w:bottom w:val="none" w:sz="0" w:space="0" w:color="auto"/>
                        <w:right w:val="none" w:sz="0" w:space="0" w:color="auto"/>
                      </w:divBdr>
                    </w:div>
                  </w:divsChild>
                </w:div>
                <w:div w:id="806557133">
                  <w:marLeft w:val="0"/>
                  <w:marRight w:val="0"/>
                  <w:marTop w:val="0"/>
                  <w:marBottom w:val="0"/>
                  <w:divBdr>
                    <w:top w:val="none" w:sz="0" w:space="0" w:color="auto"/>
                    <w:left w:val="none" w:sz="0" w:space="0" w:color="auto"/>
                    <w:bottom w:val="none" w:sz="0" w:space="0" w:color="auto"/>
                    <w:right w:val="none" w:sz="0" w:space="0" w:color="auto"/>
                  </w:divBdr>
                  <w:divsChild>
                    <w:div w:id="926689117">
                      <w:marLeft w:val="0"/>
                      <w:marRight w:val="0"/>
                      <w:marTop w:val="0"/>
                      <w:marBottom w:val="0"/>
                      <w:divBdr>
                        <w:top w:val="none" w:sz="0" w:space="0" w:color="auto"/>
                        <w:left w:val="none" w:sz="0" w:space="0" w:color="auto"/>
                        <w:bottom w:val="none" w:sz="0" w:space="0" w:color="auto"/>
                        <w:right w:val="none" w:sz="0" w:space="0" w:color="auto"/>
                      </w:divBdr>
                    </w:div>
                  </w:divsChild>
                </w:div>
                <w:div w:id="1080831605">
                  <w:marLeft w:val="0"/>
                  <w:marRight w:val="0"/>
                  <w:marTop w:val="0"/>
                  <w:marBottom w:val="0"/>
                  <w:divBdr>
                    <w:top w:val="none" w:sz="0" w:space="0" w:color="auto"/>
                    <w:left w:val="none" w:sz="0" w:space="0" w:color="auto"/>
                    <w:bottom w:val="none" w:sz="0" w:space="0" w:color="auto"/>
                    <w:right w:val="none" w:sz="0" w:space="0" w:color="auto"/>
                  </w:divBdr>
                  <w:divsChild>
                    <w:div w:id="411052270">
                      <w:marLeft w:val="0"/>
                      <w:marRight w:val="0"/>
                      <w:marTop w:val="0"/>
                      <w:marBottom w:val="0"/>
                      <w:divBdr>
                        <w:top w:val="none" w:sz="0" w:space="0" w:color="auto"/>
                        <w:left w:val="none" w:sz="0" w:space="0" w:color="auto"/>
                        <w:bottom w:val="none" w:sz="0" w:space="0" w:color="auto"/>
                        <w:right w:val="none" w:sz="0" w:space="0" w:color="auto"/>
                      </w:divBdr>
                    </w:div>
                  </w:divsChild>
                </w:div>
                <w:div w:id="1136682357">
                  <w:marLeft w:val="0"/>
                  <w:marRight w:val="0"/>
                  <w:marTop w:val="0"/>
                  <w:marBottom w:val="0"/>
                  <w:divBdr>
                    <w:top w:val="none" w:sz="0" w:space="0" w:color="auto"/>
                    <w:left w:val="none" w:sz="0" w:space="0" w:color="auto"/>
                    <w:bottom w:val="none" w:sz="0" w:space="0" w:color="auto"/>
                    <w:right w:val="none" w:sz="0" w:space="0" w:color="auto"/>
                  </w:divBdr>
                  <w:divsChild>
                    <w:div w:id="508371371">
                      <w:marLeft w:val="0"/>
                      <w:marRight w:val="0"/>
                      <w:marTop w:val="0"/>
                      <w:marBottom w:val="0"/>
                      <w:divBdr>
                        <w:top w:val="none" w:sz="0" w:space="0" w:color="auto"/>
                        <w:left w:val="none" w:sz="0" w:space="0" w:color="auto"/>
                        <w:bottom w:val="none" w:sz="0" w:space="0" w:color="auto"/>
                        <w:right w:val="none" w:sz="0" w:space="0" w:color="auto"/>
                      </w:divBdr>
                    </w:div>
                    <w:div w:id="590357401">
                      <w:marLeft w:val="0"/>
                      <w:marRight w:val="0"/>
                      <w:marTop w:val="0"/>
                      <w:marBottom w:val="0"/>
                      <w:divBdr>
                        <w:top w:val="none" w:sz="0" w:space="0" w:color="auto"/>
                        <w:left w:val="none" w:sz="0" w:space="0" w:color="auto"/>
                        <w:bottom w:val="none" w:sz="0" w:space="0" w:color="auto"/>
                        <w:right w:val="none" w:sz="0" w:space="0" w:color="auto"/>
                      </w:divBdr>
                    </w:div>
                    <w:div w:id="874002521">
                      <w:marLeft w:val="0"/>
                      <w:marRight w:val="0"/>
                      <w:marTop w:val="0"/>
                      <w:marBottom w:val="0"/>
                      <w:divBdr>
                        <w:top w:val="none" w:sz="0" w:space="0" w:color="auto"/>
                        <w:left w:val="none" w:sz="0" w:space="0" w:color="auto"/>
                        <w:bottom w:val="none" w:sz="0" w:space="0" w:color="auto"/>
                        <w:right w:val="none" w:sz="0" w:space="0" w:color="auto"/>
                      </w:divBdr>
                    </w:div>
                    <w:div w:id="1205947202">
                      <w:marLeft w:val="0"/>
                      <w:marRight w:val="0"/>
                      <w:marTop w:val="0"/>
                      <w:marBottom w:val="0"/>
                      <w:divBdr>
                        <w:top w:val="none" w:sz="0" w:space="0" w:color="auto"/>
                        <w:left w:val="none" w:sz="0" w:space="0" w:color="auto"/>
                        <w:bottom w:val="none" w:sz="0" w:space="0" w:color="auto"/>
                        <w:right w:val="none" w:sz="0" w:space="0" w:color="auto"/>
                      </w:divBdr>
                    </w:div>
                  </w:divsChild>
                </w:div>
                <w:div w:id="1285501221">
                  <w:marLeft w:val="0"/>
                  <w:marRight w:val="0"/>
                  <w:marTop w:val="0"/>
                  <w:marBottom w:val="0"/>
                  <w:divBdr>
                    <w:top w:val="none" w:sz="0" w:space="0" w:color="auto"/>
                    <w:left w:val="none" w:sz="0" w:space="0" w:color="auto"/>
                    <w:bottom w:val="none" w:sz="0" w:space="0" w:color="auto"/>
                    <w:right w:val="none" w:sz="0" w:space="0" w:color="auto"/>
                  </w:divBdr>
                  <w:divsChild>
                    <w:div w:id="1152522891">
                      <w:marLeft w:val="0"/>
                      <w:marRight w:val="0"/>
                      <w:marTop w:val="0"/>
                      <w:marBottom w:val="0"/>
                      <w:divBdr>
                        <w:top w:val="none" w:sz="0" w:space="0" w:color="auto"/>
                        <w:left w:val="none" w:sz="0" w:space="0" w:color="auto"/>
                        <w:bottom w:val="none" w:sz="0" w:space="0" w:color="auto"/>
                        <w:right w:val="none" w:sz="0" w:space="0" w:color="auto"/>
                      </w:divBdr>
                    </w:div>
                  </w:divsChild>
                </w:div>
                <w:div w:id="1346858477">
                  <w:marLeft w:val="0"/>
                  <w:marRight w:val="0"/>
                  <w:marTop w:val="0"/>
                  <w:marBottom w:val="0"/>
                  <w:divBdr>
                    <w:top w:val="none" w:sz="0" w:space="0" w:color="auto"/>
                    <w:left w:val="none" w:sz="0" w:space="0" w:color="auto"/>
                    <w:bottom w:val="none" w:sz="0" w:space="0" w:color="auto"/>
                    <w:right w:val="none" w:sz="0" w:space="0" w:color="auto"/>
                  </w:divBdr>
                  <w:divsChild>
                    <w:div w:id="389308164">
                      <w:marLeft w:val="0"/>
                      <w:marRight w:val="0"/>
                      <w:marTop w:val="0"/>
                      <w:marBottom w:val="0"/>
                      <w:divBdr>
                        <w:top w:val="none" w:sz="0" w:space="0" w:color="auto"/>
                        <w:left w:val="none" w:sz="0" w:space="0" w:color="auto"/>
                        <w:bottom w:val="none" w:sz="0" w:space="0" w:color="auto"/>
                        <w:right w:val="none" w:sz="0" w:space="0" w:color="auto"/>
                      </w:divBdr>
                    </w:div>
                    <w:div w:id="1274940824">
                      <w:marLeft w:val="0"/>
                      <w:marRight w:val="0"/>
                      <w:marTop w:val="0"/>
                      <w:marBottom w:val="0"/>
                      <w:divBdr>
                        <w:top w:val="none" w:sz="0" w:space="0" w:color="auto"/>
                        <w:left w:val="none" w:sz="0" w:space="0" w:color="auto"/>
                        <w:bottom w:val="none" w:sz="0" w:space="0" w:color="auto"/>
                        <w:right w:val="none" w:sz="0" w:space="0" w:color="auto"/>
                      </w:divBdr>
                    </w:div>
                    <w:div w:id="1368290898">
                      <w:marLeft w:val="0"/>
                      <w:marRight w:val="0"/>
                      <w:marTop w:val="0"/>
                      <w:marBottom w:val="0"/>
                      <w:divBdr>
                        <w:top w:val="none" w:sz="0" w:space="0" w:color="auto"/>
                        <w:left w:val="none" w:sz="0" w:space="0" w:color="auto"/>
                        <w:bottom w:val="none" w:sz="0" w:space="0" w:color="auto"/>
                        <w:right w:val="none" w:sz="0" w:space="0" w:color="auto"/>
                      </w:divBdr>
                    </w:div>
                  </w:divsChild>
                </w:div>
                <w:div w:id="1360009232">
                  <w:marLeft w:val="0"/>
                  <w:marRight w:val="0"/>
                  <w:marTop w:val="0"/>
                  <w:marBottom w:val="0"/>
                  <w:divBdr>
                    <w:top w:val="none" w:sz="0" w:space="0" w:color="auto"/>
                    <w:left w:val="none" w:sz="0" w:space="0" w:color="auto"/>
                    <w:bottom w:val="none" w:sz="0" w:space="0" w:color="auto"/>
                    <w:right w:val="none" w:sz="0" w:space="0" w:color="auto"/>
                  </w:divBdr>
                  <w:divsChild>
                    <w:div w:id="822817304">
                      <w:marLeft w:val="0"/>
                      <w:marRight w:val="0"/>
                      <w:marTop w:val="0"/>
                      <w:marBottom w:val="0"/>
                      <w:divBdr>
                        <w:top w:val="none" w:sz="0" w:space="0" w:color="auto"/>
                        <w:left w:val="none" w:sz="0" w:space="0" w:color="auto"/>
                        <w:bottom w:val="none" w:sz="0" w:space="0" w:color="auto"/>
                        <w:right w:val="none" w:sz="0" w:space="0" w:color="auto"/>
                      </w:divBdr>
                    </w:div>
                    <w:div w:id="1197045343">
                      <w:marLeft w:val="0"/>
                      <w:marRight w:val="0"/>
                      <w:marTop w:val="0"/>
                      <w:marBottom w:val="0"/>
                      <w:divBdr>
                        <w:top w:val="none" w:sz="0" w:space="0" w:color="auto"/>
                        <w:left w:val="none" w:sz="0" w:space="0" w:color="auto"/>
                        <w:bottom w:val="none" w:sz="0" w:space="0" w:color="auto"/>
                        <w:right w:val="none" w:sz="0" w:space="0" w:color="auto"/>
                      </w:divBdr>
                    </w:div>
                  </w:divsChild>
                </w:div>
                <w:div w:id="1509522084">
                  <w:marLeft w:val="0"/>
                  <w:marRight w:val="0"/>
                  <w:marTop w:val="0"/>
                  <w:marBottom w:val="0"/>
                  <w:divBdr>
                    <w:top w:val="none" w:sz="0" w:space="0" w:color="auto"/>
                    <w:left w:val="none" w:sz="0" w:space="0" w:color="auto"/>
                    <w:bottom w:val="none" w:sz="0" w:space="0" w:color="auto"/>
                    <w:right w:val="none" w:sz="0" w:space="0" w:color="auto"/>
                  </w:divBdr>
                  <w:divsChild>
                    <w:div w:id="278419464">
                      <w:marLeft w:val="0"/>
                      <w:marRight w:val="0"/>
                      <w:marTop w:val="0"/>
                      <w:marBottom w:val="0"/>
                      <w:divBdr>
                        <w:top w:val="none" w:sz="0" w:space="0" w:color="auto"/>
                        <w:left w:val="none" w:sz="0" w:space="0" w:color="auto"/>
                        <w:bottom w:val="none" w:sz="0" w:space="0" w:color="auto"/>
                        <w:right w:val="none" w:sz="0" w:space="0" w:color="auto"/>
                      </w:divBdr>
                    </w:div>
                  </w:divsChild>
                </w:div>
                <w:div w:id="1707438906">
                  <w:marLeft w:val="0"/>
                  <w:marRight w:val="0"/>
                  <w:marTop w:val="0"/>
                  <w:marBottom w:val="0"/>
                  <w:divBdr>
                    <w:top w:val="none" w:sz="0" w:space="0" w:color="auto"/>
                    <w:left w:val="none" w:sz="0" w:space="0" w:color="auto"/>
                    <w:bottom w:val="none" w:sz="0" w:space="0" w:color="auto"/>
                    <w:right w:val="none" w:sz="0" w:space="0" w:color="auto"/>
                  </w:divBdr>
                  <w:divsChild>
                    <w:div w:id="2144812362">
                      <w:marLeft w:val="0"/>
                      <w:marRight w:val="0"/>
                      <w:marTop w:val="0"/>
                      <w:marBottom w:val="0"/>
                      <w:divBdr>
                        <w:top w:val="none" w:sz="0" w:space="0" w:color="auto"/>
                        <w:left w:val="none" w:sz="0" w:space="0" w:color="auto"/>
                        <w:bottom w:val="none" w:sz="0" w:space="0" w:color="auto"/>
                        <w:right w:val="none" w:sz="0" w:space="0" w:color="auto"/>
                      </w:divBdr>
                    </w:div>
                  </w:divsChild>
                </w:div>
                <w:div w:id="1828012565">
                  <w:marLeft w:val="0"/>
                  <w:marRight w:val="0"/>
                  <w:marTop w:val="0"/>
                  <w:marBottom w:val="0"/>
                  <w:divBdr>
                    <w:top w:val="none" w:sz="0" w:space="0" w:color="auto"/>
                    <w:left w:val="none" w:sz="0" w:space="0" w:color="auto"/>
                    <w:bottom w:val="none" w:sz="0" w:space="0" w:color="auto"/>
                    <w:right w:val="none" w:sz="0" w:space="0" w:color="auto"/>
                  </w:divBdr>
                  <w:divsChild>
                    <w:div w:id="1904440084">
                      <w:marLeft w:val="0"/>
                      <w:marRight w:val="0"/>
                      <w:marTop w:val="0"/>
                      <w:marBottom w:val="0"/>
                      <w:divBdr>
                        <w:top w:val="none" w:sz="0" w:space="0" w:color="auto"/>
                        <w:left w:val="none" w:sz="0" w:space="0" w:color="auto"/>
                        <w:bottom w:val="none" w:sz="0" w:space="0" w:color="auto"/>
                        <w:right w:val="none" w:sz="0" w:space="0" w:color="auto"/>
                      </w:divBdr>
                    </w:div>
                  </w:divsChild>
                </w:div>
                <w:div w:id="1847940071">
                  <w:marLeft w:val="0"/>
                  <w:marRight w:val="0"/>
                  <w:marTop w:val="0"/>
                  <w:marBottom w:val="0"/>
                  <w:divBdr>
                    <w:top w:val="none" w:sz="0" w:space="0" w:color="auto"/>
                    <w:left w:val="none" w:sz="0" w:space="0" w:color="auto"/>
                    <w:bottom w:val="none" w:sz="0" w:space="0" w:color="auto"/>
                    <w:right w:val="none" w:sz="0" w:space="0" w:color="auto"/>
                  </w:divBdr>
                  <w:divsChild>
                    <w:div w:id="1620407133">
                      <w:marLeft w:val="0"/>
                      <w:marRight w:val="0"/>
                      <w:marTop w:val="0"/>
                      <w:marBottom w:val="0"/>
                      <w:divBdr>
                        <w:top w:val="none" w:sz="0" w:space="0" w:color="auto"/>
                        <w:left w:val="none" w:sz="0" w:space="0" w:color="auto"/>
                        <w:bottom w:val="none" w:sz="0" w:space="0" w:color="auto"/>
                        <w:right w:val="none" w:sz="0" w:space="0" w:color="auto"/>
                      </w:divBdr>
                    </w:div>
                    <w:div w:id="1725332875">
                      <w:marLeft w:val="0"/>
                      <w:marRight w:val="0"/>
                      <w:marTop w:val="0"/>
                      <w:marBottom w:val="0"/>
                      <w:divBdr>
                        <w:top w:val="none" w:sz="0" w:space="0" w:color="auto"/>
                        <w:left w:val="none" w:sz="0" w:space="0" w:color="auto"/>
                        <w:bottom w:val="none" w:sz="0" w:space="0" w:color="auto"/>
                        <w:right w:val="none" w:sz="0" w:space="0" w:color="auto"/>
                      </w:divBdr>
                    </w:div>
                  </w:divsChild>
                </w:div>
                <w:div w:id="2029063767">
                  <w:marLeft w:val="0"/>
                  <w:marRight w:val="0"/>
                  <w:marTop w:val="0"/>
                  <w:marBottom w:val="0"/>
                  <w:divBdr>
                    <w:top w:val="none" w:sz="0" w:space="0" w:color="auto"/>
                    <w:left w:val="none" w:sz="0" w:space="0" w:color="auto"/>
                    <w:bottom w:val="none" w:sz="0" w:space="0" w:color="auto"/>
                    <w:right w:val="none" w:sz="0" w:space="0" w:color="auto"/>
                  </w:divBdr>
                  <w:divsChild>
                    <w:div w:id="442918718">
                      <w:marLeft w:val="0"/>
                      <w:marRight w:val="0"/>
                      <w:marTop w:val="0"/>
                      <w:marBottom w:val="0"/>
                      <w:divBdr>
                        <w:top w:val="none" w:sz="0" w:space="0" w:color="auto"/>
                        <w:left w:val="none" w:sz="0" w:space="0" w:color="auto"/>
                        <w:bottom w:val="none" w:sz="0" w:space="0" w:color="auto"/>
                        <w:right w:val="none" w:sz="0" w:space="0" w:color="auto"/>
                      </w:divBdr>
                    </w:div>
                    <w:div w:id="1229076620">
                      <w:marLeft w:val="0"/>
                      <w:marRight w:val="0"/>
                      <w:marTop w:val="0"/>
                      <w:marBottom w:val="0"/>
                      <w:divBdr>
                        <w:top w:val="none" w:sz="0" w:space="0" w:color="auto"/>
                        <w:left w:val="none" w:sz="0" w:space="0" w:color="auto"/>
                        <w:bottom w:val="none" w:sz="0" w:space="0" w:color="auto"/>
                        <w:right w:val="none" w:sz="0" w:space="0" w:color="auto"/>
                      </w:divBdr>
                    </w:div>
                    <w:div w:id="1392265160">
                      <w:marLeft w:val="0"/>
                      <w:marRight w:val="0"/>
                      <w:marTop w:val="0"/>
                      <w:marBottom w:val="0"/>
                      <w:divBdr>
                        <w:top w:val="none" w:sz="0" w:space="0" w:color="auto"/>
                        <w:left w:val="none" w:sz="0" w:space="0" w:color="auto"/>
                        <w:bottom w:val="none" w:sz="0" w:space="0" w:color="auto"/>
                        <w:right w:val="none" w:sz="0" w:space="0" w:color="auto"/>
                      </w:divBdr>
                    </w:div>
                    <w:div w:id="1682665235">
                      <w:marLeft w:val="0"/>
                      <w:marRight w:val="0"/>
                      <w:marTop w:val="0"/>
                      <w:marBottom w:val="0"/>
                      <w:divBdr>
                        <w:top w:val="none" w:sz="0" w:space="0" w:color="auto"/>
                        <w:left w:val="none" w:sz="0" w:space="0" w:color="auto"/>
                        <w:bottom w:val="none" w:sz="0" w:space="0" w:color="auto"/>
                        <w:right w:val="none" w:sz="0" w:space="0" w:color="auto"/>
                      </w:divBdr>
                    </w:div>
                  </w:divsChild>
                </w:div>
                <w:div w:id="2081369615">
                  <w:marLeft w:val="0"/>
                  <w:marRight w:val="0"/>
                  <w:marTop w:val="0"/>
                  <w:marBottom w:val="0"/>
                  <w:divBdr>
                    <w:top w:val="none" w:sz="0" w:space="0" w:color="auto"/>
                    <w:left w:val="none" w:sz="0" w:space="0" w:color="auto"/>
                    <w:bottom w:val="none" w:sz="0" w:space="0" w:color="auto"/>
                    <w:right w:val="none" w:sz="0" w:space="0" w:color="auto"/>
                  </w:divBdr>
                  <w:divsChild>
                    <w:div w:id="442073087">
                      <w:marLeft w:val="0"/>
                      <w:marRight w:val="0"/>
                      <w:marTop w:val="0"/>
                      <w:marBottom w:val="0"/>
                      <w:divBdr>
                        <w:top w:val="none" w:sz="0" w:space="0" w:color="auto"/>
                        <w:left w:val="none" w:sz="0" w:space="0" w:color="auto"/>
                        <w:bottom w:val="none" w:sz="0" w:space="0" w:color="auto"/>
                        <w:right w:val="none" w:sz="0" w:space="0" w:color="auto"/>
                      </w:divBdr>
                    </w:div>
                  </w:divsChild>
                </w:div>
                <w:div w:id="2088111948">
                  <w:marLeft w:val="0"/>
                  <w:marRight w:val="0"/>
                  <w:marTop w:val="0"/>
                  <w:marBottom w:val="0"/>
                  <w:divBdr>
                    <w:top w:val="none" w:sz="0" w:space="0" w:color="auto"/>
                    <w:left w:val="none" w:sz="0" w:space="0" w:color="auto"/>
                    <w:bottom w:val="none" w:sz="0" w:space="0" w:color="auto"/>
                    <w:right w:val="none" w:sz="0" w:space="0" w:color="auto"/>
                  </w:divBdr>
                  <w:divsChild>
                    <w:div w:id="152902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37321">
          <w:marLeft w:val="0"/>
          <w:marRight w:val="0"/>
          <w:marTop w:val="0"/>
          <w:marBottom w:val="0"/>
          <w:divBdr>
            <w:top w:val="none" w:sz="0" w:space="0" w:color="auto"/>
            <w:left w:val="none" w:sz="0" w:space="0" w:color="auto"/>
            <w:bottom w:val="none" w:sz="0" w:space="0" w:color="auto"/>
            <w:right w:val="none" w:sz="0" w:space="0" w:color="auto"/>
          </w:divBdr>
          <w:divsChild>
            <w:div w:id="160892867">
              <w:marLeft w:val="0"/>
              <w:marRight w:val="0"/>
              <w:marTop w:val="0"/>
              <w:marBottom w:val="0"/>
              <w:divBdr>
                <w:top w:val="none" w:sz="0" w:space="0" w:color="auto"/>
                <w:left w:val="none" w:sz="0" w:space="0" w:color="auto"/>
                <w:bottom w:val="none" w:sz="0" w:space="0" w:color="auto"/>
                <w:right w:val="none" w:sz="0" w:space="0" w:color="auto"/>
              </w:divBdr>
            </w:div>
            <w:div w:id="322197299">
              <w:marLeft w:val="0"/>
              <w:marRight w:val="0"/>
              <w:marTop w:val="0"/>
              <w:marBottom w:val="0"/>
              <w:divBdr>
                <w:top w:val="none" w:sz="0" w:space="0" w:color="auto"/>
                <w:left w:val="none" w:sz="0" w:space="0" w:color="auto"/>
                <w:bottom w:val="none" w:sz="0" w:space="0" w:color="auto"/>
                <w:right w:val="none" w:sz="0" w:space="0" w:color="auto"/>
              </w:divBdr>
            </w:div>
            <w:div w:id="610935957">
              <w:marLeft w:val="0"/>
              <w:marRight w:val="0"/>
              <w:marTop w:val="0"/>
              <w:marBottom w:val="0"/>
              <w:divBdr>
                <w:top w:val="none" w:sz="0" w:space="0" w:color="auto"/>
                <w:left w:val="none" w:sz="0" w:space="0" w:color="auto"/>
                <w:bottom w:val="none" w:sz="0" w:space="0" w:color="auto"/>
                <w:right w:val="none" w:sz="0" w:space="0" w:color="auto"/>
              </w:divBdr>
            </w:div>
            <w:div w:id="818546013">
              <w:marLeft w:val="0"/>
              <w:marRight w:val="0"/>
              <w:marTop w:val="0"/>
              <w:marBottom w:val="0"/>
              <w:divBdr>
                <w:top w:val="none" w:sz="0" w:space="0" w:color="auto"/>
                <w:left w:val="none" w:sz="0" w:space="0" w:color="auto"/>
                <w:bottom w:val="none" w:sz="0" w:space="0" w:color="auto"/>
                <w:right w:val="none" w:sz="0" w:space="0" w:color="auto"/>
              </w:divBdr>
            </w:div>
            <w:div w:id="960116272">
              <w:marLeft w:val="0"/>
              <w:marRight w:val="0"/>
              <w:marTop w:val="0"/>
              <w:marBottom w:val="0"/>
              <w:divBdr>
                <w:top w:val="none" w:sz="0" w:space="0" w:color="auto"/>
                <w:left w:val="none" w:sz="0" w:space="0" w:color="auto"/>
                <w:bottom w:val="none" w:sz="0" w:space="0" w:color="auto"/>
                <w:right w:val="none" w:sz="0" w:space="0" w:color="auto"/>
              </w:divBdr>
            </w:div>
            <w:div w:id="1243830705">
              <w:marLeft w:val="0"/>
              <w:marRight w:val="0"/>
              <w:marTop w:val="0"/>
              <w:marBottom w:val="0"/>
              <w:divBdr>
                <w:top w:val="none" w:sz="0" w:space="0" w:color="auto"/>
                <w:left w:val="none" w:sz="0" w:space="0" w:color="auto"/>
                <w:bottom w:val="none" w:sz="0" w:space="0" w:color="auto"/>
                <w:right w:val="none" w:sz="0" w:space="0" w:color="auto"/>
              </w:divBdr>
            </w:div>
            <w:div w:id="1679455735">
              <w:marLeft w:val="0"/>
              <w:marRight w:val="0"/>
              <w:marTop w:val="0"/>
              <w:marBottom w:val="0"/>
              <w:divBdr>
                <w:top w:val="none" w:sz="0" w:space="0" w:color="auto"/>
                <w:left w:val="none" w:sz="0" w:space="0" w:color="auto"/>
                <w:bottom w:val="none" w:sz="0" w:space="0" w:color="auto"/>
                <w:right w:val="none" w:sz="0" w:space="0" w:color="auto"/>
              </w:divBdr>
            </w:div>
            <w:div w:id="1696687125">
              <w:marLeft w:val="0"/>
              <w:marRight w:val="0"/>
              <w:marTop w:val="0"/>
              <w:marBottom w:val="0"/>
              <w:divBdr>
                <w:top w:val="none" w:sz="0" w:space="0" w:color="auto"/>
                <w:left w:val="none" w:sz="0" w:space="0" w:color="auto"/>
                <w:bottom w:val="none" w:sz="0" w:space="0" w:color="auto"/>
                <w:right w:val="none" w:sz="0" w:space="0" w:color="auto"/>
              </w:divBdr>
            </w:div>
            <w:div w:id="1972202263">
              <w:marLeft w:val="0"/>
              <w:marRight w:val="0"/>
              <w:marTop w:val="0"/>
              <w:marBottom w:val="0"/>
              <w:divBdr>
                <w:top w:val="none" w:sz="0" w:space="0" w:color="auto"/>
                <w:left w:val="none" w:sz="0" w:space="0" w:color="auto"/>
                <w:bottom w:val="none" w:sz="0" w:space="0" w:color="auto"/>
                <w:right w:val="none" w:sz="0" w:space="0" w:color="auto"/>
              </w:divBdr>
            </w:div>
            <w:div w:id="2106339529">
              <w:marLeft w:val="0"/>
              <w:marRight w:val="0"/>
              <w:marTop w:val="0"/>
              <w:marBottom w:val="0"/>
              <w:divBdr>
                <w:top w:val="none" w:sz="0" w:space="0" w:color="auto"/>
                <w:left w:val="none" w:sz="0" w:space="0" w:color="auto"/>
                <w:bottom w:val="none" w:sz="0" w:space="0" w:color="auto"/>
                <w:right w:val="none" w:sz="0" w:space="0" w:color="auto"/>
              </w:divBdr>
            </w:div>
          </w:divsChild>
        </w:div>
        <w:div w:id="1531920852">
          <w:marLeft w:val="0"/>
          <w:marRight w:val="0"/>
          <w:marTop w:val="0"/>
          <w:marBottom w:val="0"/>
          <w:divBdr>
            <w:top w:val="none" w:sz="0" w:space="0" w:color="auto"/>
            <w:left w:val="none" w:sz="0" w:space="0" w:color="auto"/>
            <w:bottom w:val="none" w:sz="0" w:space="0" w:color="auto"/>
            <w:right w:val="none" w:sz="0" w:space="0" w:color="auto"/>
          </w:divBdr>
          <w:divsChild>
            <w:div w:id="19823202">
              <w:marLeft w:val="0"/>
              <w:marRight w:val="0"/>
              <w:marTop w:val="0"/>
              <w:marBottom w:val="0"/>
              <w:divBdr>
                <w:top w:val="none" w:sz="0" w:space="0" w:color="auto"/>
                <w:left w:val="none" w:sz="0" w:space="0" w:color="auto"/>
                <w:bottom w:val="none" w:sz="0" w:space="0" w:color="auto"/>
                <w:right w:val="none" w:sz="0" w:space="0" w:color="auto"/>
              </w:divBdr>
            </w:div>
            <w:div w:id="432289431">
              <w:marLeft w:val="0"/>
              <w:marRight w:val="0"/>
              <w:marTop w:val="0"/>
              <w:marBottom w:val="0"/>
              <w:divBdr>
                <w:top w:val="none" w:sz="0" w:space="0" w:color="auto"/>
                <w:left w:val="none" w:sz="0" w:space="0" w:color="auto"/>
                <w:bottom w:val="none" w:sz="0" w:space="0" w:color="auto"/>
                <w:right w:val="none" w:sz="0" w:space="0" w:color="auto"/>
              </w:divBdr>
            </w:div>
            <w:div w:id="502621288">
              <w:marLeft w:val="0"/>
              <w:marRight w:val="0"/>
              <w:marTop w:val="0"/>
              <w:marBottom w:val="0"/>
              <w:divBdr>
                <w:top w:val="none" w:sz="0" w:space="0" w:color="auto"/>
                <w:left w:val="none" w:sz="0" w:space="0" w:color="auto"/>
                <w:bottom w:val="none" w:sz="0" w:space="0" w:color="auto"/>
                <w:right w:val="none" w:sz="0" w:space="0" w:color="auto"/>
              </w:divBdr>
            </w:div>
            <w:div w:id="516504304">
              <w:marLeft w:val="0"/>
              <w:marRight w:val="0"/>
              <w:marTop w:val="0"/>
              <w:marBottom w:val="0"/>
              <w:divBdr>
                <w:top w:val="none" w:sz="0" w:space="0" w:color="auto"/>
                <w:left w:val="none" w:sz="0" w:space="0" w:color="auto"/>
                <w:bottom w:val="none" w:sz="0" w:space="0" w:color="auto"/>
                <w:right w:val="none" w:sz="0" w:space="0" w:color="auto"/>
              </w:divBdr>
            </w:div>
            <w:div w:id="603612449">
              <w:marLeft w:val="0"/>
              <w:marRight w:val="0"/>
              <w:marTop w:val="0"/>
              <w:marBottom w:val="0"/>
              <w:divBdr>
                <w:top w:val="none" w:sz="0" w:space="0" w:color="auto"/>
                <w:left w:val="none" w:sz="0" w:space="0" w:color="auto"/>
                <w:bottom w:val="none" w:sz="0" w:space="0" w:color="auto"/>
                <w:right w:val="none" w:sz="0" w:space="0" w:color="auto"/>
              </w:divBdr>
            </w:div>
            <w:div w:id="679425903">
              <w:marLeft w:val="0"/>
              <w:marRight w:val="0"/>
              <w:marTop w:val="0"/>
              <w:marBottom w:val="0"/>
              <w:divBdr>
                <w:top w:val="none" w:sz="0" w:space="0" w:color="auto"/>
                <w:left w:val="none" w:sz="0" w:space="0" w:color="auto"/>
                <w:bottom w:val="none" w:sz="0" w:space="0" w:color="auto"/>
                <w:right w:val="none" w:sz="0" w:space="0" w:color="auto"/>
              </w:divBdr>
            </w:div>
            <w:div w:id="741830021">
              <w:marLeft w:val="0"/>
              <w:marRight w:val="0"/>
              <w:marTop w:val="0"/>
              <w:marBottom w:val="0"/>
              <w:divBdr>
                <w:top w:val="none" w:sz="0" w:space="0" w:color="auto"/>
                <w:left w:val="none" w:sz="0" w:space="0" w:color="auto"/>
                <w:bottom w:val="none" w:sz="0" w:space="0" w:color="auto"/>
                <w:right w:val="none" w:sz="0" w:space="0" w:color="auto"/>
              </w:divBdr>
            </w:div>
            <w:div w:id="1020474627">
              <w:marLeft w:val="0"/>
              <w:marRight w:val="0"/>
              <w:marTop w:val="0"/>
              <w:marBottom w:val="0"/>
              <w:divBdr>
                <w:top w:val="none" w:sz="0" w:space="0" w:color="auto"/>
                <w:left w:val="none" w:sz="0" w:space="0" w:color="auto"/>
                <w:bottom w:val="none" w:sz="0" w:space="0" w:color="auto"/>
                <w:right w:val="none" w:sz="0" w:space="0" w:color="auto"/>
              </w:divBdr>
            </w:div>
            <w:div w:id="1039277400">
              <w:marLeft w:val="0"/>
              <w:marRight w:val="0"/>
              <w:marTop w:val="0"/>
              <w:marBottom w:val="0"/>
              <w:divBdr>
                <w:top w:val="none" w:sz="0" w:space="0" w:color="auto"/>
                <w:left w:val="none" w:sz="0" w:space="0" w:color="auto"/>
                <w:bottom w:val="none" w:sz="0" w:space="0" w:color="auto"/>
                <w:right w:val="none" w:sz="0" w:space="0" w:color="auto"/>
              </w:divBdr>
            </w:div>
            <w:div w:id="1152677282">
              <w:marLeft w:val="0"/>
              <w:marRight w:val="0"/>
              <w:marTop w:val="0"/>
              <w:marBottom w:val="0"/>
              <w:divBdr>
                <w:top w:val="none" w:sz="0" w:space="0" w:color="auto"/>
                <w:left w:val="none" w:sz="0" w:space="0" w:color="auto"/>
                <w:bottom w:val="none" w:sz="0" w:space="0" w:color="auto"/>
                <w:right w:val="none" w:sz="0" w:space="0" w:color="auto"/>
              </w:divBdr>
            </w:div>
            <w:div w:id="1471628539">
              <w:marLeft w:val="0"/>
              <w:marRight w:val="0"/>
              <w:marTop w:val="0"/>
              <w:marBottom w:val="0"/>
              <w:divBdr>
                <w:top w:val="none" w:sz="0" w:space="0" w:color="auto"/>
                <w:left w:val="none" w:sz="0" w:space="0" w:color="auto"/>
                <w:bottom w:val="none" w:sz="0" w:space="0" w:color="auto"/>
                <w:right w:val="none" w:sz="0" w:space="0" w:color="auto"/>
              </w:divBdr>
            </w:div>
            <w:div w:id="1475097821">
              <w:marLeft w:val="0"/>
              <w:marRight w:val="0"/>
              <w:marTop w:val="0"/>
              <w:marBottom w:val="0"/>
              <w:divBdr>
                <w:top w:val="none" w:sz="0" w:space="0" w:color="auto"/>
                <w:left w:val="none" w:sz="0" w:space="0" w:color="auto"/>
                <w:bottom w:val="none" w:sz="0" w:space="0" w:color="auto"/>
                <w:right w:val="none" w:sz="0" w:space="0" w:color="auto"/>
              </w:divBdr>
            </w:div>
            <w:div w:id="1553074790">
              <w:marLeft w:val="0"/>
              <w:marRight w:val="0"/>
              <w:marTop w:val="0"/>
              <w:marBottom w:val="0"/>
              <w:divBdr>
                <w:top w:val="none" w:sz="0" w:space="0" w:color="auto"/>
                <w:left w:val="none" w:sz="0" w:space="0" w:color="auto"/>
                <w:bottom w:val="none" w:sz="0" w:space="0" w:color="auto"/>
                <w:right w:val="none" w:sz="0" w:space="0" w:color="auto"/>
              </w:divBdr>
            </w:div>
            <w:div w:id="1604847968">
              <w:marLeft w:val="0"/>
              <w:marRight w:val="0"/>
              <w:marTop w:val="0"/>
              <w:marBottom w:val="0"/>
              <w:divBdr>
                <w:top w:val="none" w:sz="0" w:space="0" w:color="auto"/>
                <w:left w:val="none" w:sz="0" w:space="0" w:color="auto"/>
                <w:bottom w:val="none" w:sz="0" w:space="0" w:color="auto"/>
                <w:right w:val="none" w:sz="0" w:space="0" w:color="auto"/>
              </w:divBdr>
            </w:div>
            <w:div w:id="1717850674">
              <w:marLeft w:val="0"/>
              <w:marRight w:val="0"/>
              <w:marTop w:val="0"/>
              <w:marBottom w:val="0"/>
              <w:divBdr>
                <w:top w:val="none" w:sz="0" w:space="0" w:color="auto"/>
                <w:left w:val="none" w:sz="0" w:space="0" w:color="auto"/>
                <w:bottom w:val="none" w:sz="0" w:space="0" w:color="auto"/>
                <w:right w:val="none" w:sz="0" w:space="0" w:color="auto"/>
              </w:divBdr>
            </w:div>
            <w:div w:id="1734884835">
              <w:marLeft w:val="0"/>
              <w:marRight w:val="0"/>
              <w:marTop w:val="0"/>
              <w:marBottom w:val="0"/>
              <w:divBdr>
                <w:top w:val="none" w:sz="0" w:space="0" w:color="auto"/>
                <w:left w:val="none" w:sz="0" w:space="0" w:color="auto"/>
                <w:bottom w:val="none" w:sz="0" w:space="0" w:color="auto"/>
                <w:right w:val="none" w:sz="0" w:space="0" w:color="auto"/>
              </w:divBdr>
            </w:div>
            <w:div w:id="1780953966">
              <w:marLeft w:val="0"/>
              <w:marRight w:val="0"/>
              <w:marTop w:val="0"/>
              <w:marBottom w:val="0"/>
              <w:divBdr>
                <w:top w:val="none" w:sz="0" w:space="0" w:color="auto"/>
                <w:left w:val="none" w:sz="0" w:space="0" w:color="auto"/>
                <w:bottom w:val="none" w:sz="0" w:space="0" w:color="auto"/>
                <w:right w:val="none" w:sz="0" w:space="0" w:color="auto"/>
              </w:divBdr>
            </w:div>
            <w:div w:id="2054693160">
              <w:marLeft w:val="0"/>
              <w:marRight w:val="0"/>
              <w:marTop w:val="0"/>
              <w:marBottom w:val="0"/>
              <w:divBdr>
                <w:top w:val="none" w:sz="0" w:space="0" w:color="auto"/>
                <w:left w:val="none" w:sz="0" w:space="0" w:color="auto"/>
                <w:bottom w:val="none" w:sz="0" w:space="0" w:color="auto"/>
                <w:right w:val="none" w:sz="0" w:space="0" w:color="auto"/>
              </w:divBdr>
            </w:div>
            <w:div w:id="2082098568">
              <w:marLeft w:val="0"/>
              <w:marRight w:val="0"/>
              <w:marTop w:val="0"/>
              <w:marBottom w:val="0"/>
              <w:divBdr>
                <w:top w:val="none" w:sz="0" w:space="0" w:color="auto"/>
                <w:left w:val="none" w:sz="0" w:space="0" w:color="auto"/>
                <w:bottom w:val="none" w:sz="0" w:space="0" w:color="auto"/>
                <w:right w:val="none" w:sz="0" w:space="0" w:color="auto"/>
              </w:divBdr>
            </w:div>
            <w:div w:id="2093551198">
              <w:marLeft w:val="0"/>
              <w:marRight w:val="0"/>
              <w:marTop w:val="0"/>
              <w:marBottom w:val="0"/>
              <w:divBdr>
                <w:top w:val="none" w:sz="0" w:space="0" w:color="auto"/>
                <w:left w:val="none" w:sz="0" w:space="0" w:color="auto"/>
                <w:bottom w:val="none" w:sz="0" w:space="0" w:color="auto"/>
                <w:right w:val="none" w:sz="0" w:space="0" w:color="auto"/>
              </w:divBdr>
            </w:div>
          </w:divsChild>
        </w:div>
        <w:div w:id="1951281406">
          <w:marLeft w:val="0"/>
          <w:marRight w:val="0"/>
          <w:marTop w:val="0"/>
          <w:marBottom w:val="0"/>
          <w:divBdr>
            <w:top w:val="none" w:sz="0" w:space="0" w:color="auto"/>
            <w:left w:val="none" w:sz="0" w:space="0" w:color="auto"/>
            <w:bottom w:val="none" w:sz="0" w:space="0" w:color="auto"/>
            <w:right w:val="none" w:sz="0" w:space="0" w:color="auto"/>
          </w:divBdr>
          <w:divsChild>
            <w:div w:id="11508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9832">
      <w:bodyDiv w:val="1"/>
      <w:marLeft w:val="0"/>
      <w:marRight w:val="0"/>
      <w:marTop w:val="0"/>
      <w:marBottom w:val="0"/>
      <w:divBdr>
        <w:top w:val="none" w:sz="0" w:space="0" w:color="auto"/>
        <w:left w:val="none" w:sz="0" w:space="0" w:color="auto"/>
        <w:bottom w:val="none" w:sz="0" w:space="0" w:color="auto"/>
        <w:right w:val="none" w:sz="0" w:space="0" w:color="auto"/>
      </w:divBdr>
      <w:divsChild>
        <w:div w:id="103304566">
          <w:marLeft w:val="0"/>
          <w:marRight w:val="0"/>
          <w:marTop w:val="0"/>
          <w:marBottom w:val="0"/>
          <w:divBdr>
            <w:top w:val="none" w:sz="0" w:space="0" w:color="auto"/>
            <w:left w:val="none" w:sz="0" w:space="0" w:color="auto"/>
            <w:bottom w:val="none" w:sz="0" w:space="0" w:color="auto"/>
            <w:right w:val="none" w:sz="0" w:space="0" w:color="auto"/>
          </w:divBdr>
          <w:divsChild>
            <w:div w:id="2001960041">
              <w:marLeft w:val="-75"/>
              <w:marRight w:val="0"/>
              <w:marTop w:val="30"/>
              <w:marBottom w:val="30"/>
              <w:divBdr>
                <w:top w:val="none" w:sz="0" w:space="0" w:color="auto"/>
                <w:left w:val="none" w:sz="0" w:space="0" w:color="auto"/>
                <w:bottom w:val="none" w:sz="0" w:space="0" w:color="auto"/>
                <w:right w:val="none" w:sz="0" w:space="0" w:color="auto"/>
              </w:divBdr>
              <w:divsChild>
                <w:div w:id="84032650">
                  <w:marLeft w:val="0"/>
                  <w:marRight w:val="0"/>
                  <w:marTop w:val="0"/>
                  <w:marBottom w:val="0"/>
                  <w:divBdr>
                    <w:top w:val="none" w:sz="0" w:space="0" w:color="auto"/>
                    <w:left w:val="none" w:sz="0" w:space="0" w:color="auto"/>
                    <w:bottom w:val="none" w:sz="0" w:space="0" w:color="auto"/>
                    <w:right w:val="none" w:sz="0" w:space="0" w:color="auto"/>
                  </w:divBdr>
                  <w:divsChild>
                    <w:div w:id="1686008836">
                      <w:marLeft w:val="0"/>
                      <w:marRight w:val="0"/>
                      <w:marTop w:val="0"/>
                      <w:marBottom w:val="0"/>
                      <w:divBdr>
                        <w:top w:val="none" w:sz="0" w:space="0" w:color="auto"/>
                        <w:left w:val="none" w:sz="0" w:space="0" w:color="auto"/>
                        <w:bottom w:val="none" w:sz="0" w:space="0" w:color="auto"/>
                        <w:right w:val="none" w:sz="0" w:space="0" w:color="auto"/>
                      </w:divBdr>
                    </w:div>
                    <w:div w:id="1841264268">
                      <w:marLeft w:val="0"/>
                      <w:marRight w:val="0"/>
                      <w:marTop w:val="0"/>
                      <w:marBottom w:val="0"/>
                      <w:divBdr>
                        <w:top w:val="none" w:sz="0" w:space="0" w:color="auto"/>
                        <w:left w:val="none" w:sz="0" w:space="0" w:color="auto"/>
                        <w:bottom w:val="none" w:sz="0" w:space="0" w:color="auto"/>
                        <w:right w:val="none" w:sz="0" w:space="0" w:color="auto"/>
                      </w:divBdr>
                    </w:div>
                  </w:divsChild>
                </w:div>
                <w:div w:id="90053088">
                  <w:marLeft w:val="0"/>
                  <w:marRight w:val="0"/>
                  <w:marTop w:val="0"/>
                  <w:marBottom w:val="0"/>
                  <w:divBdr>
                    <w:top w:val="none" w:sz="0" w:space="0" w:color="auto"/>
                    <w:left w:val="none" w:sz="0" w:space="0" w:color="auto"/>
                    <w:bottom w:val="none" w:sz="0" w:space="0" w:color="auto"/>
                    <w:right w:val="none" w:sz="0" w:space="0" w:color="auto"/>
                  </w:divBdr>
                  <w:divsChild>
                    <w:div w:id="941062403">
                      <w:marLeft w:val="0"/>
                      <w:marRight w:val="0"/>
                      <w:marTop w:val="0"/>
                      <w:marBottom w:val="0"/>
                      <w:divBdr>
                        <w:top w:val="none" w:sz="0" w:space="0" w:color="auto"/>
                        <w:left w:val="none" w:sz="0" w:space="0" w:color="auto"/>
                        <w:bottom w:val="none" w:sz="0" w:space="0" w:color="auto"/>
                        <w:right w:val="none" w:sz="0" w:space="0" w:color="auto"/>
                      </w:divBdr>
                    </w:div>
                    <w:div w:id="1204948591">
                      <w:marLeft w:val="0"/>
                      <w:marRight w:val="0"/>
                      <w:marTop w:val="0"/>
                      <w:marBottom w:val="0"/>
                      <w:divBdr>
                        <w:top w:val="none" w:sz="0" w:space="0" w:color="auto"/>
                        <w:left w:val="none" w:sz="0" w:space="0" w:color="auto"/>
                        <w:bottom w:val="none" w:sz="0" w:space="0" w:color="auto"/>
                        <w:right w:val="none" w:sz="0" w:space="0" w:color="auto"/>
                      </w:divBdr>
                    </w:div>
                  </w:divsChild>
                </w:div>
                <w:div w:id="197007694">
                  <w:marLeft w:val="0"/>
                  <w:marRight w:val="0"/>
                  <w:marTop w:val="0"/>
                  <w:marBottom w:val="0"/>
                  <w:divBdr>
                    <w:top w:val="none" w:sz="0" w:space="0" w:color="auto"/>
                    <w:left w:val="none" w:sz="0" w:space="0" w:color="auto"/>
                    <w:bottom w:val="none" w:sz="0" w:space="0" w:color="auto"/>
                    <w:right w:val="none" w:sz="0" w:space="0" w:color="auto"/>
                  </w:divBdr>
                  <w:divsChild>
                    <w:div w:id="1066801014">
                      <w:marLeft w:val="0"/>
                      <w:marRight w:val="0"/>
                      <w:marTop w:val="0"/>
                      <w:marBottom w:val="0"/>
                      <w:divBdr>
                        <w:top w:val="none" w:sz="0" w:space="0" w:color="auto"/>
                        <w:left w:val="none" w:sz="0" w:space="0" w:color="auto"/>
                        <w:bottom w:val="none" w:sz="0" w:space="0" w:color="auto"/>
                        <w:right w:val="none" w:sz="0" w:space="0" w:color="auto"/>
                      </w:divBdr>
                    </w:div>
                  </w:divsChild>
                </w:div>
                <w:div w:id="201939816">
                  <w:marLeft w:val="0"/>
                  <w:marRight w:val="0"/>
                  <w:marTop w:val="0"/>
                  <w:marBottom w:val="0"/>
                  <w:divBdr>
                    <w:top w:val="none" w:sz="0" w:space="0" w:color="auto"/>
                    <w:left w:val="none" w:sz="0" w:space="0" w:color="auto"/>
                    <w:bottom w:val="none" w:sz="0" w:space="0" w:color="auto"/>
                    <w:right w:val="none" w:sz="0" w:space="0" w:color="auto"/>
                  </w:divBdr>
                  <w:divsChild>
                    <w:div w:id="348411707">
                      <w:marLeft w:val="0"/>
                      <w:marRight w:val="0"/>
                      <w:marTop w:val="0"/>
                      <w:marBottom w:val="0"/>
                      <w:divBdr>
                        <w:top w:val="none" w:sz="0" w:space="0" w:color="auto"/>
                        <w:left w:val="none" w:sz="0" w:space="0" w:color="auto"/>
                        <w:bottom w:val="none" w:sz="0" w:space="0" w:color="auto"/>
                        <w:right w:val="none" w:sz="0" w:space="0" w:color="auto"/>
                      </w:divBdr>
                    </w:div>
                    <w:div w:id="416633396">
                      <w:marLeft w:val="0"/>
                      <w:marRight w:val="0"/>
                      <w:marTop w:val="0"/>
                      <w:marBottom w:val="0"/>
                      <w:divBdr>
                        <w:top w:val="none" w:sz="0" w:space="0" w:color="auto"/>
                        <w:left w:val="none" w:sz="0" w:space="0" w:color="auto"/>
                        <w:bottom w:val="none" w:sz="0" w:space="0" w:color="auto"/>
                        <w:right w:val="none" w:sz="0" w:space="0" w:color="auto"/>
                      </w:divBdr>
                    </w:div>
                    <w:div w:id="1071540819">
                      <w:marLeft w:val="0"/>
                      <w:marRight w:val="0"/>
                      <w:marTop w:val="0"/>
                      <w:marBottom w:val="0"/>
                      <w:divBdr>
                        <w:top w:val="none" w:sz="0" w:space="0" w:color="auto"/>
                        <w:left w:val="none" w:sz="0" w:space="0" w:color="auto"/>
                        <w:bottom w:val="none" w:sz="0" w:space="0" w:color="auto"/>
                        <w:right w:val="none" w:sz="0" w:space="0" w:color="auto"/>
                      </w:divBdr>
                    </w:div>
                    <w:div w:id="2034182514">
                      <w:marLeft w:val="0"/>
                      <w:marRight w:val="0"/>
                      <w:marTop w:val="0"/>
                      <w:marBottom w:val="0"/>
                      <w:divBdr>
                        <w:top w:val="none" w:sz="0" w:space="0" w:color="auto"/>
                        <w:left w:val="none" w:sz="0" w:space="0" w:color="auto"/>
                        <w:bottom w:val="none" w:sz="0" w:space="0" w:color="auto"/>
                        <w:right w:val="none" w:sz="0" w:space="0" w:color="auto"/>
                      </w:divBdr>
                    </w:div>
                  </w:divsChild>
                </w:div>
                <w:div w:id="210926592">
                  <w:marLeft w:val="0"/>
                  <w:marRight w:val="0"/>
                  <w:marTop w:val="0"/>
                  <w:marBottom w:val="0"/>
                  <w:divBdr>
                    <w:top w:val="none" w:sz="0" w:space="0" w:color="auto"/>
                    <w:left w:val="none" w:sz="0" w:space="0" w:color="auto"/>
                    <w:bottom w:val="none" w:sz="0" w:space="0" w:color="auto"/>
                    <w:right w:val="none" w:sz="0" w:space="0" w:color="auto"/>
                  </w:divBdr>
                  <w:divsChild>
                    <w:div w:id="669917643">
                      <w:marLeft w:val="0"/>
                      <w:marRight w:val="0"/>
                      <w:marTop w:val="0"/>
                      <w:marBottom w:val="0"/>
                      <w:divBdr>
                        <w:top w:val="none" w:sz="0" w:space="0" w:color="auto"/>
                        <w:left w:val="none" w:sz="0" w:space="0" w:color="auto"/>
                        <w:bottom w:val="none" w:sz="0" w:space="0" w:color="auto"/>
                        <w:right w:val="none" w:sz="0" w:space="0" w:color="auto"/>
                      </w:divBdr>
                    </w:div>
                  </w:divsChild>
                </w:div>
                <w:div w:id="237138929">
                  <w:marLeft w:val="0"/>
                  <w:marRight w:val="0"/>
                  <w:marTop w:val="0"/>
                  <w:marBottom w:val="0"/>
                  <w:divBdr>
                    <w:top w:val="none" w:sz="0" w:space="0" w:color="auto"/>
                    <w:left w:val="none" w:sz="0" w:space="0" w:color="auto"/>
                    <w:bottom w:val="none" w:sz="0" w:space="0" w:color="auto"/>
                    <w:right w:val="none" w:sz="0" w:space="0" w:color="auto"/>
                  </w:divBdr>
                  <w:divsChild>
                    <w:div w:id="1069303043">
                      <w:marLeft w:val="0"/>
                      <w:marRight w:val="0"/>
                      <w:marTop w:val="0"/>
                      <w:marBottom w:val="0"/>
                      <w:divBdr>
                        <w:top w:val="none" w:sz="0" w:space="0" w:color="auto"/>
                        <w:left w:val="none" w:sz="0" w:space="0" w:color="auto"/>
                        <w:bottom w:val="none" w:sz="0" w:space="0" w:color="auto"/>
                        <w:right w:val="none" w:sz="0" w:space="0" w:color="auto"/>
                      </w:divBdr>
                    </w:div>
                  </w:divsChild>
                </w:div>
                <w:div w:id="265356052">
                  <w:marLeft w:val="0"/>
                  <w:marRight w:val="0"/>
                  <w:marTop w:val="0"/>
                  <w:marBottom w:val="0"/>
                  <w:divBdr>
                    <w:top w:val="none" w:sz="0" w:space="0" w:color="auto"/>
                    <w:left w:val="none" w:sz="0" w:space="0" w:color="auto"/>
                    <w:bottom w:val="none" w:sz="0" w:space="0" w:color="auto"/>
                    <w:right w:val="none" w:sz="0" w:space="0" w:color="auto"/>
                  </w:divBdr>
                  <w:divsChild>
                    <w:div w:id="518809712">
                      <w:marLeft w:val="0"/>
                      <w:marRight w:val="0"/>
                      <w:marTop w:val="0"/>
                      <w:marBottom w:val="0"/>
                      <w:divBdr>
                        <w:top w:val="none" w:sz="0" w:space="0" w:color="auto"/>
                        <w:left w:val="none" w:sz="0" w:space="0" w:color="auto"/>
                        <w:bottom w:val="none" w:sz="0" w:space="0" w:color="auto"/>
                        <w:right w:val="none" w:sz="0" w:space="0" w:color="auto"/>
                      </w:divBdr>
                    </w:div>
                    <w:div w:id="884681794">
                      <w:marLeft w:val="0"/>
                      <w:marRight w:val="0"/>
                      <w:marTop w:val="0"/>
                      <w:marBottom w:val="0"/>
                      <w:divBdr>
                        <w:top w:val="none" w:sz="0" w:space="0" w:color="auto"/>
                        <w:left w:val="none" w:sz="0" w:space="0" w:color="auto"/>
                        <w:bottom w:val="none" w:sz="0" w:space="0" w:color="auto"/>
                        <w:right w:val="none" w:sz="0" w:space="0" w:color="auto"/>
                      </w:divBdr>
                    </w:div>
                    <w:div w:id="1264651505">
                      <w:marLeft w:val="0"/>
                      <w:marRight w:val="0"/>
                      <w:marTop w:val="0"/>
                      <w:marBottom w:val="0"/>
                      <w:divBdr>
                        <w:top w:val="none" w:sz="0" w:space="0" w:color="auto"/>
                        <w:left w:val="none" w:sz="0" w:space="0" w:color="auto"/>
                        <w:bottom w:val="none" w:sz="0" w:space="0" w:color="auto"/>
                        <w:right w:val="none" w:sz="0" w:space="0" w:color="auto"/>
                      </w:divBdr>
                    </w:div>
                    <w:div w:id="2050950133">
                      <w:marLeft w:val="0"/>
                      <w:marRight w:val="0"/>
                      <w:marTop w:val="0"/>
                      <w:marBottom w:val="0"/>
                      <w:divBdr>
                        <w:top w:val="none" w:sz="0" w:space="0" w:color="auto"/>
                        <w:left w:val="none" w:sz="0" w:space="0" w:color="auto"/>
                        <w:bottom w:val="none" w:sz="0" w:space="0" w:color="auto"/>
                        <w:right w:val="none" w:sz="0" w:space="0" w:color="auto"/>
                      </w:divBdr>
                    </w:div>
                  </w:divsChild>
                </w:div>
                <w:div w:id="472795779">
                  <w:marLeft w:val="0"/>
                  <w:marRight w:val="0"/>
                  <w:marTop w:val="0"/>
                  <w:marBottom w:val="0"/>
                  <w:divBdr>
                    <w:top w:val="none" w:sz="0" w:space="0" w:color="auto"/>
                    <w:left w:val="none" w:sz="0" w:space="0" w:color="auto"/>
                    <w:bottom w:val="none" w:sz="0" w:space="0" w:color="auto"/>
                    <w:right w:val="none" w:sz="0" w:space="0" w:color="auto"/>
                  </w:divBdr>
                  <w:divsChild>
                    <w:div w:id="475995339">
                      <w:marLeft w:val="0"/>
                      <w:marRight w:val="0"/>
                      <w:marTop w:val="0"/>
                      <w:marBottom w:val="0"/>
                      <w:divBdr>
                        <w:top w:val="none" w:sz="0" w:space="0" w:color="auto"/>
                        <w:left w:val="none" w:sz="0" w:space="0" w:color="auto"/>
                        <w:bottom w:val="none" w:sz="0" w:space="0" w:color="auto"/>
                        <w:right w:val="none" w:sz="0" w:space="0" w:color="auto"/>
                      </w:divBdr>
                    </w:div>
                  </w:divsChild>
                </w:div>
                <w:div w:id="482695494">
                  <w:marLeft w:val="0"/>
                  <w:marRight w:val="0"/>
                  <w:marTop w:val="0"/>
                  <w:marBottom w:val="0"/>
                  <w:divBdr>
                    <w:top w:val="none" w:sz="0" w:space="0" w:color="auto"/>
                    <w:left w:val="none" w:sz="0" w:space="0" w:color="auto"/>
                    <w:bottom w:val="none" w:sz="0" w:space="0" w:color="auto"/>
                    <w:right w:val="none" w:sz="0" w:space="0" w:color="auto"/>
                  </w:divBdr>
                  <w:divsChild>
                    <w:div w:id="920135904">
                      <w:marLeft w:val="0"/>
                      <w:marRight w:val="0"/>
                      <w:marTop w:val="0"/>
                      <w:marBottom w:val="0"/>
                      <w:divBdr>
                        <w:top w:val="none" w:sz="0" w:space="0" w:color="auto"/>
                        <w:left w:val="none" w:sz="0" w:space="0" w:color="auto"/>
                        <w:bottom w:val="none" w:sz="0" w:space="0" w:color="auto"/>
                        <w:right w:val="none" w:sz="0" w:space="0" w:color="auto"/>
                      </w:divBdr>
                    </w:div>
                  </w:divsChild>
                </w:div>
                <w:div w:id="490406997">
                  <w:marLeft w:val="0"/>
                  <w:marRight w:val="0"/>
                  <w:marTop w:val="0"/>
                  <w:marBottom w:val="0"/>
                  <w:divBdr>
                    <w:top w:val="none" w:sz="0" w:space="0" w:color="auto"/>
                    <w:left w:val="none" w:sz="0" w:space="0" w:color="auto"/>
                    <w:bottom w:val="none" w:sz="0" w:space="0" w:color="auto"/>
                    <w:right w:val="none" w:sz="0" w:space="0" w:color="auto"/>
                  </w:divBdr>
                  <w:divsChild>
                    <w:div w:id="40713151">
                      <w:marLeft w:val="0"/>
                      <w:marRight w:val="0"/>
                      <w:marTop w:val="0"/>
                      <w:marBottom w:val="0"/>
                      <w:divBdr>
                        <w:top w:val="none" w:sz="0" w:space="0" w:color="auto"/>
                        <w:left w:val="none" w:sz="0" w:space="0" w:color="auto"/>
                        <w:bottom w:val="none" w:sz="0" w:space="0" w:color="auto"/>
                        <w:right w:val="none" w:sz="0" w:space="0" w:color="auto"/>
                      </w:divBdr>
                    </w:div>
                  </w:divsChild>
                </w:div>
                <w:div w:id="553584508">
                  <w:marLeft w:val="0"/>
                  <w:marRight w:val="0"/>
                  <w:marTop w:val="0"/>
                  <w:marBottom w:val="0"/>
                  <w:divBdr>
                    <w:top w:val="none" w:sz="0" w:space="0" w:color="auto"/>
                    <w:left w:val="none" w:sz="0" w:space="0" w:color="auto"/>
                    <w:bottom w:val="none" w:sz="0" w:space="0" w:color="auto"/>
                    <w:right w:val="none" w:sz="0" w:space="0" w:color="auto"/>
                  </w:divBdr>
                  <w:divsChild>
                    <w:div w:id="110825514">
                      <w:marLeft w:val="0"/>
                      <w:marRight w:val="0"/>
                      <w:marTop w:val="0"/>
                      <w:marBottom w:val="0"/>
                      <w:divBdr>
                        <w:top w:val="none" w:sz="0" w:space="0" w:color="auto"/>
                        <w:left w:val="none" w:sz="0" w:space="0" w:color="auto"/>
                        <w:bottom w:val="none" w:sz="0" w:space="0" w:color="auto"/>
                        <w:right w:val="none" w:sz="0" w:space="0" w:color="auto"/>
                      </w:divBdr>
                    </w:div>
                    <w:div w:id="639195446">
                      <w:marLeft w:val="0"/>
                      <w:marRight w:val="0"/>
                      <w:marTop w:val="0"/>
                      <w:marBottom w:val="0"/>
                      <w:divBdr>
                        <w:top w:val="none" w:sz="0" w:space="0" w:color="auto"/>
                        <w:left w:val="none" w:sz="0" w:space="0" w:color="auto"/>
                        <w:bottom w:val="none" w:sz="0" w:space="0" w:color="auto"/>
                        <w:right w:val="none" w:sz="0" w:space="0" w:color="auto"/>
                      </w:divBdr>
                    </w:div>
                  </w:divsChild>
                </w:div>
                <w:div w:id="646781611">
                  <w:marLeft w:val="0"/>
                  <w:marRight w:val="0"/>
                  <w:marTop w:val="0"/>
                  <w:marBottom w:val="0"/>
                  <w:divBdr>
                    <w:top w:val="none" w:sz="0" w:space="0" w:color="auto"/>
                    <w:left w:val="none" w:sz="0" w:space="0" w:color="auto"/>
                    <w:bottom w:val="none" w:sz="0" w:space="0" w:color="auto"/>
                    <w:right w:val="none" w:sz="0" w:space="0" w:color="auto"/>
                  </w:divBdr>
                  <w:divsChild>
                    <w:div w:id="979656200">
                      <w:marLeft w:val="0"/>
                      <w:marRight w:val="0"/>
                      <w:marTop w:val="0"/>
                      <w:marBottom w:val="0"/>
                      <w:divBdr>
                        <w:top w:val="none" w:sz="0" w:space="0" w:color="auto"/>
                        <w:left w:val="none" w:sz="0" w:space="0" w:color="auto"/>
                        <w:bottom w:val="none" w:sz="0" w:space="0" w:color="auto"/>
                        <w:right w:val="none" w:sz="0" w:space="0" w:color="auto"/>
                      </w:divBdr>
                    </w:div>
                    <w:div w:id="1843163605">
                      <w:marLeft w:val="0"/>
                      <w:marRight w:val="0"/>
                      <w:marTop w:val="0"/>
                      <w:marBottom w:val="0"/>
                      <w:divBdr>
                        <w:top w:val="none" w:sz="0" w:space="0" w:color="auto"/>
                        <w:left w:val="none" w:sz="0" w:space="0" w:color="auto"/>
                        <w:bottom w:val="none" w:sz="0" w:space="0" w:color="auto"/>
                        <w:right w:val="none" w:sz="0" w:space="0" w:color="auto"/>
                      </w:divBdr>
                    </w:div>
                  </w:divsChild>
                </w:div>
                <w:div w:id="652877732">
                  <w:marLeft w:val="0"/>
                  <w:marRight w:val="0"/>
                  <w:marTop w:val="0"/>
                  <w:marBottom w:val="0"/>
                  <w:divBdr>
                    <w:top w:val="none" w:sz="0" w:space="0" w:color="auto"/>
                    <w:left w:val="none" w:sz="0" w:space="0" w:color="auto"/>
                    <w:bottom w:val="none" w:sz="0" w:space="0" w:color="auto"/>
                    <w:right w:val="none" w:sz="0" w:space="0" w:color="auto"/>
                  </w:divBdr>
                  <w:divsChild>
                    <w:div w:id="202520711">
                      <w:marLeft w:val="0"/>
                      <w:marRight w:val="0"/>
                      <w:marTop w:val="0"/>
                      <w:marBottom w:val="0"/>
                      <w:divBdr>
                        <w:top w:val="none" w:sz="0" w:space="0" w:color="auto"/>
                        <w:left w:val="none" w:sz="0" w:space="0" w:color="auto"/>
                        <w:bottom w:val="none" w:sz="0" w:space="0" w:color="auto"/>
                        <w:right w:val="none" w:sz="0" w:space="0" w:color="auto"/>
                      </w:divBdr>
                    </w:div>
                  </w:divsChild>
                </w:div>
                <w:div w:id="902956312">
                  <w:marLeft w:val="0"/>
                  <w:marRight w:val="0"/>
                  <w:marTop w:val="0"/>
                  <w:marBottom w:val="0"/>
                  <w:divBdr>
                    <w:top w:val="none" w:sz="0" w:space="0" w:color="auto"/>
                    <w:left w:val="none" w:sz="0" w:space="0" w:color="auto"/>
                    <w:bottom w:val="none" w:sz="0" w:space="0" w:color="auto"/>
                    <w:right w:val="none" w:sz="0" w:space="0" w:color="auto"/>
                  </w:divBdr>
                  <w:divsChild>
                    <w:div w:id="1615362842">
                      <w:marLeft w:val="0"/>
                      <w:marRight w:val="0"/>
                      <w:marTop w:val="0"/>
                      <w:marBottom w:val="0"/>
                      <w:divBdr>
                        <w:top w:val="none" w:sz="0" w:space="0" w:color="auto"/>
                        <w:left w:val="none" w:sz="0" w:space="0" w:color="auto"/>
                        <w:bottom w:val="none" w:sz="0" w:space="0" w:color="auto"/>
                        <w:right w:val="none" w:sz="0" w:space="0" w:color="auto"/>
                      </w:divBdr>
                    </w:div>
                  </w:divsChild>
                </w:div>
                <w:div w:id="1254584619">
                  <w:marLeft w:val="0"/>
                  <w:marRight w:val="0"/>
                  <w:marTop w:val="0"/>
                  <w:marBottom w:val="0"/>
                  <w:divBdr>
                    <w:top w:val="none" w:sz="0" w:space="0" w:color="auto"/>
                    <w:left w:val="none" w:sz="0" w:space="0" w:color="auto"/>
                    <w:bottom w:val="none" w:sz="0" w:space="0" w:color="auto"/>
                    <w:right w:val="none" w:sz="0" w:space="0" w:color="auto"/>
                  </w:divBdr>
                  <w:divsChild>
                    <w:div w:id="607662989">
                      <w:marLeft w:val="0"/>
                      <w:marRight w:val="0"/>
                      <w:marTop w:val="0"/>
                      <w:marBottom w:val="0"/>
                      <w:divBdr>
                        <w:top w:val="none" w:sz="0" w:space="0" w:color="auto"/>
                        <w:left w:val="none" w:sz="0" w:space="0" w:color="auto"/>
                        <w:bottom w:val="none" w:sz="0" w:space="0" w:color="auto"/>
                        <w:right w:val="none" w:sz="0" w:space="0" w:color="auto"/>
                      </w:divBdr>
                    </w:div>
                  </w:divsChild>
                </w:div>
                <w:div w:id="1584946707">
                  <w:marLeft w:val="0"/>
                  <w:marRight w:val="0"/>
                  <w:marTop w:val="0"/>
                  <w:marBottom w:val="0"/>
                  <w:divBdr>
                    <w:top w:val="none" w:sz="0" w:space="0" w:color="auto"/>
                    <w:left w:val="none" w:sz="0" w:space="0" w:color="auto"/>
                    <w:bottom w:val="none" w:sz="0" w:space="0" w:color="auto"/>
                    <w:right w:val="none" w:sz="0" w:space="0" w:color="auto"/>
                  </w:divBdr>
                  <w:divsChild>
                    <w:div w:id="897403888">
                      <w:marLeft w:val="0"/>
                      <w:marRight w:val="0"/>
                      <w:marTop w:val="0"/>
                      <w:marBottom w:val="0"/>
                      <w:divBdr>
                        <w:top w:val="none" w:sz="0" w:space="0" w:color="auto"/>
                        <w:left w:val="none" w:sz="0" w:space="0" w:color="auto"/>
                        <w:bottom w:val="none" w:sz="0" w:space="0" w:color="auto"/>
                        <w:right w:val="none" w:sz="0" w:space="0" w:color="auto"/>
                      </w:divBdr>
                    </w:div>
                  </w:divsChild>
                </w:div>
                <w:div w:id="1734813477">
                  <w:marLeft w:val="0"/>
                  <w:marRight w:val="0"/>
                  <w:marTop w:val="0"/>
                  <w:marBottom w:val="0"/>
                  <w:divBdr>
                    <w:top w:val="none" w:sz="0" w:space="0" w:color="auto"/>
                    <w:left w:val="none" w:sz="0" w:space="0" w:color="auto"/>
                    <w:bottom w:val="none" w:sz="0" w:space="0" w:color="auto"/>
                    <w:right w:val="none" w:sz="0" w:space="0" w:color="auto"/>
                  </w:divBdr>
                  <w:divsChild>
                    <w:div w:id="924269324">
                      <w:marLeft w:val="0"/>
                      <w:marRight w:val="0"/>
                      <w:marTop w:val="0"/>
                      <w:marBottom w:val="0"/>
                      <w:divBdr>
                        <w:top w:val="none" w:sz="0" w:space="0" w:color="auto"/>
                        <w:left w:val="none" w:sz="0" w:space="0" w:color="auto"/>
                        <w:bottom w:val="none" w:sz="0" w:space="0" w:color="auto"/>
                        <w:right w:val="none" w:sz="0" w:space="0" w:color="auto"/>
                      </w:divBdr>
                    </w:div>
                  </w:divsChild>
                </w:div>
                <w:div w:id="1816750447">
                  <w:marLeft w:val="0"/>
                  <w:marRight w:val="0"/>
                  <w:marTop w:val="0"/>
                  <w:marBottom w:val="0"/>
                  <w:divBdr>
                    <w:top w:val="none" w:sz="0" w:space="0" w:color="auto"/>
                    <w:left w:val="none" w:sz="0" w:space="0" w:color="auto"/>
                    <w:bottom w:val="none" w:sz="0" w:space="0" w:color="auto"/>
                    <w:right w:val="none" w:sz="0" w:space="0" w:color="auto"/>
                  </w:divBdr>
                  <w:divsChild>
                    <w:div w:id="540095734">
                      <w:marLeft w:val="0"/>
                      <w:marRight w:val="0"/>
                      <w:marTop w:val="0"/>
                      <w:marBottom w:val="0"/>
                      <w:divBdr>
                        <w:top w:val="none" w:sz="0" w:space="0" w:color="auto"/>
                        <w:left w:val="none" w:sz="0" w:space="0" w:color="auto"/>
                        <w:bottom w:val="none" w:sz="0" w:space="0" w:color="auto"/>
                        <w:right w:val="none" w:sz="0" w:space="0" w:color="auto"/>
                      </w:divBdr>
                    </w:div>
                  </w:divsChild>
                </w:div>
                <w:div w:id="1961648366">
                  <w:marLeft w:val="0"/>
                  <w:marRight w:val="0"/>
                  <w:marTop w:val="0"/>
                  <w:marBottom w:val="0"/>
                  <w:divBdr>
                    <w:top w:val="none" w:sz="0" w:space="0" w:color="auto"/>
                    <w:left w:val="none" w:sz="0" w:space="0" w:color="auto"/>
                    <w:bottom w:val="none" w:sz="0" w:space="0" w:color="auto"/>
                    <w:right w:val="none" w:sz="0" w:space="0" w:color="auto"/>
                  </w:divBdr>
                  <w:divsChild>
                    <w:div w:id="641885980">
                      <w:marLeft w:val="0"/>
                      <w:marRight w:val="0"/>
                      <w:marTop w:val="0"/>
                      <w:marBottom w:val="0"/>
                      <w:divBdr>
                        <w:top w:val="none" w:sz="0" w:space="0" w:color="auto"/>
                        <w:left w:val="none" w:sz="0" w:space="0" w:color="auto"/>
                        <w:bottom w:val="none" w:sz="0" w:space="0" w:color="auto"/>
                        <w:right w:val="none" w:sz="0" w:space="0" w:color="auto"/>
                      </w:divBdr>
                    </w:div>
                    <w:div w:id="748774358">
                      <w:marLeft w:val="0"/>
                      <w:marRight w:val="0"/>
                      <w:marTop w:val="0"/>
                      <w:marBottom w:val="0"/>
                      <w:divBdr>
                        <w:top w:val="none" w:sz="0" w:space="0" w:color="auto"/>
                        <w:left w:val="none" w:sz="0" w:space="0" w:color="auto"/>
                        <w:bottom w:val="none" w:sz="0" w:space="0" w:color="auto"/>
                        <w:right w:val="none" w:sz="0" w:space="0" w:color="auto"/>
                      </w:divBdr>
                    </w:div>
                    <w:div w:id="918368382">
                      <w:marLeft w:val="0"/>
                      <w:marRight w:val="0"/>
                      <w:marTop w:val="0"/>
                      <w:marBottom w:val="0"/>
                      <w:divBdr>
                        <w:top w:val="none" w:sz="0" w:space="0" w:color="auto"/>
                        <w:left w:val="none" w:sz="0" w:space="0" w:color="auto"/>
                        <w:bottom w:val="none" w:sz="0" w:space="0" w:color="auto"/>
                        <w:right w:val="none" w:sz="0" w:space="0" w:color="auto"/>
                      </w:divBdr>
                    </w:div>
                  </w:divsChild>
                </w:div>
                <w:div w:id="1996882345">
                  <w:marLeft w:val="0"/>
                  <w:marRight w:val="0"/>
                  <w:marTop w:val="0"/>
                  <w:marBottom w:val="0"/>
                  <w:divBdr>
                    <w:top w:val="none" w:sz="0" w:space="0" w:color="auto"/>
                    <w:left w:val="none" w:sz="0" w:space="0" w:color="auto"/>
                    <w:bottom w:val="none" w:sz="0" w:space="0" w:color="auto"/>
                    <w:right w:val="none" w:sz="0" w:space="0" w:color="auto"/>
                  </w:divBdr>
                  <w:divsChild>
                    <w:div w:id="1478717864">
                      <w:marLeft w:val="0"/>
                      <w:marRight w:val="0"/>
                      <w:marTop w:val="0"/>
                      <w:marBottom w:val="0"/>
                      <w:divBdr>
                        <w:top w:val="none" w:sz="0" w:space="0" w:color="auto"/>
                        <w:left w:val="none" w:sz="0" w:space="0" w:color="auto"/>
                        <w:bottom w:val="none" w:sz="0" w:space="0" w:color="auto"/>
                        <w:right w:val="none" w:sz="0" w:space="0" w:color="auto"/>
                      </w:divBdr>
                    </w:div>
                  </w:divsChild>
                </w:div>
                <w:div w:id="2072656184">
                  <w:marLeft w:val="0"/>
                  <w:marRight w:val="0"/>
                  <w:marTop w:val="0"/>
                  <w:marBottom w:val="0"/>
                  <w:divBdr>
                    <w:top w:val="none" w:sz="0" w:space="0" w:color="auto"/>
                    <w:left w:val="none" w:sz="0" w:space="0" w:color="auto"/>
                    <w:bottom w:val="none" w:sz="0" w:space="0" w:color="auto"/>
                    <w:right w:val="none" w:sz="0" w:space="0" w:color="auto"/>
                  </w:divBdr>
                  <w:divsChild>
                    <w:div w:id="685595029">
                      <w:marLeft w:val="0"/>
                      <w:marRight w:val="0"/>
                      <w:marTop w:val="0"/>
                      <w:marBottom w:val="0"/>
                      <w:divBdr>
                        <w:top w:val="none" w:sz="0" w:space="0" w:color="auto"/>
                        <w:left w:val="none" w:sz="0" w:space="0" w:color="auto"/>
                        <w:bottom w:val="none" w:sz="0" w:space="0" w:color="auto"/>
                        <w:right w:val="none" w:sz="0" w:space="0" w:color="auto"/>
                      </w:divBdr>
                    </w:div>
                    <w:div w:id="1430928766">
                      <w:marLeft w:val="0"/>
                      <w:marRight w:val="0"/>
                      <w:marTop w:val="0"/>
                      <w:marBottom w:val="0"/>
                      <w:divBdr>
                        <w:top w:val="none" w:sz="0" w:space="0" w:color="auto"/>
                        <w:left w:val="none" w:sz="0" w:space="0" w:color="auto"/>
                        <w:bottom w:val="none" w:sz="0" w:space="0" w:color="auto"/>
                        <w:right w:val="none" w:sz="0" w:space="0" w:color="auto"/>
                      </w:divBdr>
                    </w:div>
                    <w:div w:id="1592809011">
                      <w:marLeft w:val="0"/>
                      <w:marRight w:val="0"/>
                      <w:marTop w:val="0"/>
                      <w:marBottom w:val="0"/>
                      <w:divBdr>
                        <w:top w:val="none" w:sz="0" w:space="0" w:color="auto"/>
                        <w:left w:val="none" w:sz="0" w:space="0" w:color="auto"/>
                        <w:bottom w:val="none" w:sz="0" w:space="0" w:color="auto"/>
                        <w:right w:val="none" w:sz="0" w:space="0" w:color="auto"/>
                      </w:divBdr>
                    </w:div>
                    <w:div w:id="20198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94607">
          <w:marLeft w:val="0"/>
          <w:marRight w:val="0"/>
          <w:marTop w:val="0"/>
          <w:marBottom w:val="0"/>
          <w:divBdr>
            <w:top w:val="none" w:sz="0" w:space="0" w:color="auto"/>
            <w:left w:val="none" w:sz="0" w:space="0" w:color="auto"/>
            <w:bottom w:val="none" w:sz="0" w:space="0" w:color="auto"/>
            <w:right w:val="none" w:sz="0" w:space="0" w:color="auto"/>
          </w:divBdr>
          <w:divsChild>
            <w:div w:id="97410294">
              <w:marLeft w:val="0"/>
              <w:marRight w:val="0"/>
              <w:marTop w:val="0"/>
              <w:marBottom w:val="0"/>
              <w:divBdr>
                <w:top w:val="none" w:sz="0" w:space="0" w:color="auto"/>
                <w:left w:val="none" w:sz="0" w:space="0" w:color="auto"/>
                <w:bottom w:val="none" w:sz="0" w:space="0" w:color="auto"/>
                <w:right w:val="none" w:sz="0" w:space="0" w:color="auto"/>
              </w:divBdr>
            </w:div>
          </w:divsChild>
        </w:div>
        <w:div w:id="1754468767">
          <w:marLeft w:val="0"/>
          <w:marRight w:val="0"/>
          <w:marTop w:val="0"/>
          <w:marBottom w:val="0"/>
          <w:divBdr>
            <w:top w:val="none" w:sz="0" w:space="0" w:color="auto"/>
            <w:left w:val="none" w:sz="0" w:space="0" w:color="auto"/>
            <w:bottom w:val="none" w:sz="0" w:space="0" w:color="auto"/>
            <w:right w:val="none" w:sz="0" w:space="0" w:color="auto"/>
          </w:divBdr>
          <w:divsChild>
            <w:div w:id="394475299">
              <w:marLeft w:val="0"/>
              <w:marRight w:val="0"/>
              <w:marTop w:val="0"/>
              <w:marBottom w:val="0"/>
              <w:divBdr>
                <w:top w:val="none" w:sz="0" w:space="0" w:color="auto"/>
                <w:left w:val="none" w:sz="0" w:space="0" w:color="auto"/>
                <w:bottom w:val="none" w:sz="0" w:space="0" w:color="auto"/>
                <w:right w:val="none" w:sz="0" w:space="0" w:color="auto"/>
              </w:divBdr>
            </w:div>
            <w:div w:id="403181030">
              <w:marLeft w:val="0"/>
              <w:marRight w:val="0"/>
              <w:marTop w:val="0"/>
              <w:marBottom w:val="0"/>
              <w:divBdr>
                <w:top w:val="none" w:sz="0" w:space="0" w:color="auto"/>
                <w:left w:val="none" w:sz="0" w:space="0" w:color="auto"/>
                <w:bottom w:val="none" w:sz="0" w:space="0" w:color="auto"/>
                <w:right w:val="none" w:sz="0" w:space="0" w:color="auto"/>
              </w:divBdr>
            </w:div>
            <w:div w:id="473764350">
              <w:marLeft w:val="0"/>
              <w:marRight w:val="0"/>
              <w:marTop w:val="0"/>
              <w:marBottom w:val="0"/>
              <w:divBdr>
                <w:top w:val="none" w:sz="0" w:space="0" w:color="auto"/>
                <w:left w:val="none" w:sz="0" w:space="0" w:color="auto"/>
                <w:bottom w:val="none" w:sz="0" w:space="0" w:color="auto"/>
                <w:right w:val="none" w:sz="0" w:space="0" w:color="auto"/>
              </w:divBdr>
            </w:div>
            <w:div w:id="862935427">
              <w:marLeft w:val="0"/>
              <w:marRight w:val="0"/>
              <w:marTop w:val="0"/>
              <w:marBottom w:val="0"/>
              <w:divBdr>
                <w:top w:val="none" w:sz="0" w:space="0" w:color="auto"/>
                <w:left w:val="none" w:sz="0" w:space="0" w:color="auto"/>
                <w:bottom w:val="none" w:sz="0" w:space="0" w:color="auto"/>
                <w:right w:val="none" w:sz="0" w:space="0" w:color="auto"/>
              </w:divBdr>
            </w:div>
            <w:div w:id="891503980">
              <w:marLeft w:val="0"/>
              <w:marRight w:val="0"/>
              <w:marTop w:val="0"/>
              <w:marBottom w:val="0"/>
              <w:divBdr>
                <w:top w:val="none" w:sz="0" w:space="0" w:color="auto"/>
                <w:left w:val="none" w:sz="0" w:space="0" w:color="auto"/>
                <w:bottom w:val="none" w:sz="0" w:space="0" w:color="auto"/>
                <w:right w:val="none" w:sz="0" w:space="0" w:color="auto"/>
              </w:divBdr>
            </w:div>
            <w:div w:id="1354963366">
              <w:marLeft w:val="0"/>
              <w:marRight w:val="0"/>
              <w:marTop w:val="0"/>
              <w:marBottom w:val="0"/>
              <w:divBdr>
                <w:top w:val="none" w:sz="0" w:space="0" w:color="auto"/>
                <w:left w:val="none" w:sz="0" w:space="0" w:color="auto"/>
                <w:bottom w:val="none" w:sz="0" w:space="0" w:color="auto"/>
                <w:right w:val="none" w:sz="0" w:space="0" w:color="auto"/>
              </w:divBdr>
            </w:div>
            <w:div w:id="1467503807">
              <w:marLeft w:val="0"/>
              <w:marRight w:val="0"/>
              <w:marTop w:val="0"/>
              <w:marBottom w:val="0"/>
              <w:divBdr>
                <w:top w:val="none" w:sz="0" w:space="0" w:color="auto"/>
                <w:left w:val="none" w:sz="0" w:space="0" w:color="auto"/>
                <w:bottom w:val="none" w:sz="0" w:space="0" w:color="auto"/>
                <w:right w:val="none" w:sz="0" w:space="0" w:color="auto"/>
              </w:divBdr>
            </w:div>
            <w:div w:id="1478451258">
              <w:marLeft w:val="0"/>
              <w:marRight w:val="0"/>
              <w:marTop w:val="0"/>
              <w:marBottom w:val="0"/>
              <w:divBdr>
                <w:top w:val="none" w:sz="0" w:space="0" w:color="auto"/>
                <w:left w:val="none" w:sz="0" w:space="0" w:color="auto"/>
                <w:bottom w:val="none" w:sz="0" w:space="0" w:color="auto"/>
                <w:right w:val="none" w:sz="0" w:space="0" w:color="auto"/>
              </w:divBdr>
            </w:div>
            <w:div w:id="1706563816">
              <w:marLeft w:val="0"/>
              <w:marRight w:val="0"/>
              <w:marTop w:val="0"/>
              <w:marBottom w:val="0"/>
              <w:divBdr>
                <w:top w:val="none" w:sz="0" w:space="0" w:color="auto"/>
                <w:left w:val="none" w:sz="0" w:space="0" w:color="auto"/>
                <w:bottom w:val="none" w:sz="0" w:space="0" w:color="auto"/>
                <w:right w:val="none" w:sz="0" w:space="0" w:color="auto"/>
              </w:divBdr>
            </w:div>
            <w:div w:id="1836607492">
              <w:marLeft w:val="0"/>
              <w:marRight w:val="0"/>
              <w:marTop w:val="0"/>
              <w:marBottom w:val="0"/>
              <w:divBdr>
                <w:top w:val="none" w:sz="0" w:space="0" w:color="auto"/>
                <w:left w:val="none" w:sz="0" w:space="0" w:color="auto"/>
                <w:bottom w:val="none" w:sz="0" w:space="0" w:color="auto"/>
                <w:right w:val="none" w:sz="0" w:space="0" w:color="auto"/>
              </w:divBdr>
            </w:div>
          </w:divsChild>
        </w:div>
        <w:div w:id="1988315595">
          <w:marLeft w:val="0"/>
          <w:marRight w:val="0"/>
          <w:marTop w:val="0"/>
          <w:marBottom w:val="0"/>
          <w:divBdr>
            <w:top w:val="none" w:sz="0" w:space="0" w:color="auto"/>
            <w:left w:val="none" w:sz="0" w:space="0" w:color="auto"/>
            <w:bottom w:val="none" w:sz="0" w:space="0" w:color="auto"/>
            <w:right w:val="none" w:sz="0" w:space="0" w:color="auto"/>
          </w:divBdr>
          <w:divsChild>
            <w:div w:id="50689851">
              <w:marLeft w:val="0"/>
              <w:marRight w:val="0"/>
              <w:marTop w:val="0"/>
              <w:marBottom w:val="0"/>
              <w:divBdr>
                <w:top w:val="none" w:sz="0" w:space="0" w:color="auto"/>
                <w:left w:val="none" w:sz="0" w:space="0" w:color="auto"/>
                <w:bottom w:val="none" w:sz="0" w:space="0" w:color="auto"/>
                <w:right w:val="none" w:sz="0" w:space="0" w:color="auto"/>
              </w:divBdr>
            </w:div>
            <w:div w:id="75563557">
              <w:marLeft w:val="0"/>
              <w:marRight w:val="0"/>
              <w:marTop w:val="0"/>
              <w:marBottom w:val="0"/>
              <w:divBdr>
                <w:top w:val="none" w:sz="0" w:space="0" w:color="auto"/>
                <w:left w:val="none" w:sz="0" w:space="0" w:color="auto"/>
                <w:bottom w:val="none" w:sz="0" w:space="0" w:color="auto"/>
                <w:right w:val="none" w:sz="0" w:space="0" w:color="auto"/>
              </w:divBdr>
            </w:div>
            <w:div w:id="271786754">
              <w:marLeft w:val="0"/>
              <w:marRight w:val="0"/>
              <w:marTop w:val="0"/>
              <w:marBottom w:val="0"/>
              <w:divBdr>
                <w:top w:val="none" w:sz="0" w:space="0" w:color="auto"/>
                <w:left w:val="none" w:sz="0" w:space="0" w:color="auto"/>
                <w:bottom w:val="none" w:sz="0" w:space="0" w:color="auto"/>
                <w:right w:val="none" w:sz="0" w:space="0" w:color="auto"/>
              </w:divBdr>
            </w:div>
            <w:div w:id="474182626">
              <w:marLeft w:val="0"/>
              <w:marRight w:val="0"/>
              <w:marTop w:val="0"/>
              <w:marBottom w:val="0"/>
              <w:divBdr>
                <w:top w:val="none" w:sz="0" w:space="0" w:color="auto"/>
                <w:left w:val="none" w:sz="0" w:space="0" w:color="auto"/>
                <w:bottom w:val="none" w:sz="0" w:space="0" w:color="auto"/>
                <w:right w:val="none" w:sz="0" w:space="0" w:color="auto"/>
              </w:divBdr>
            </w:div>
            <w:div w:id="756051276">
              <w:marLeft w:val="0"/>
              <w:marRight w:val="0"/>
              <w:marTop w:val="0"/>
              <w:marBottom w:val="0"/>
              <w:divBdr>
                <w:top w:val="none" w:sz="0" w:space="0" w:color="auto"/>
                <w:left w:val="none" w:sz="0" w:space="0" w:color="auto"/>
                <w:bottom w:val="none" w:sz="0" w:space="0" w:color="auto"/>
                <w:right w:val="none" w:sz="0" w:space="0" w:color="auto"/>
              </w:divBdr>
            </w:div>
            <w:div w:id="940797680">
              <w:marLeft w:val="0"/>
              <w:marRight w:val="0"/>
              <w:marTop w:val="0"/>
              <w:marBottom w:val="0"/>
              <w:divBdr>
                <w:top w:val="none" w:sz="0" w:space="0" w:color="auto"/>
                <w:left w:val="none" w:sz="0" w:space="0" w:color="auto"/>
                <w:bottom w:val="none" w:sz="0" w:space="0" w:color="auto"/>
                <w:right w:val="none" w:sz="0" w:space="0" w:color="auto"/>
              </w:divBdr>
            </w:div>
            <w:div w:id="1029575084">
              <w:marLeft w:val="0"/>
              <w:marRight w:val="0"/>
              <w:marTop w:val="0"/>
              <w:marBottom w:val="0"/>
              <w:divBdr>
                <w:top w:val="none" w:sz="0" w:space="0" w:color="auto"/>
                <w:left w:val="none" w:sz="0" w:space="0" w:color="auto"/>
                <w:bottom w:val="none" w:sz="0" w:space="0" w:color="auto"/>
                <w:right w:val="none" w:sz="0" w:space="0" w:color="auto"/>
              </w:divBdr>
            </w:div>
            <w:div w:id="1040865553">
              <w:marLeft w:val="0"/>
              <w:marRight w:val="0"/>
              <w:marTop w:val="0"/>
              <w:marBottom w:val="0"/>
              <w:divBdr>
                <w:top w:val="none" w:sz="0" w:space="0" w:color="auto"/>
                <w:left w:val="none" w:sz="0" w:space="0" w:color="auto"/>
                <w:bottom w:val="none" w:sz="0" w:space="0" w:color="auto"/>
                <w:right w:val="none" w:sz="0" w:space="0" w:color="auto"/>
              </w:divBdr>
            </w:div>
            <w:div w:id="1084450965">
              <w:marLeft w:val="0"/>
              <w:marRight w:val="0"/>
              <w:marTop w:val="0"/>
              <w:marBottom w:val="0"/>
              <w:divBdr>
                <w:top w:val="none" w:sz="0" w:space="0" w:color="auto"/>
                <w:left w:val="none" w:sz="0" w:space="0" w:color="auto"/>
                <w:bottom w:val="none" w:sz="0" w:space="0" w:color="auto"/>
                <w:right w:val="none" w:sz="0" w:space="0" w:color="auto"/>
              </w:divBdr>
            </w:div>
            <w:div w:id="1130051785">
              <w:marLeft w:val="0"/>
              <w:marRight w:val="0"/>
              <w:marTop w:val="0"/>
              <w:marBottom w:val="0"/>
              <w:divBdr>
                <w:top w:val="none" w:sz="0" w:space="0" w:color="auto"/>
                <w:left w:val="none" w:sz="0" w:space="0" w:color="auto"/>
                <w:bottom w:val="none" w:sz="0" w:space="0" w:color="auto"/>
                <w:right w:val="none" w:sz="0" w:space="0" w:color="auto"/>
              </w:divBdr>
            </w:div>
            <w:div w:id="1257250068">
              <w:marLeft w:val="0"/>
              <w:marRight w:val="0"/>
              <w:marTop w:val="0"/>
              <w:marBottom w:val="0"/>
              <w:divBdr>
                <w:top w:val="none" w:sz="0" w:space="0" w:color="auto"/>
                <w:left w:val="none" w:sz="0" w:space="0" w:color="auto"/>
                <w:bottom w:val="none" w:sz="0" w:space="0" w:color="auto"/>
                <w:right w:val="none" w:sz="0" w:space="0" w:color="auto"/>
              </w:divBdr>
            </w:div>
            <w:div w:id="1266422125">
              <w:marLeft w:val="0"/>
              <w:marRight w:val="0"/>
              <w:marTop w:val="0"/>
              <w:marBottom w:val="0"/>
              <w:divBdr>
                <w:top w:val="none" w:sz="0" w:space="0" w:color="auto"/>
                <w:left w:val="none" w:sz="0" w:space="0" w:color="auto"/>
                <w:bottom w:val="none" w:sz="0" w:space="0" w:color="auto"/>
                <w:right w:val="none" w:sz="0" w:space="0" w:color="auto"/>
              </w:divBdr>
            </w:div>
            <w:div w:id="1281376363">
              <w:marLeft w:val="0"/>
              <w:marRight w:val="0"/>
              <w:marTop w:val="0"/>
              <w:marBottom w:val="0"/>
              <w:divBdr>
                <w:top w:val="none" w:sz="0" w:space="0" w:color="auto"/>
                <w:left w:val="none" w:sz="0" w:space="0" w:color="auto"/>
                <w:bottom w:val="none" w:sz="0" w:space="0" w:color="auto"/>
                <w:right w:val="none" w:sz="0" w:space="0" w:color="auto"/>
              </w:divBdr>
            </w:div>
            <w:div w:id="1544975173">
              <w:marLeft w:val="0"/>
              <w:marRight w:val="0"/>
              <w:marTop w:val="0"/>
              <w:marBottom w:val="0"/>
              <w:divBdr>
                <w:top w:val="none" w:sz="0" w:space="0" w:color="auto"/>
                <w:left w:val="none" w:sz="0" w:space="0" w:color="auto"/>
                <w:bottom w:val="none" w:sz="0" w:space="0" w:color="auto"/>
                <w:right w:val="none" w:sz="0" w:space="0" w:color="auto"/>
              </w:divBdr>
            </w:div>
            <w:div w:id="1769422086">
              <w:marLeft w:val="0"/>
              <w:marRight w:val="0"/>
              <w:marTop w:val="0"/>
              <w:marBottom w:val="0"/>
              <w:divBdr>
                <w:top w:val="none" w:sz="0" w:space="0" w:color="auto"/>
                <w:left w:val="none" w:sz="0" w:space="0" w:color="auto"/>
                <w:bottom w:val="none" w:sz="0" w:space="0" w:color="auto"/>
                <w:right w:val="none" w:sz="0" w:space="0" w:color="auto"/>
              </w:divBdr>
            </w:div>
            <w:div w:id="1835337878">
              <w:marLeft w:val="0"/>
              <w:marRight w:val="0"/>
              <w:marTop w:val="0"/>
              <w:marBottom w:val="0"/>
              <w:divBdr>
                <w:top w:val="none" w:sz="0" w:space="0" w:color="auto"/>
                <w:left w:val="none" w:sz="0" w:space="0" w:color="auto"/>
                <w:bottom w:val="none" w:sz="0" w:space="0" w:color="auto"/>
                <w:right w:val="none" w:sz="0" w:space="0" w:color="auto"/>
              </w:divBdr>
            </w:div>
            <w:div w:id="1839691542">
              <w:marLeft w:val="0"/>
              <w:marRight w:val="0"/>
              <w:marTop w:val="0"/>
              <w:marBottom w:val="0"/>
              <w:divBdr>
                <w:top w:val="none" w:sz="0" w:space="0" w:color="auto"/>
                <w:left w:val="none" w:sz="0" w:space="0" w:color="auto"/>
                <w:bottom w:val="none" w:sz="0" w:space="0" w:color="auto"/>
                <w:right w:val="none" w:sz="0" w:space="0" w:color="auto"/>
              </w:divBdr>
            </w:div>
            <w:div w:id="1852603239">
              <w:marLeft w:val="0"/>
              <w:marRight w:val="0"/>
              <w:marTop w:val="0"/>
              <w:marBottom w:val="0"/>
              <w:divBdr>
                <w:top w:val="none" w:sz="0" w:space="0" w:color="auto"/>
                <w:left w:val="none" w:sz="0" w:space="0" w:color="auto"/>
                <w:bottom w:val="none" w:sz="0" w:space="0" w:color="auto"/>
                <w:right w:val="none" w:sz="0" w:space="0" w:color="auto"/>
              </w:divBdr>
            </w:div>
            <w:div w:id="1893618637">
              <w:marLeft w:val="0"/>
              <w:marRight w:val="0"/>
              <w:marTop w:val="0"/>
              <w:marBottom w:val="0"/>
              <w:divBdr>
                <w:top w:val="none" w:sz="0" w:space="0" w:color="auto"/>
                <w:left w:val="none" w:sz="0" w:space="0" w:color="auto"/>
                <w:bottom w:val="none" w:sz="0" w:space="0" w:color="auto"/>
                <w:right w:val="none" w:sz="0" w:space="0" w:color="auto"/>
              </w:divBdr>
            </w:div>
            <w:div w:id="19460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1409">
      <w:bodyDiv w:val="1"/>
      <w:marLeft w:val="0"/>
      <w:marRight w:val="0"/>
      <w:marTop w:val="0"/>
      <w:marBottom w:val="0"/>
      <w:divBdr>
        <w:top w:val="none" w:sz="0" w:space="0" w:color="auto"/>
        <w:left w:val="none" w:sz="0" w:space="0" w:color="auto"/>
        <w:bottom w:val="none" w:sz="0" w:space="0" w:color="auto"/>
        <w:right w:val="none" w:sz="0" w:space="0" w:color="auto"/>
      </w:divBdr>
      <w:divsChild>
        <w:div w:id="1026833689">
          <w:marLeft w:val="0"/>
          <w:marRight w:val="0"/>
          <w:marTop w:val="0"/>
          <w:marBottom w:val="0"/>
          <w:divBdr>
            <w:top w:val="none" w:sz="0" w:space="0" w:color="auto"/>
            <w:left w:val="none" w:sz="0" w:space="0" w:color="auto"/>
            <w:bottom w:val="none" w:sz="0" w:space="0" w:color="auto"/>
            <w:right w:val="none" w:sz="0" w:space="0" w:color="auto"/>
          </w:divBdr>
          <w:divsChild>
            <w:div w:id="149829181">
              <w:marLeft w:val="0"/>
              <w:marRight w:val="0"/>
              <w:marTop w:val="0"/>
              <w:marBottom w:val="0"/>
              <w:divBdr>
                <w:top w:val="none" w:sz="0" w:space="0" w:color="auto"/>
                <w:left w:val="none" w:sz="0" w:space="0" w:color="auto"/>
                <w:bottom w:val="none" w:sz="0" w:space="0" w:color="auto"/>
                <w:right w:val="none" w:sz="0" w:space="0" w:color="auto"/>
              </w:divBdr>
            </w:div>
            <w:div w:id="843204321">
              <w:marLeft w:val="0"/>
              <w:marRight w:val="0"/>
              <w:marTop w:val="0"/>
              <w:marBottom w:val="0"/>
              <w:divBdr>
                <w:top w:val="none" w:sz="0" w:space="0" w:color="auto"/>
                <w:left w:val="none" w:sz="0" w:space="0" w:color="auto"/>
                <w:bottom w:val="none" w:sz="0" w:space="0" w:color="auto"/>
                <w:right w:val="none" w:sz="0" w:space="0" w:color="auto"/>
              </w:divBdr>
            </w:div>
            <w:div w:id="860124628">
              <w:marLeft w:val="0"/>
              <w:marRight w:val="0"/>
              <w:marTop w:val="0"/>
              <w:marBottom w:val="0"/>
              <w:divBdr>
                <w:top w:val="none" w:sz="0" w:space="0" w:color="auto"/>
                <w:left w:val="none" w:sz="0" w:space="0" w:color="auto"/>
                <w:bottom w:val="none" w:sz="0" w:space="0" w:color="auto"/>
                <w:right w:val="none" w:sz="0" w:space="0" w:color="auto"/>
              </w:divBdr>
            </w:div>
            <w:div w:id="1234007148">
              <w:marLeft w:val="0"/>
              <w:marRight w:val="0"/>
              <w:marTop w:val="0"/>
              <w:marBottom w:val="0"/>
              <w:divBdr>
                <w:top w:val="none" w:sz="0" w:space="0" w:color="auto"/>
                <w:left w:val="none" w:sz="0" w:space="0" w:color="auto"/>
                <w:bottom w:val="none" w:sz="0" w:space="0" w:color="auto"/>
                <w:right w:val="none" w:sz="0" w:space="0" w:color="auto"/>
              </w:divBdr>
            </w:div>
            <w:div w:id="2002660547">
              <w:marLeft w:val="0"/>
              <w:marRight w:val="0"/>
              <w:marTop w:val="0"/>
              <w:marBottom w:val="0"/>
              <w:divBdr>
                <w:top w:val="none" w:sz="0" w:space="0" w:color="auto"/>
                <w:left w:val="none" w:sz="0" w:space="0" w:color="auto"/>
                <w:bottom w:val="none" w:sz="0" w:space="0" w:color="auto"/>
                <w:right w:val="none" w:sz="0" w:space="0" w:color="auto"/>
              </w:divBdr>
            </w:div>
          </w:divsChild>
        </w:div>
        <w:div w:id="1297837214">
          <w:marLeft w:val="0"/>
          <w:marRight w:val="0"/>
          <w:marTop w:val="0"/>
          <w:marBottom w:val="0"/>
          <w:divBdr>
            <w:top w:val="none" w:sz="0" w:space="0" w:color="auto"/>
            <w:left w:val="none" w:sz="0" w:space="0" w:color="auto"/>
            <w:bottom w:val="none" w:sz="0" w:space="0" w:color="auto"/>
            <w:right w:val="none" w:sz="0" w:space="0" w:color="auto"/>
          </w:divBdr>
          <w:divsChild>
            <w:div w:id="45298155">
              <w:marLeft w:val="0"/>
              <w:marRight w:val="0"/>
              <w:marTop w:val="0"/>
              <w:marBottom w:val="0"/>
              <w:divBdr>
                <w:top w:val="none" w:sz="0" w:space="0" w:color="auto"/>
                <w:left w:val="none" w:sz="0" w:space="0" w:color="auto"/>
                <w:bottom w:val="none" w:sz="0" w:space="0" w:color="auto"/>
                <w:right w:val="none" w:sz="0" w:space="0" w:color="auto"/>
              </w:divBdr>
            </w:div>
            <w:div w:id="278880360">
              <w:marLeft w:val="0"/>
              <w:marRight w:val="0"/>
              <w:marTop w:val="0"/>
              <w:marBottom w:val="0"/>
              <w:divBdr>
                <w:top w:val="none" w:sz="0" w:space="0" w:color="auto"/>
                <w:left w:val="none" w:sz="0" w:space="0" w:color="auto"/>
                <w:bottom w:val="none" w:sz="0" w:space="0" w:color="auto"/>
                <w:right w:val="none" w:sz="0" w:space="0" w:color="auto"/>
              </w:divBdr>
            </w:div>
            <w:div w:id="319119895">
              <w:marLeft w:val="0"/>
              <w:marRight w:val="0"/>
              <w:marTop w:val="0"/>
              <w:marBottom w:val="0"/>
              <w:divBdr>
                <w:top w:val="none" w:sz="0" w:space="0" w:color="auto"/>
                <w:left w:val="none" w:sz="0" w:space="0" w:color="auto"/>
                <w:bottom w:val="none" w:sz="0" w:space="0" w:color="auto"/>
                <w:right w:val="none" w:sz="0" w:space="0" w:color="auto"/>
              </w:divBdr>
            </w:div>
            <w:div w:id="694039265">
              <w:marLeft w:val="0"/>
              <w:marRight w:val="0"/>
              <w:marTop w:val="0"/>
              <w:marBottom w:val="0"/>
              <w:divBdr>
                <w:top w:val="none" w:sz="0" w:space="0" w:color="auto"/>
                <w:left w:val="none" w:sz="0" w:space="0" w:color="auto"/>
                <w:bottom w:val="none" w:sz="0" w:space="0" w:color="auto"/>
                <w:right w:val="none" w:sz="0" w:space="0" w:color="auto"/>
              </w:divBdr>
            </w:div>
            <w:div w:id="738089243">
              <w:marLeft w:val="0"/>
              <w:marRight w:val="0"/>
              <w:marTop w:val="0"/>
              <w:marBottom w:val="0"/>
              <w:divBdr>
                <w:top w:val="none" w:sz="0" w:space="0" w:color="auto"/>
                <w:left w:val="none" w:sz="0" w:space="0" w:color="auto"/>
                <w:bottom w:val="none" w:sz="0" w:space="0" w:color="auto"/>
                <w:right w:val="none" w:sz="0" w:space="0" w:color="auto"/>
              </w:divBdr>
            </w:div>
            <w:div w:id="788160078">
              <w:marLeft w:val="0"/>
              <w:marRight w:val="0"/>
              <w:marTop w:val="0"/>
              <w:marBottom w:val="0"/>
              <w:divBdr>
                <w:top w:val="none" w:sz="0" w:space="0" w:color="auto"/>
                <w:left w:val="none" w:sz="0" w:space="0" w:color="auto"/>
                <w:bottom w:val="none" w:sz="0" w:space="0" w:color="auto"/>
                <w:right w:val="none" w:sz="0" w:space="0" w:color="auto"/>
              </w:divBdr>
            </w:div>
            <w:div w:id="901409691">
              <w:marLeft w:val="0"/>
              <w:marRight w:val="0"/>
              <w:marTop w:val="0"/>
              <w:marBottom w:val="0"/>
              <w:divBdr>
                <w:top w:val="none" w:sz="0" w:space="0" w:color="auto"/>
                <w:left w:val="none" w:sz="0" w:space="0" w:color="auto"/>
                <w:bottom w:val="none" w:sz="0" w:space="0" w:color="auto"/>
                <w:right w:val="none" w:sz="0" w:space="0" w:color="auto"/>
              </w:divBdr>
            </w:div>
            <w:div w:id="960647561">
              <w:marLeft w:val="0"/>
              <w:marRight w:val="0"/>
              <w:marTop w:val="0"/>
              <w:marBottom w:val="0"/>
              <w:divBdr>
                <w:top w:val="none" w:sz="0" w:space="0" w:color="auto"/>
                <w:left w:val="none" w:sz="0" w:space="0" w:color="auto"/>
                <w:bottom w:val="none" w:sz="0" w:space="0" w:color="auto"/>
                <w:right w:val="none" w:sz="0" w:space="0" w:color="auto"/>
              </w:divBdr>
            </w:div>
            <w:div w:id="1040476110">
              <w:marLeft w:val="0"/>
              <w:marRight w:val="0"/>
              <w:marTop w:val="0"/>
              <w:marBottom w:val="0"/>
              <w:divBdr>
                <w:top w:val="none" w:sz="0" w:space="0" w:color="auto"/>
                <w:left w:val="none" w:sz="0" w:space="0" w:color="auto"/>
                <w:bottom w:val="none" w:sz="0" w:space="0" w:color="auto"/>
                <w:right w:val="none" w:sz="0" w:space="0" w:color="auto"/>
              </w:divBdr>
            </w:div>
            <w:div w:id="1047265609">
              <w:marLeft w:val="0"/>
              <w:marRight w:val="0"/>
              <w:marTop w:val="0"/>
              <w:marBottom w:val="0"/>
              <w:divBdr>
                <w:top w:val="none" w:sz="0" w:space="0" w:color="auto"/>
                <w:left w:val="none" w:sz="0" w:space="0" w:color="auto"/>
                <w:bottom w:val="none" w:sz="0" w:space="0" w:color="auto"/>
                <w:right w:val="none" w:sz="0" w:space="0" w:color="auto"/>
              </w:divBdr>
            </w:div>
            <w:div w:id="1171749429">
              <w:marLeft w:val="0"/>
              <w:marRight w:val="0"/>
              <w:marTop w:val="0"/>
              <w:marBottom w:val="0"/>
              <w:divBdr>
                <w:top w:val="none" w:sz="0" w:space="0" w:color="auto"/>
                <w:left w:val="none" w:sz="0" w:space="0" w:color="auto"/>
                <w:bottom w:val="none" w:sz="0" w:space="0" w:color="auto"/>
                <w:right w:val="none" w:sz="0" w:space="0" w:color="auto"/>
              </w:divBdr>
            </w:div>
            <w:div w:id="1261571224">
              <w:marLeft w:val="0"/>
              <w:marRight w:val="0"/>
              <w:marTop w:val="0"/>
              <w:marBottom w:val="0"/>
              <w:divBdr>
                <w:top w:val="none" w:sz="0" w:space="0" w:color="auto"/>
                <w:left w:val="none" w:sz="0" w:space="0" w:color="auto"/>
                <w:bottom w:val="none" w:sz="0" w:space="0" w:color="auto"/>
                <w:right w:val="none" w:sz="0" w:space="0" w:color="auto"/>
              </w:divBdr>
            </w:div>
            <w:div w:id="1317607738">
              <w:marLeft w:val="0"/>
              <w:marRight w:val="0"/>
              <w:marTop w:val="0"/>
              <w:marBottom w:val="0"/>
              <w:divBdr>
                <w:top w:val="none" w:sz="0" w:space="0" w:color="auto"/>
                <w:left w:val="none" w:sz="0" w:space="0" w:color="auto"/>
                <w:bottom w:val="none" w:sz="0" w:space="0" w:color="auto"/>
                <w:right w:val="none" w:sz="0" w:space="0" w:color="auto"/>
              </w:divBdr>
            </w:div>
            <w:div w:id="1554003160">
              <w:marLeft w:val="0"/>
              <w:marRight w:val="0"/>
              <w:marTop w:val="0"/>
              <w:marBottom w:val="0"/>
              <w:divBdr>
                <w:top w:val="none" w:sz="0" w:space="0" w:color="auto"/>
                <w:left w:val="none" w:sz="0" w:space="0" w:color="auto"/>
                <w:bottom w:val="none" w:sz="0" w:space="0" w:color="auto"/>
                <w:right w:val="none" w:sz="0" w:space="0" w:color="auto"/>
              </w:divBdr>
            </w:div>
            <w:div w:id="1596475142">
              <w:marLeft w:val="0"/>
              <w:marRight w:val="0"/>
              <w:marTop w:val="0"/>
              <w:marBottom w:val="0"/>
              <w:divBdr>
                <w:top w:val="none" w:sz="0" w:space="0" w:color="auto"/>
                <w:left w:val="none" w:sz="0" w:space="0" w:color="auto"/>
                <w:bottom w:val="none" w:sz="0" w:space="0" w:color="auto"/>
                <w:right w:val="none" w:sz="0" w:space="0" w:color="auto"/>
              </w:divBdr>
            </w:div>
            <w:div w:id="1676107368">
              <w:marLeft w:val="0"/>
              <w:marRight w:val="0"/>
              <w:marTop w:val="0"/>
              <w:marBottom w:val="0"/>
              <w:divBdr>
                <w:top w:val="none" w:sz="0" w:space="0" w:color="auto"/>
                <w:left w:val="none" w:sz="0" w:space="0" w:color="auto"/>
                <w:bottom w:val="none" w:sz="0" w:space="0" w:color="auto"/>
                <w:right w:val="none" w:sz="0" w:space="0" w:color="auto"/>
              </w:divBdr>
            </w:div>
            <w:div w:id="2012294356">
              <w:marLeft w:val="0"/>
              <w:marRight w:val="0"/>
              <w:marTop w:val="0"/>
              <w:marBottom w:val="0"/>
              <w:divBdr>
                <w:top w:val="none" w:sz="0" w:space="0" w:color="auto"/>
                <w:left w:val="none" w:sz="0" w:space="0" w:color="auto"/>
                <w:bottom w:val="none" w:sz="0" w:space="0" w:color="auto"/>
                <w:right w:val="none" w:sz="0" w:space="0" w:color="auto"/>
              </w:divBdr>
            </w:div>
            <w:div w:id="2021808857">
              <w:marLeft w:val="0"/>
              <w:marRight w:val="0"/>
              <w:marTop w:val="0"/>
              <w:marBottom w:val="0"/>
              <w:divBdr>
                <w:top w:val="none" w:sz="0" w:space="0" w:color="auto"/>
                <w:left w:val="none" w:sz="0" w:space="0" w:color="auto"/>
                <w:bottom w:val="none" w:sz="0" w:space="0" w:color="auto"/>
                <w:right w:val="none" w:sz="0" w:space="0" w:color="auto"/>
              </w:divBdr>
            </w:div>
            <w:div w:id="2050453764">
              <w:marLeft w:val="0"/>
              <w:marRight w:val="0"/>
              <w:marTop w:val="0"/>
              <w:marBottom w:val="0"/>
              <w:divBdr>
                <w:top w:val="none" w:sz="0" w:space="0" w:color="auto"/>
                <w:left w:val="none" w:sz="0" w:space="0" w:color="auto"/>
                <w:bottom w:val="none" w:sz="0" w:space="0" w:color="auto"/>
                <w:right w:val="none" w:sz="0" w:space="0" w:color="auto"/>
              </w:divBdr>
            </w:div>
            <w:div w:id="2091807718">
              <w:marLeft w:val="0"/>
              <w:marRight w:val="0"/>
              <w:marTop w:val="0"/>
              <w:marBottom w:val="0"/>
              <w:divBdr>
                <w:top w:val="none" w:sz="0" w:space="0" w:color="auto"/>
                <w:left w:val="none" w:sz="0" w:space="0" w:color="auto"/>
                <w:bottom w:val="none" w:sz="0" w:space="0" w:color="auto"/>
                <w:right w:val="none" w:sz="0" w:space="0" w:color="auto"/>
              </w:divBdr>
            </w:div>
          </w:divsChild>
        </w:div>
        <w:div w:id="1818254738">
          <w:marLeft w:val="0"/>
          <w:marRight w:val="0"/>
          <w:marTop w:val="0"/>
          <w:marBottom w:val="0"/>
          <w:divBdr>
            <w:top w:val="none" w:sz="0" w:space="0" w:color="auto"/>
            <w:left w:val="none" w:sz="0" w:space="0" w:color="auto"/>
            <w:bottom w:val="none" w:sz="0" w:space="0" w:color="auto"/>
            <w:right w:val="none" w:sz="0" w:space="0" w:color="auto"/>
          </w:divBdr>
          <w:divsChild>
            <w:div w:id="364525954">
              <w:marLeft w:val="0"/>
              <w:marRight w:val="0"/>
              <w:marTop w:val="0"/>
              <w:marBottom w:val="0"/>
              <w:divBdr>
                <w:top w:val="none" w:sz="0" w:space="0" w:color="auto"/>
                <w:left w:val="none" w:sz="0" w:space="0" w:color="auto"/>
                <w:bottom w:val="none" w:sz="0" w:space="0" w:color="auto"/>
                <w:right w:val="none" w:sz="0" w:space="0" w:color="auto"/>
              </w:divBdr>
            </w:div>
            <w:div w:id="369573420">
              <w:marLeft w:val="0"/>
              <w:marRight w:val="0"/>
              <w:marTop w:val="0"/>
              <w:marBottom w:val="0"/>
              <w:divBdr>
                <w:top w:val="none" w:sz="0" w:space="0" w:color="auto"/>
                <w:left w:val="none" w:sz="0" w:space="0" w:color="auto"/>
                <w:bottom w:val="none" w:sz="0" w:space="0" w:color="auto"/>
                <w:right w:val="none" w:sz="0" w:space="0" w:color="auto"/>
              </w:divBdr>
            </w:div>
            <w:div w:id="455176708">
              <w:marLeft w:val="0"/>
              <w:marRight w:val="0"/>
              <w:marTop w:val="0"/>
              <w:marBottom w:val="0"/>
              <w:divBdr>
                <w:top w:val="none" w:sz="0" w:space="0" w:color="auto"/>
                <w:left w:val="none" w:sz="0" w:space="0" w:color="auto"/>
                <w:bottom w:val="none" w:sz="0" w:space="0" w:color="auto"/>
                <w:right w:val="none" w:sz="0" w:space="0" w:color="auto"/>
              </w:divBdr>
            </w:div>
            <w:div w:id="516122190">
              <w:marLeft w:val="0"/>
              <w:marRight w:val="0"/>
              <w:marTop w:val="0"/>
              <w:marBottom w:val="0"/>
              <w:divBdr>
                <w:top w:val="none" w:sz="0" w:space="0" w:color="auto"/>
                <w:left w:val="none" w:sz="0" w:space="0" w:color="auto"/>
                <w:bottom w:val="none" w:sz="0" w:space="0" w:color="auto"/>
                <w:right w:val="none" w:sz="0" w:space="0" w:color="auto"/>
              </w:divBdr>
            </w:div>
            <w:div w:id="654261534">
              <w:marLeft w:val="0"/>
              <w:marRight w:val="0"/>
              <w:marTop w:val="0"/>
              <w:marBottom w:val="0"/>
              <w:divBdr>
                <w:top w:val="none" w:sz="0" w:space="0" w:color="auto"/>
                <w:left w:val="none" w:sz="0" w:space="0" w:color="auto"/>
                <w:bottom w:val="none" w:sz="0" w:space="0" w:color="auto"/>
                <w:right w:val="none" w:sz="0" w:space="0" w:color="auto"/>
              </w:divBdr>
            </w:div>
            <w:div w:id="670135301">
              <w:marLeft w:val="0"/>
              <w:marRight w:val="0"/>
              <w:marTop w:val="0"/>
              <w:marBottom w:val="0"/>
              <w:divBdr>
                <w:top w:val="none" w:sz="0" w:space="0" w:color="auto"/>
                <w:left w:val="none" w:sz="0" w:space="0" w:color="auto"/>
                <w:bottom w:val="none" w:sz="0" w:space="0" w:color="auto"/>
                <w:right w:val="none" w:sz="0" w:space="0" w:color="auto"/>
              </w:divBdr>
            </w:div>
            <w:div w:id="680353428">
              <w:marLeft w:val="0"/>
              <w:marRight w:val="0"/>
              <w:marTop w:val="0"/>
              <w:marBottom w:val="0"/>
              <w:divBdr>
                <w:top w:val="none" w:sz="0" w:space="0" w:color="auto"/>
                <w:left w:val="none" w:sz="0" w:space="0" w:color="auto"/>
                <w:bottom w:val="none" w:sz="0" w:space="0" w:color="auto"/>
                <w:right w:val="none" w:sz="0" w:space="0" w:color="auto"/>
              </w:divBdr>
            </w:div>
            <w:div w:id="693265873">
              <w:marLeft w:val="0"/>
              <w:marRight w:val="0"/>
              <w:marTop w:val="0"/>
              <w:marBottom w:val="0"/>
              <w:divBdr>
                <w:top w:val="none" w:sz="0" w:space="0" w:color="auto"/>
                <w:left w:val="none" w:sz="0" w:space="0" w:color="auto"/>
                <w:bottom w:val="none" w:sz="0" w:space="0" w:color="auto"/>
                <w:right w:val="none" w:sz="0" w:space="0" w:color="auto"/>
              </w:divBdr>
            </w:div>
            <w:div w:id="716901675">
              <w:marLeft w:val="0"/>
              <w:marRight w:val="0"/>
              <w:marTop w:val="0"/>
              <w:marBottom w:val="0"/>
              <w:divBdr>
                <w:top w:val="none" w:sz="0" w:space="0" w:color="auto"/>
                <w:left w:val="none" w:sz="0" w:space="0" w:color="auto"/>
                <w:bottom w:val="none" w:sz="0" w:space="0" w:color="auto"/>
                <w:right w:val="none" w:sz="0" w:space="0" w:color="auto"/>
              </w:divBdr>
            </w:div>
            <w:div w:id="903878069">
              <w:marLeft w:val="0"/>
              <w:marRight w:val="0"/>
              <w:marTop w:val="0"/>
              <w:marBottom w:val="0"/>
              <w:divBdr>
                <w:top w:val="none" w:sz="0" w:space="0" w:color="auto"/>
                <w:left w:val="none" w:sz="0" w:space="0" w:color="auto"/>
                <w:bottom w:val="none" w:sz="0" w:space="0" w:color="auto"/>
                <w:right w:val="none" w:sz="0" w:space="0" w:color="auto"/>
              </w:divBdr>
            </w:div>
            <w:div w:id="939878438">
              <w:marLeft w:val="0"/>
              <w:marRight w:val="0"/>
              <w:marTop w:val="0"/>
              <w:marBottom w:val="0"/>
              <w:divBdr>
                <w:top w:val="none" w:sz="0" w:space="0" w:color="auto"/>
                <w:left w:val="none" w:sz="0" w:space="0" w:color="auto"/>
                <w:bottom w:val="none" w:sz="0" w:space="0" w:color="auto"/>
                <w:right w:val="none" w:sz="0" w:space="0" w:color="auto"/>
              </w:divBdr>
            </w:div>
            <w:div w:id="1037390180">
              <w:marLeft w:val="0"/>
              <w:marRight w:val="0"/>
              <w:marTop w:val="0"/>
              <w:marBottom w:val="0"/>
              <w:divBdr>
                <w:top w:val="none" w:sz="0" w:space="0" w:color="auto"/>
                <w:left w:val="none" w:sz="0" w:space="0" w:color="auto"/>
                <w:bottom w:val="none" w:sz="0" w:space="0" w:color="auto"/>
                <w:right w:val="none" w:sz="0" w:space="0" w:color="auto"/>
              </w:divBdr>
            </w:div>
            <w:div w:id="1102650197">
              <w:marLeft w:val="0"/>
              <w:marRight w:val="0"/>
              <w:marTop w:val="0"/>
              <w:marBottom w:val="0"/>
              <w:divBdr>
                <w:top w:val="none" w:sz="0" w:space="0" w:color="auto"/>
                <w:left w:val="none" w:sz="0" w:space="0" w:color="auto"/>
                <w:bottom w:val="none" w:sz="0" w:space="0" w:color="auto"/>
                <w:right w:val="none" w:sz="0" w:space="0" w:color="auto"/>
              </w:divBdr>
            </w:div>
            <w:div w:id="1361511660">
              <w:marLeft w:val="0"/>
              <w:marRight w:val="0"/>
              <w:marTop w:val="0"/>
              <w:marBottom w:val="0"/>
              <w:divBdr>
                <w:top w:val="none" w:sz="0" w:space="0" w:color="auto"/>
                <w:left w:val="none" w:sz="0" w:space="0" w:color="auto"/>
                <w:bottom w:val="none" w:sz="0" w:space="0" w:color="auto"/>
                <w:right w:val="none" w:sz="0" w:space="0" w:color="auto"/>
              </w:divBdr>
            </w:div>
            <w:div w:id="1491408450">
              <w:marLeft w:val="0"/>
              <w:marRight w:val="0"/>
              <w:marTop w:val="0"/>
              <w:marBottom w:val="0"/>
              <w:divBdr>
                <w:top w:val="none" w:sz="0" w:space="0" w:color="auto"/>
                <w:left w:val="none" w:sz="0" w:space="0" w:color="auto"/>
                <w:bottom w:val="none" w:sz="0" w:space="0" w:color="auto"/>
                <w:right w:val="none" w:sz="0" w:space="0" w:color="auto"/>
              </w:divBdr>
            </w:div>
            <w:div w:id="1570580668">
              <w:marLeft w:val="0"/>
              <w:marRight w:val="0"/>
              <w:marTop w:val="0"/>
              <w:marBottom w:val="0"/>
              <w:divBdr>
                <w:top w:val="none" w:sz="0" w:space="0" w:color="auto"/>
                <w:left w:val="none" w:sz="0" w:space="0" w:color="auto"/>
                <w:bottom w:val="none" w:sz="0" w:space="0" w:color="auto"/>
                <w:right w:val="none" w:sz="0" w:space="0" w:color="auto"/>
              </w:divBdr>
            </w:div>
            <w:div w:id="1604921869">
              <w:marLeft w:val="0"/>
              <w:marRight w:val="0"/>
              <w:marTop w:val="0"/>
              <w:marBottom w:val="0"/>
              <w:divBdr>
                <w:top w:val="none" w:sz="0" w:space="0" w:color="auto"/>
                <w:left w:val="none" w:sz="0" w:space="0" w:color="auto"/>
                <w:bottom w:val="none" w:sz="0" w:space="0" w:color="auto"/>
                <w:right w:val="none" w:sz="0" w:space="0" w:color="auto"/>
              </w:divBdr>
            </w:div>
            <w:div w:id="201295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01245">
      <w:bodyDiv w:val="1"/>
      <w:marLeft w:val="0"/>
      <w:marRight w:val="0"/>
      <w:marTop w:val="0"/>
      <w:marBottom w:val="0"/>
      <w:divBdr>
        <w:top w:val="none" w:sz="0" w:space="0" w:color="auto"/>
        <w:left w:val="none" w:sz="0" w:space="0" w:color="auto"/>
        <w:bottom w:val="none" w:sz="0" w:space="0" w:color="auto"/>
        <w:right w:val="none" w:sz="0" w:space="0" w:color="auto"/>
      </w:divBdr>
      <w:divsChild>
        <w:div w:id="811092887">
          <w:marLeft w:val="0"/>
          <w:marRight w:val="0"/>
          <w:marTop w:val="0"/>
          <w:marBottom w:val="0"/>
          <w:divBdr>
            <w:top w:val="none" w:sz="0" w:space="0" w:color="auto"/>
            <w:left w:val="none" w:sz="0" w:space="0" w:color="auto"/>
            <w:bottom w:val="none" w:sz="0" w:space="0" w:color="auto"/>
            <w:right w:val="none" w:sz="0" w:space="0" w:color="auto"/>
          </w:divBdr>
        </w:div>
        <w:div w:id="1752656826">
          <w:marLeft w:val="0"/>
          <w:marRight w:val="0"/>
          <w:marTop w:val="0"/>
          <w:marBottom w:val="0"/>
          <w:divBdr>
            <w:top w:val="none" w:sz="0" w:space="0" w:color="auto"/>
            <w:left w:val="none" w:sz="0" w:space="0" w:color="auto"/>
            <w:bottom w:val="none" w:sz="0" w:space="0" w:color="auto"/>
            <w:right w:val="none" w:sz="0" w:space="0" w:color="auto"/>
          </w:divBdr>
        </w:div>
        <w:div w:id="2044012725">
          <w:marLeft w:val="0"/>
          <w:marRight w:val="0"/>
          <w:marTop w:val="0"/>
          <w:marBottom w:val="0"/>
          <w:divBdr>
            <w:top w:val="none" w:sz="0" w:space="0" w:color="auto"/>
            <w:left w:val="none" w:sz="0" w:space="0" w:color="auto"/>
            <w:bottom w:val="none" w:sz="0" w:space="0" w:color="auto"/>
            <w:right w:val="none" w:sz="0" w:space="0" w:color="auto"/>
          </w:divBdr>
        </w:div>
      </w:divsChild>
    </w:div>
    <w:div w:id="288783198">
      <w:bodyDiv w:val="1"/>
      <w:marLeft w:val="0"/>
      <w:marRight w:val="0"/>
      <w:marTop w:val="0"/>
      <w:marBottom w:val="0"/>
      <w:divBdr>
        <w:top w:val="none" w:sz="0" w:space="0" w:color="auto"/>
        <w:left w:val="none" w:sz="0" w:space="0" w:color="auto"/>
        <w:bottom w:val="none" w:sz="0" w:space="0" w:color="auto"/>
        <w:right w:val="none" w:sz="0" w:space="0" w:color="auto"/>
      </w:divBdr>
      <w:divsChild>
        <w:div w:id="919562994">
          <w:marLeft w:val="0"/>
          <w:marRight w:val="0"/>
          <w:marTop w:val="0"/>
          <w:marBottom w:val="0"/>
          <w:divBdr>
            <w:top w:val="none" w:sz="0" w:space="0" w:color="auto"/>
            <w:left w:val="none" w:sz="0" w:space="0" w:color="auto"/>
            <w:bottom w:val="none" w:sz="0" w:space="0" w:color="auto"/>
            <w:right w:val="none" w:sz="0" w:space="0" w:color="auto"/>
          </w:divBdr>
        </w:div>
        <w:div w:id="2122451489">
          <w:marLeft w:val="0"/>
          <w:marRight w:val="0"/>
          <w:marTop w:val="0"/>
          <w:marBottom w:val="0"/>
          <w:divBdr>
            <w:top w:val="none" w:sz="0" w:space="0" w:color="auto"/>
            <w:left w:val="none" w:sz="0" w:space="0" w:color="auto"/>
            <w:bottom w:val="none" w:sz="0" w:space="0" w:color="auto"/>
            <w:right w:val="none" w:sz="0" w:space="0" w:color="auto"/>
          </w:divBdr>
        </w:div>
      </w:divsChild>
    </w:div>
    <w:div w:id="389352521">
      <w:bodyDiv w:val="1"/>
      <w:marLeft w:val="0"/>
      <w:marRight w:val="0"/>
      <w:marTop w:val="0"/>
      <w:marBottom w:val="0"/>
      <w:divBdr>
        <w:top w:val="none" w:sz="0" w:space="0" w:color="auto"/>
        <w:left w:val="none" w:sz="0" w:space="0" w:color="auto"/>
        <w:bottom w:val="none" w:sz="0" w:space="0" w:color="auto"/>
        <w:right w:val="none" w:sz="0" w:space="0" w:color="auto"/>
      </w:divBdr>
      <w:divsChild>
        <w:div w:id="592327009">
          <w:marLeft w:val="1080"/>
          <w:marRight w:val="0"/>
          <w:marTop w:val="100"/>
          <w:marBottom w:val="0"/>
          <w:divBdr>
            <w:top w:val="none" w:sz="0" w:space="0" w:color="auto"/>
            <w:left w:val="none" w:sz="0" w:space="0" w:color="auto"/>
            <w:bottom w:val="none" w:sz="0" w:space="0" w:color="auto"/>
            <w:right w:val="none" w:sz="0" w:space="0" w:color="auto"/>
          </w:divBdr>
        </w:div>
        <w:div w:id="731001625">
          <w:marLeft w:val="1080"/>
          <w:marRight w:val="0"/>
          <w:marTop w:val="100"/>
          <w:marBottom w:val="0"/>
          <w:divBdr>
            <w:top w:val="none" w:sz="0" w:space="0" w:color="auto"/>
            <w:left w:val="none" w:sz="0" w:space="0" w:color="auto"/>
            <w:bottom w:val="none" w:sz="0" w:space="0" w:color="auto"/>
            <w:right w:val="none" w:sz="0" w:space="0" w:color="auto"/>
          </w:divBdr>
        </w:div>
        <w:div w:id="823207393">
          <w:marLeft w:val="1080"/>
          <w:marRight w:val="0"/>
          <w:marTop w:val="100"/>
          <w:marBottom w:val="0"/>
          <w:divBdr>
            <w:top w:val="none" w:sz="0" w:space="0" w:color="auto"/>
            <w:left w:val="none" w:sz="0" w:space="0" w:color="auto"/>
            <w:bottom w:val="none" w:sz="0" w:space="0" w:color="auto"/>
            <w:right w:val="none" w:sz="0" w:space="0" w:color="auto"/>
          </w:divBdr>
        </w:div>
        <w:div w:id="997269890">
          <w:marLeft w:val="1080"/>
          <w:marRight w:val="0"/>
          <w:marTop w:val="100"/>
          <w:marBottom w:val="0"/>
          <w:divBdr>
            <w:top w:val="none" w:sz="0" w:space="0" w:color="auto"/>
            <w:left w:val="none" w:sz="0" w:space="0" w:color="auto"/>
            <w:bottom w:val="none" w:sz="0" w:space="0" w:color="auto"/>
            <w:right w:val="none" w:sz="0" w:space="0" w:color="auto"/>
          </w:divBdr>
        </w:div>
        <w:div w:id="1966233843">
          <w:marLeft w:val="1080"/>
          <w:marRight w:val="0"/>
          <w:marTop w:val="100"/>
          <w:marBottom w:val="0"/>
          <w:divBdr>
            <w:top w:val="none" w:sz="0" w:space="0" w:color="auto"/>
            <w:left w:val="none" w:sz="0" w:space="0" w:color="auto"/>
            <w:bottom w:val="none" w:sz="0" w:space="0" w:color="auto"/>
            <w:right w:val="none" w:sz="0" w:space="0" w:color="auto"/>
          </w:divBdr>
        </w:div>
        <w:div w:id="2035880490">
          <w:marLeft w:val="1080"/>
          <w:marRight w:val="0"/>
          <w:marTop w:val="100"/>
          <w:marBottom w:val="0"/>
          <w:divBdr>
            <w:top w:val="none" w:sz="0" w:space="0" w:color="auto"/>
            <w:left w:val="none" w:sz="0" w:space="0" w:color="auto"/>
            <w:bottom w:val="none" w:sz="0" w:space="0" w:color="auto"/>
            <w:right w:val="none" w:sz="0" w:space="0" w:color="auto"/>
          </w:divBdr>
        </w:div>
      </w:divsChild>
    </w:div>
    <w:div w:id="439223965">
      <w:bodyDiv w:val="1"/>
      <w:marLeft w:val="0"/>
      <w:marRight w:val="0"/>
      <w:marTop w:val="0"/>
      <w:marBottom w:val="0"/>
      <w:divBdr>
        <w:top w:val="none" w:sz="0" w:space="0" w:color="auto"/>
        <w:left w:val="none" w:sz="0" w:space="0" w:color="auto"/>
        <w:bottom w:val="none" w:sz="0" w:space="0" w:color="auto"/>
        <w:right w:val="none" w:sz="0" w:space="0" w:color="auto"/>
      </w:divBdr>
      <w:divsChild>
        <w:div w:id="131557077">
          <w:marLeft w:val="1800"/>
          <w:marRight w:val="0"/>
          <w:marTop w:val="100"/>
          <w:marBottom w:val="0"/>
          <w:divBdr>
            <w:top w:val="none" w:sz="0" w:space="0" w:color="auto"/>
            <w:left w:val="none" w:sz="0" w:space="0" w:color="auto"/>
            <w:bottom w:val="none" w:sz="0" w:space="0" w:color="auto"/>
            <w:right w:val="none" w:sz="0" w:space="0" w:color="auto"/>
          </w:divBdr>
        </w:div>
      </w:divsChild>
    </w:div>
    <w:div w:id="525406860">
      <w:bodyDiv w:val="1"/>
      <w:marLeft w:val="0"/>
      <w:marRight w:val="0"/>
      <w:marTop w:val="0"/>
      <w:marBottom w:val="0"/>
      <w:divBdr>
        <w:top w:val="none" w:sz="0" w:space="0" w:color="auto"/>
        <w:left w:val="none" w:sz="0" w:space="0" w:color="auto"/>
        <w:bottom w:val="none" w:sz="0" w:space="0" w:color="auto"/>
        <w:right w:val="none" w:sz="0" w:space="0" w:color="auto"/>
      </w:divBdr>
      <w:divsChild>
        <w:div w:id="1444304095">
          <w:marLeft w:val="1080"/>
          <w:marRight w:val="0"/>
          <w:marTop w:val="100"/>
          <w:marBottom w:val="0"/>
          <w:divBdr>
            <w:top w:val="none" w:sz="0" w:space="0" w:color="auto"/>
            <w:left w:val="none" w:sz="0" w:space="0" w:color="auto"/>
            <w:bottom w:val="none" w:sz="0" w:space="0" w:color="auto"/>
            <w:right w:val="none" w:sz="0" w:space="0" w:color="auto"/>
          </w:divBdr>
        </w:div>
      </w:divsChild>
    </w:div>
    <w:div w:id="634601046">
      <w:bodyDiv w:val="1"/>
      <w:marLeft w:val="0"/>
      <w:marRight w:val="0"/>
      <w:marTop w:val="0"/>
      <w:marBottom w:val="0"/>
      <w:divBdr>
        <w:top w:val="none" w:sz="0" w:space="0" w:color="auto"/>
        <w:left w:val="none" w:sz="0" w:space="0" w:color="auto"/>
        <w:bottom w:val="none" w:sz="0" w:space="0" w:color="auto"/>
        <w:right w:val="none" w:sz="0" w:space="0" w:color="auto"/>
      </w:divBdr>
      <w:divsChild>
        <w:div w:id="213084701">
          <w:marLeft w:val="1080"/>
          <w:marRight w:val="0"/>
          <w:marTop w:val="100"/>
          <w:marBottom w:val="0"/>
          <w:divBdr>
            <w:top w:val="none" w:sz="0" w:space="0" w:color="auto"/>
            <w:left w:val="none" w:sz="0" w:space="0" w:color="auto"/>
            <w:bottom w:val="none" w:sz="0" w:space="0" w:color="auto"/>
            <w:right w:val="none" w:sz="0" w:space="0" w:color="auto"/>
          </w:divBdr>
        </w:div>
        <w:div w:id="605892201">
          <w:marLeft w:val="1080"/>
          <w:marRight w:val="0"/>
          <w:marTop w:val="100"/>
          <w:marBottom w:val="0"/>
          <w:divBdr>
            <w:top w:val="none" w:sz="0" w:space="0" w:color="auto"/>
            <w:left w:val="none" w:sz="0" w:space="0" w:color="auto"/>
            <w:bottom w:val="none" w:sz="0" w:space="0" w:color="auto"/>
            <w:right w:val="none" w:sz="0" w:space="0" w:color="auto"/>
          </w:divBdr>
        </w:div>
        <w:div w:id="615605215">
          <w:marLeft w:val="1080"/>
          <w:marRight w:val="0"/>
          <w:marTop w:val="100"/>
          <w:marBottom w:val="0"/>
          <w:divBdr>
            <w:top w:val="none" w:sz="0" w:space="0" w:color="auto"/>
            <w:left w:val="none" w:sz="0" w:space="0" w:color="auto"/>
            <w:bottom w:val="none" w:sz="0" w:space="0" w:color="auto"/>
            <w:right w:val="none" w:sz="0" w:space="0" w:color="auto"/>
          </w:divBdr>
        </w:div>
        <w:div w:id="1568295502">
          <w:marLeft w:val="1080"/>
          <w:marRight w:val="0"/>
          <w:marTop w:val="100"/>
          <w:marBottom w:val="0"/>
          <w:divBdr>
            <w:top w:val="none" w:sz="0" w:space="0" w:color="auto"/>
            <w:left w:val="none" w:sz="0" w:space="0" w:color="auto"/>
            <w:bottom w:val="none" w:sz="0" w:space="0" w:color="auto"/>
            <w:right w:val="none" w:sz="0" w:space="0" w:color="auto"/>
          </w:divBdr>
        </w:div>
        <w:div w:id="1711145043">
          <w:marLeft w:val="1080"/>
          <w:marRight w:val="0"/>
          <w:marTop w:val="100"/>
          <w:marBottom w:val="0"/>
          <w:divBdr>
            <w:top w:val="none" w:sz="0" w:space="0" w:color="auto"/>
            <w:left w:val="none" w:sz="0" w:space="0" w:color="auto"/>
            <w:bottom w:val="none" w:sz="0" w:space="0" w:color="auto"/>
            <w:right w:val="none" w:sz="0" w:space="0" w:color="auto"/>
          </w:divBdr>
        </w:div>
        <w:div w:id="1719821824">
          <w:marLeft w:val="1080"/>
          <w:marRight w:val="0"/>
          <w:marTop w:val="100"/>
          <w:marBottom w:val="0"/>
          <w:divBdr>
            <w:top w:val="none" w:sz="0" w:space="0" w:color="auto"/>
            <w:left w:val="none" w:sz="0" w:space="0" w:color="auto"/>
            <w:bottom w:val="none" w:sz="0" w:space="0" w:color="auto"/>
            <w:right w:val="none" w:sz="0" w:space="0" w:color="auto"/>
          </w:divBdr>
        </w:div>
      </w:divsChild>
    </w:div>
    <w:div w:id="653222180">
      <w:bodyDiv w:val="1"/>
      <w:marLeft w:val="0"/>
      <w:marRight w:val="0"/>
      <w:marTop w:val="0"/>
      <w:marBottom w:val="0"/>
      <w:divBdr>
        <w:top w:val="none" w:sz="0" w:space="0" w:color="auto"/>
        <w:left w:val="none" w:sz="0" w:space="0" w:color="auto"/>
        <w:bottom w:val="none" w:sz="0" w:space="0" w:color="auto"/>
        <w:right w:val="none" w:sz="0" w:space="0" w:color="auto"/>
      </w:divBdr>
      <w:divsChild>
        <w:div w:id="965476627">
          <w:marLeft w:val="0"/>
          <w:marRight w:val="0"/>
          <w:marTop w:val="0"/>
          <w:marBottom w:val="0"/>
          <w:divBdr>
            <w:top w:val="none" w:sz="0" w:space="0" w:color="auto"/>
            <w:left w:val="none" w:sz="0" w:space="0" w:color="auto"/>
            <w:bottom w:val="none" w:sz="0" w:space="0" w:color="auto"/>
            <w:right w:val="none" w:sz="0" w:space="0" w:color="auto"/>
          </w:divBdr>
        </w:div>
        <w:div w:id="999116478">
          <w:marLeft w:val="0"/>
          <w:marRight w:val="0"/>
          <w:marTop w:val="0"/>
          <w:marBottom w:val="0"/>
          <w:divBdr>
            <w:top w:val="none" w:sz="0" w:space="0" w:color="auto"/>
            <w:left w:val="none" w:sz="0" w:space="0" w:color="auto"/>
            <w:bottom w:val="none" w:sz="0" w:space="0" w:color="auto"/>
            <w:right w:val="none" w:sz="0" w:space="0" w:color="auto"/>
          </w:divBdr>
        </w:div>
        <w:div w:id="2017925439">
          <w:marLeft w:val="0"/>
          <w:marRight w:val="0"/>
          <w:marTop w:val="0"/>
          <w:marBottom w:val="0"/>
          <w:divBdr>
            <w:top w:val="none" w:sz="0" w:space="0" w:color="auto"/>
            <w:left w:val="none" w:sz="0" w:space="0" w:color="auto"/>
            <w:bottom w:val="none" w:sz="0" w:space="0" w:color="auto"/>
            <w:right w:val="none" w:sz="0" w:space="0" w:color="auto"/>
          </w:divBdr>
        </w:div>
      </w:divsChild>
    </w:div>
    <w:div w:id="839123338">
      <w:bodyDiv w:val="1"/>
      <w:marLeft w:val="0"/>
      <w:marRight w:val="0"/>
      <w:marTop w:val="0"/>
      <w:marBottom w:val="0"/>
      <w:divBdr>
        <w:top w:val="none" w:sz="0" w:space="0" w:color="auto"/>
        <w:left w:val="none" w:sz="0" w:space="0" w:color="auto"/>
        <w:bottom w:val="none" w:sz="0" w:space="0" w:color="auto"/>
        <w:right w:val="none" w:sz="0" w:space="0" w:color="auto"/>
      </w:divBdr>
      <w:divsChild>
        <w:div w:id="1128889091">
          <w:marLeft w:val="0"/>
          <w:marRight w:val="0"/>
          <w:marTop w:val="0"/>
          <w:marBottom w:val="0"/>
          <w:divBdr>
            <w:top w:val="none" w:sz="0" w:space="0" w:color="auto"/>
            <w:left w:val="none" w:sz="0" w:space="0" w:color="auto"/>
            <w:bottom w:val="none" w:sz="0" w:space="0" w:color="auto"/>
            <w:right w:val="none" w:sz="0" w:space="0" w:color="auto"/>
          </w:divBdr>
        </w:div>
        <w:div w:id="1260454636">
          <w:marLeft w:val="0"/>
          <w:marRight w:val="0"/>
          <w:marTop w:val="0"/>
          <w:marBottom w:val="0"/>
          <w:divBdr>
            <w:top w:val="none" w:sz="0" w:space="0" w:color="auto"/>
            <w:left w:val="none" w:sz="0" w:space="0" w:color="auto"/>
            <w:bottom w:val="none" w:sz="0" w:space="0" w:color="auto"/>
            <w:right w:val="none" w:sz="0" w:space="0" w:color="auto"/>
          </w:divBdr>
        </w:div>
        <w:div w:id="1612124953">
          <w:marLeft w:val="0"/>
          <w:marRight w:val="0"/>
          <w:marTop w:val="0"/>
          <w:marBottom w:val="0"/>
          <w:divBdr>
            <w:top w:val="none" w:sz="0" w:space="0" w:color="auto"/>
            <w:left w:val="none" w:sz="0" w:space="0" w:color="auto"/>
            <w:bottom w:val="none" w:sz="0" w:space="0" w:color="auto"/>
            <w:right w:val="none" w:sz="0" w:space="0" w:color="auto"/>
          </w:divBdr>
        </w:div>
      </w:divsChild>
    </w:div>
    <w:div w:id="899444983">
      <w:bodyDiv w:val="1"/>
      <w:marLeft w:val="0"/>
      <w:marRight w:val="0"/>
      <w:marTop w:val="0"/>
      <w:marBottom w:val="0"/>
      <w:divBdr>
        <w:top w:val="none" w:sz="0" w:space="0" w:color="auto"/>
        <w:left w:val="none" w:sz="0" w:space="0" w:color="auto"/>
        <w:bottom w:val="none" w:sz="0" w:space="0" w:color="auto"/>
        <w:right w:val="none" w:sz="0" w:space="0" w:color="auto"/>
      </w:divBdr>
      <w:divsChild>
        <w:div w:id="677389279">
          <w:marLeft w:val="0"/>
          <w:marRight w:val="0"/>
          <w:marTop w:val="0"/>
          <w:marBottom w:val="0"/>
          <w:divBdr>
            <w:top w:val="none" w:sz="0" w:space="0" w:color="auto"/>
            <w:left w:val="none" w:sz="0" w:space="0" w:color="auto"/>
            <w:bottom w:val="none" w:sz="0" w:space="0" w:color="auto"/>
            <w:right w:val="none" w:sz="0" w:space="0" w:color="auto"/>
          </w:divBdr>
        </w:div>
        <w:div w:id="795829094">
          <w:marLeft w:val="0"/>
          <w:marRight w:val="0"/>
          <w:marTop w:val="0"/>
          <w:marBottom w:val="0"/>
          <w:divBdr>
            <w:top w:val="none" w:sz="0" w:space="0" w:color="auto"/>
            <w:left w:val="none" w:sz="0" w:space="0" w:color="auto"/>
            <w:bottom w:val="none" w:sz="0" w:space="0" w:color="auto"/>
            <w:right w:val="none" w:sz="0" w:space="0" w:color="auto"/>
          </w:divBdr>
        </w:div>
        <w:div w:id="1611859332">
          <w:marLeft w:val="0"/>
          <w:marRight w:val="0"/>
          <w:marTop w:val="0"/>
          <w:marBottom w:val="0"/>
          <w:divBdr>
            <w:top w:val="none" w:sz="0" w:space="0" w:color="auto"/>
            <w:left w:val="none" w:sz="0" w:space="0" w:color="auto"/>
            <w:bottom w:val="none" w:sz="0" w:space="0" w:color="auto"/>
            <w:right w:val="none" w:sz="0" w:space="0" w:color="auto"/>
          </w:divBdr>
        </w:div>
      </w:divsChild>
    </w:div>
    <w:div w:id="963076914">
      <w:bodyDiv w:val="1"/>
      <w:marLeft w:val="0"/>
      <w:marRight w:val="0"/>
      <w:marTop w:val="0"/>
      <w:marBottom w:val="0"/>
      <w:divBdr>
        <w:top w:val="none" w:sz="0" w:space="0" w:color="auto"/>
        <w:left w:val="none" w:sz="0" w:space="0" w:color="auto"/>
        <w:bottom w:val="none" w:sz="0" w:space="0" w:color="auto"/>
        <w:right w:val="none" w:sz="0" w:space="0" w:color="auto"/>
      </w:divBdr>
      <w:divsChild>
        <w:div w:id="174197725">
          <w:marLeft w:val="0"/>
          <w:marRight w:val="0"/>
          <w:marTop w:val="0"/>
          <w:marBottom w:val="0"/>
          <w:divBdr>
            <w:top w:val="none" w:sz="0" w:space="0" w:color="auto"/>
            <w:left w:val="none" w:sz="0" w:space="0" w:color="auto"/>
            <w:bottom w:val="none" w:sz="0" w:space="0" w:color="auto"/>
            <w:right w:val="none" w:sz="0" w:space="0" w:color="auto"/>
          </w:divBdr>
        </w:div>
        <w:div w:id="604117867">
          <w:marLeft w:val="0"/>
          <w:marRight w:val="0"/>
          <w:marTop w:val="0"/>
          <w:marBottom w:val="0"/>
          <w:divBdr>
            <w:top w:val="none" w:sz="0" w:space="0" w:color="auto"/>
            <w:left w:val="none" w:sz="0" w:space="0" w:color="auto"/>
            <w:bottom w:val="none" w:sz="0" w:space="0" w:color="auto"/>
            <w:right w:val="none" w:sz="0" w:space="0" w:color="auto"/>
          </w:divBdr>
        </w:div>
        <w:div w:id="1859805693">
          <w:marLeft w:val="0"/>
          <w:marRight w:val="0"/>
          <w:marTop w:val="0"/>
          <w:marBottom w:val="0"/>
          <w:divBdr>
            <w:top w:val="none" w:sz="0" w:space="0" w:color="auto"/>
            <w:left w:val="none" w:sz="0" w:space="0" w:color="auto"/>
            <w:bottom w:val="none" w:sz="0" w:space="0" w:color="auto"/>
            <w:right w:val="none" w:sz="0" w:space="0" w:color="auto"/>
          </w:divBdr>
        </w:div>
      </w:divsChild>
    </w:div>
    <w:div w:id="987516145">
      <w:bodyDiv w:val="1"/>
      <w:marLeft w:val="0"/>
      <w:marRight w:val="0"/>
      <w:marTop w:val="0"/>
      <w:marBottom w:val="0"/>
      <w:divBdr>
        <w:top w:val="none" w:sz="0" w:space="0" w:color="auto"/>
        <w:left w:val="none" w:sz="0" w:space="0" w:color="auto"/>
        <w:bottom w:val="none" w:sz="0" w:space="0" w:color="auto"/>
        <w:right w:val="none" w:sz="0" w:space="0" w:color="auto"/>
      </w:divBdr>
      <w:divsChild>
        <w:div w:id="411783454">
          <w:marLeft w:val="1080"/>
          <w:marRight w:val="0"/>
          <w:marTop w:val="100"/>
          <w:marBottom w:val="0"/>
          <w:divBdr>
            <w:top w:val="none" w:sz="0" w:space="0" w:color="auto"/>
            <w:left w:val="none" w:sz="0" w:space="0" w:color="auto"/>
            <w:bottom w:val="none" w:sz="0" w:space="0" w:color="auto"/>
            <w:right w:val="none" w:sz="0" w:space="0" w:color="auto"/>
          </w:divBdr>
        </w:div>
        <w:div w:id="1072389155">
          <w:marLeft w:val="1080"/>
          <w:marRight w:val="0"/>
          <w:marTop w:val="100"/>
          <w:marBottom w:val="0"/>
          <w:divBdr>
            <w:top w:val="none" w:sz="0" w:space="0" w:color="auto"/>
            <w:left w:val="none" w:sz="0" w:space="0" w:color="auto"/>
            <w:bottom w:val="none" w:sz="0" w:space="0" w:color="auto"/>
            <w:right w:val="none" w:sz="0" w:space="0" w:color="auto"/>
          </w:divBdr>
        </w:div>
        <w:div w:id="1434352660">
          <w:marLeft w:val="1080"/>
          <w:marRight w:val="0"/>
          <w:marTop w:val="100"/>
          <w:marBottom w:val="0"/>
          <w:divBdr>
            <w:top w:val="none" w:sz="0" w:space="0" w:color="auto"/>
            <w:left w:val="none" w:sz="0" w:space="0" w:color="auto"/>
            <w:bottom w:val="none" w:sz="0" w:space="0" w:color="auto"/>
            <w:right w:val="none" w:sz="0" w:space="0" w:color="auto"/>
          </w:divBdr>
        </w:div>
        <w:div w:id="1482234821">
          <w:marLeft w:val="1080"/>
          <w:marRight w:val="0"/>
          <w:marTop w:val="100"/>
          <w:marBottom w:val="0"/>
          <w:divBdr>
            <w:top w:val="none" w:sz="0" w:space="0" w:color="auto"/>
            <w:left w:val="none" w:sz="0" w:space="0" w:color="auto"/>
            <w:bottom w:val="none" w:sz="0" w:space="0" w:color="auto"/>
            <w:right w:val="none" w:sz="0" w:space="0" w:color="auto"/>
          </w:divBdr>
        </w:div>
        <w:div w:id="1593202921">
          <w:marLeft w:val="1080"/>
          <w:marRight w:val="0"/>
          <w:marTop w:val="100"/>
          <w:marBottom w:val="0"/>
          <w:divBdr>
            <w:top w:val="none" w:sz="0" w:space="0" w:color="auto"/>
            <w:left w:val="none" w:sz="0" w:space="0" w:color="auto"/>
            <w:bottom w:val="none" w:sz="0" w:space="0" w:color="auto"/>
            <w:right w:val="none" w:sz="0" w:space="0" w:color="auto"/>
          </w:divBdr>
        </w:div>
        <w:div w:id="1668820820">
          <w:marLeft w:val="1080"/>
          <w:marRight w:val="0"/>
          <w:marTop w:val="100"/>
          <w:marBottom w:val="0"/>
          <w:divBdr>
            <w:top w:val="none" w:sz="0" w:space="0" w:color="auto"/>
            <w:left w:val="none" w:sz="0" w:space="0" w:color="auto"/>
            <w:bottom w:val="none" w:sz="0" w:space="0" w:color="auto"/>
            <w:right w:val="none" w:sz="0" w:space="0" w:color="auto"/>
          </w:divBdr>
        </w:div>
      </w:divsChild>
    </w:div>
    <w:div w:id="1033313107">
      <w:bodyDiv w:val="1"/>
      <w:marLeft w:val="0"/>
      <w:marRight w:val="0"/>
      <w:marTop w:val="0"/>
      <w:marBottom w:val="0"/>
      <w:divBdr>
        <w:top w:val="none" w:sz="0" w:space="0" w:color="auto"/>
        <w:left w:val="none" w:sz="0" w:space="0" w:color="auto"/>
        <w:bottom w:val="none" w:sz="0" w:space="0" w:color="auto"/>
        <w:right w:val="none" w:sz="0" w:space="0" w:color="auto"/>
      </w:divBdr>
      <w:divsChild>
        <w:div w:id="623804343">
          <w:marLeft w:val="0"/>
          <w:marRight w:val="0"/>
          <w:marTop w:val="0"/>
          <w:marBottom w:val="0"/>
          <w:divBdr>
            <w:top w:val="none" w:sz="0" w:space="0" w:color="auto"/>
            <w:left w:val="none" w:sz="0" w:space="0" w:color="auto"/>
            <w:bottom w:val="none" w:sz="0" w:space="0" w:color="auto"/>
            <w:right w:val="none" w:sz="0" w:space="0" w:color="auto"/>
          </w:divBdr>
        </w:div>
        <w:div w:id="777069259">
          <w:marLeft w:val="0"/>
          <w:marRight w:val="0"/>
          <w:marTop w:val="0"/>
          <w:marBottom w:val="0"/>
          <w:divBdr>
            <w:top w:val="none" w:sz="0" w:space="0" w:color="auto"/>
            <w:left w:val="none" w:sz="0" w:space="0" w:color="auto"/>
            <w:bottom w:val="none" w:sz="0" w:space="0" w:color="auto"/>
            <w:right w:val="none" w:sz="0" w:space="0" w:color="auto"/>
          </w:divBdr>
        </w:div>
        <w:div w:id="1649625191">
          <w:marLeft w:val="0"/>
          <w:marRight w:val="0"/>
          <w:marTop w:val="0"/>
          <w:marBottom w:val="0"/>
          <w:divBdr>
            <w:top w:val="none" w:sz="0" w:space="0" w:color="auto"/>
            <w:left w:val="none" w:sz="0" w:space="0" w:color="auto"/>
            <w:bottom w:val="none" w:sz="0" w:space="0" w:color="auto"/>
            <w:right w:val="none" w:sz="0" w:space="0" w:color="auto"/>
          </w:divBdr>
        </w:div>
      </w:divsChild>
    </w:div>
    <w:div w:id="1119766101">
      <w:bodyDiv w:val="1"/>
      <w:marLeft w:val="0"/>
      <w:marRight w:val="0"/>
      <w:marTop w:val="0"/>
      <w:marBottom w:val="0"/>
      <w:divBdr>
        <w:top w:val="none" w:sz="0" w:space="0" w:color="auto"/>
        <w:left w:val="none" w:sz="0" w:space="0" w:color="auto"/>
        <w:bottom w:val="none" w:sz="0" w:space="0" w:color="auto"/>
        <w:right w:val="none" w:sz="0" w:space="0" w:color="auto"/>
      </w:divBdr>
      <w:divsChild>
        <w:div w:id="596136497">
          <w:marLeft w:val="0"/>
          <w:marRight w:val="0"/>
          <w:marTop w:val="0"/>
          <w:marBottom w:val="0"/>
          <w:divBdr>
            <w:top w:val="none" w:sz="0" w:space="0" w:color="auto"/>
            <w:left w:val="none" w:sz="0" w:space="0" w:color="auto"/>
            <w:bottom w:val="none" w:sz="0" w:space="0" w:color="auto"/>
            <w:right w:val="none" w:sz="0" w:space="0" w:color="auto"/>
          </w:divBdr>
          <w:divsChild>
            <w:div w:id="1034884185">
              <w:marLeft w:val="0"/>
              <w:marRight w:val="0"/>
              <w:marTop w:val="0"/>
              <w:marBottom w:val="0"/>
              <w:divBdr>
                <w:top w:val="none" w:sz="0" w:space="0" w:color="auto"/>
                <w:left w:val="none" w:sz="0" w:space="0" w:color="auto"/>
                <w:bottom w:val="none" w:sz="0" w:space="0" w:color="auto"/>
                <w:right w:val="none" w:sz="0" w:space="0" w:color="auto"/>
              </w:divBdr>
            </w:div>
          </w:divsChild>
        </w:div>
        <w:div w:id="1204102266">
          <w:marLeft w:val="0"/>
          <w:marRight w:val="0"/>
          <w:marTop w:val="0"/>
          <w:marBottom w:val="0"/>
          <w:divBdr>
            <w:top w:val="none" w:sz="0" w:space="0" w:color="auto"/>
            <w:left w:val="none" w:sz="0" w:space="0" w:color="auto"/>
            <w:bottom w:val="none" w:sz="0" w:space="0" w:color="auto"/>
            <w:right w:val="none" w:sz="0" w:space="0" w:color="auto"/>
          </w:divBdr>
          <w:divsChild>
            <w:div w:id="24991341">
              <w:marLeft w:val="0"/>
              <w:marRight w:val="0"/>
              <w:marTop w:val="0"/>
              <w:marBottom w:val="0"/>
              <w:divBdr>
                <w:top w:val="none" w:sz="0" w:space="0" w:color="auto"/>
                <w:left w:val="none" w:sz="0" w:space="0" w:color="auto"/>
                <w:bottom w:val="none" w:sz="0" w:space="0" w:color="auto"/>
                <w:right w:val="none" w:sz="0" w:space="0" w:color="auto"/>
              </w:divBdr>
            </w:div>
            <w:div w:id="138503408">
              <w:marLeft w:val="0"/>
              <w:marRight w:val="0"/>
              <w:marTop w:val="0"/>
              <w:marBottom w:val="0"/>
              <w:divBdr>
                <w:top w:val="none" w:sz="0" w:space="0" w:color="auto"/>
                <w:left w:val="none" w:sz="0" w:space="0" w:color="auto"/>
                <w:bottom w:val="none" w:sz="0" w:space="0" w:color="auto"/>
                <w:right w:val="none" w:sz="0" w:space="0" w:color="auto"/>
              </w:divBdr>
            </w:div>
            <w:div w:id="271786111">
              <w:marLeft w:val="0"/>
              <w:marRight w:val="0"/>
              <w:marTop w:val="0"/>
              <w:marBottom w:val="0"/>
              <w:divBdr>
                <w:top w:val="none" w:sz="0" w:space="0" w:color="auto"/>
                <w:left w:val="none" w:sz="0" w:space="0" w:color="auto"/>
                <w:bottom w:val="none" w:sz="0" w:space="0" w:color="auto"/>
                <w:right w:val="none" w:sz="0" w:space="0" w:color="auto"/>
              </w:divBdr>
            </w:div>
            <w:div w:id="356196686">
              <w:marLeft w:val="0"/>
              <w:marRight w:val="0"/>
              <w:marTop w:val="0"/>
              <w:marBottom w:val="0"/>
              <w:divBdr>
                <w:top w:val="none" w:sz="0" w:space="0" w:color="auto"/>
                <w:left w:val="none" w:sz="0" w:space="0" w:color="auto"/>
                <w:bottom w:val="none" w:sz="0" w:space="0" w:color="auto"/>
                <w:right w:val="none" w:sz="0" w:space="0" w:color="auto"/>
              </w:divBdr>
            </w:div>
            <w:div w:id="404686788">
              <w:marLeft w:val="0"/>
              <w:marRight w:val="0"/>
              <w:marTop w:val="0"/>
              <w:marBottom w:val="0"/>
              <w:divBdr>
                <w:top w:val="none" w:sz="0" w:space="0" w:color="auto"/>
                <w:left w:val="none" w:sz="0" w:space="0" w:color="auto"/>
                <w:bottom w:val="none" w:sz="0" w:space="0" w:color="auto"/>
                <w:right w:val="none" w:sz="0" w:space="0" w:color="auto"/>
              </w:divBdr>
            </w:div>
            <w:div w:id="415591113">
              <w:marLeft w:val="0"/>
              <w:marRight w:val="0"/>
              <w:marTop w:val="0"/>
              <w:marBottom w:val="0"/>
              <w:divBdr>
                <w:top w:val="none" w:sz="0" w:space="0" w:color="auto"/>
                <w:left w:val="none" w:sz="0" w:space="0" w:color="auto"/>
                <w:bottom w:val="none" w:sz="0" w:space="0" w:color="auto"/>
                <w:right w:val="none" w:sz="0" w:space="0" w:color="auto"/>
              </w:divBdr>
            </w:div>
            <w:div w:id="459810376">
              <w:marLeft w:val="0"/>
              <w:marRight w:val="0"/>
              <w:marTop w:val="0"/>
              <w:marBottom w:val="0"/>
              <w:divBdr>
                <w:top w:val="none" w:sz="0" w:space="0" w:color="auto"/>
                <w:left w:val="none" w:sz="0" w:space="0" w:color="auto"/>
                <w:bottom w:val="none" w:sz="0" w:space="0" w:color="auto"/>
                <w:right w:val="none" w:sz="0" w:space="0" w:color="auto"/>
              </w:divBdr>
            </w:div>
            <w:div w:id="502357674">
              <w:marLeft w:val="0"/>
              <w:marRight w:val="0"/>
              <w:marTop w:val="0"/>
              <w:marBottom w:val="0"/>
              <w:divBdr>
                <w:top w:val="none" w:sz="0" w:space="0" w:color="auto"/>
                <w:left w:val="none" w:sz="0" w:space="0" w:color="auto"/>
                <w:bottom w:val="none" w:sz="0" w:space="0" w:color="auto"/>
                <w:right w:val="none" w:sz="0" w:space="0" w:color="auto"/>
              </w:divBdr>
            </w:div>
            <w:div w:id="732124312">
              <w:marLeft w:val="0"/>
              <w:marRight w:val="0"/>
              <w:marTop w:val="0"/>
              <w:marBottom w:val="0"/>
              <w:divBdr>
                <w:top w:val="none" w:sz="0" w:space="0" w:color="auto"/>
                <w:left w:val="none" w:sz="0" w:space="0" w:color="auto"/>
                <w:bottom w:val="none" w:sz="0" w:space="0" w:color="auto"/>
                <w:right w:val="none" w:sz="0" w:space="0" w:color="auto"/>
              </w:divBdr>
            </w:div>
            <w:div w:id="954016473">
              <w:marLeft w:val="0"/>
              <w:marRight w:val="0"/>
              <w:marTop w:val="0"/>
              <w:marBottom w:val="0"/>
              <w:divBdr>
                <w:top w:val="none" w:sz="0" w:space="0" w:color="auto"/>
                <w:left w:val="none" w:sz="0" w:space="0" w:color="auto"/>
                <w:bottom w:val="none" w:sz="0" w:space="0" w:color="auto"/>
                <w:right w:val="none" w:sz="0" w:space="0" w:color="auto"/>
              </w:divBdr>
            </w:div>
            <w:div w:id="971055876">
              <w:marLeft w:val="0"/>
              <w:marRight w:val="0"/>
              <w:marTop w:val="0"/>
              <w:marBottom w:val="0"/>
              <w:divBdr>
                <w:top w:val="none" w:sz="0" w:space="0" w:color="auto"/>
                <w:left w:val="none" w:sz="0" w:space="0" w:color="auto"/>
                <w:bottom w:val="none" w:sz="0" w:space="0" w:color="auto"/>
                <w:right w:val="none" w:sz="0" w:space="0" w:color="auto"/>
              </w:divBdr>
            </w:div>
            <w:div w:id="1048065282">
              <w:marLeft w:val="0"/>
              <w:marRight w:val="0"/>
              <w:marTop w:val="0"/>
              <w:marBottom w:val="0"/>
              <w:divBdr>
                <w:top w:val="none" w:sz="0" w:space="0" w:color="auto"/>
                <w:left w:val="none" w:sz="0" w:space="0" w:color="auto"/>
                <w:bottom w:val="none" w:sz="0" w:space="0" w:color="auto"/>
                <w:right w:val="none" w:sz="0" w:space="0" w:color="auto"/>
              </w:divBdr>
            </w:div>
            <w:div w:id="1485854449">
              <w:marLeft w:val="0"/>
              <w:marRight w:val="0"/>
              <w:marTop w:val="0"/>
              <w:marBottom w:val="0"/>
              <w:divBdr>
                <w:top w:val="none" w:sz="0" w:space="0" w:color="auto"/>
                <w:left w:val="none" w:sz="0" w:space="0" w:color="auto"/>
                <w:bottom w:val="none" w:sz="0" w:space="0" w:color="auto"/>
                <w:right w:val="none" w:sz="0" w:space="0" w:color="auto"/>
              </w:divBdr>
            </w:div>
            <w:div w:id="1615013819">
              <w:marLeft w:val="0"/>
              <w:marRight w:val="0"/>
              <w:marTop w:val="0"/>
              <w:marBottom w:val="0"/>
              <w:divBdr>
                <w:top w:val="none" w:sz="0" w:space="0" w:color="auto"/>
                <w:left w:val="none" w:sz="0" w:space="0" w:color="auto"/>
                <w:bottom w:val="none" w:sz="0" w:space="0" w:color="auto"/>
                <w:right w:val="none" w:sz="0" w:space="0" w:color="auto"/>
              </w:divBdr>
            </w:div>
            <w:div w:id="1672874338">
              <w:marLeft w:val="0"/>
              <w:marRight w:val="0"/>
              <w:marTop w:val="0"/>
              <w:marBottom w:val="0"/>
              <w:divBdr>
                <w:top w:val="none" w:sz="0" w:space="0" w:color="auto"/>
                <w:left w:val="none" w:sz="0" w:space="0" w:color="auto"/>
                <w:bottom w:val="none" w:sz="0" w:space="0" w:color="auto"/>
                <w:right w:val="none" w:sz="0" w:space="0" w:color="auto"/>
              </w:divBdr>
            </w:div>
            <w:div w:id="1891261881">
              <w:marLeft w:val="0"/>
              <w:marRight w:val="0"/>
              <w:marTop w:val="0"/>
              <w:marBottom w:val="0"/>
              <w:divBdr>
                <w:top w:val="none" w:sz="0" w:space="0" w:color="auto"/>
                <w:left w:val="none" w:sz="0" w:space="0" w:color="auto"/>
                <w:bottom w:val="none" w:sz="0" w:space="0" w:color="auto"/>
                <w:right w:val="none" w:sz="0" w:space="0" w:color="auto"/>
              </w:divBdr>
            </w:div>
            <w:div w:id="1963608998">
              <w:marLeft w:val="0"/>
              <w:marRight w:val="0"/>
              <w:marTop w:val="0"/>
              <w:marBottom w:val="0"/>
              <w:divBdr>
                <w:top w:val="none" w:sz="0" w:space="0" w:color="auto"/>
                <w:left w:val="none" w:sz="0" w:space="0" w:color="auto"/>
                <w:bottom w:val="none" w:sz="0" w:space="0" w:color="auto"/>
                <w:right w:val="none" w:sz="0" w:space="0" w:color="auto"/>
              </w:divBdr>
            </w:div>
            <w:div w:id="2000961828">
              <w:marLeft w:val="0"/>
              <w:marRight w:val="0"/>
              <w:marTop w:val="0"/>
              <w:marBottom w:val="0"/>
              <w:divBdr>
                <w:top w:val="none" w:sz="0" w:space="0" w:color="auto"/>
                <w:left w:val="none" w:sz="0" w:space="0" w:color="auto"/>
                <w:bottom w:val="none" w:sz="0" w:space="0" w:color="auto"/>
                <w:right w:val="none" w:sz="0" w:space="0" w:color="auto"/>
              </w:divBdr>
            </w:div>
            <w:div w:id="2090421944">
              <w:marLeft w:val="0"/>
              <w:marRight w:val="0"/>
              <w:marTop w:val="0"/>
              <w:marBottom w:val="0"/>
              <w:divBdr>
                <w:top w:val="none" w:sz="0" w:space="0" w:color="auto"/>
                <w:left w:val="none" w:sz="0" w:space="0" w:color="auto"/>
                <w:bottom w:val="none" w:sz="0" w:space="0" w:color="auto"/>
                <w:right w:val="none" w:sz="0" w:space="0" w:color="auto"/>
              </w:divBdr>
            </w:div>
            <w:div w:id="2091651923">
              <w:marLeft w:val="0"/>
              <w:marRight w:val="0"/>
              <w:marTop w:val="0"/>
              <w:marBottom w:val="0"/>
              <w:divBdr>
                <w:top w:val="none" w:sz="0" w:space="0" w:color="auto"/>
                <w:left w:val="none" w:sz="0" w:space="0" w:color="auto"/>
                <w:bottom w:val="none" w:sz="0" w:space="0" w:color="auto"/>
                <w:right w:val="none" w:sz="0" w:space="0" w:color="auto"/>
              </w:divBdr>
            </w:div>
          </w:divsChild>
        </w:div>
        <w:div w:id="1301573045">
          <w:marLeft w:val="0"/>
          <w:marRight w:val="0"/>
          <w:marTop w:val="0"/>
          <w:marBottom w:val="0"/>
          <w:divBdr>
            <w:top w:val="none" w:sz="0" w:space="0" w:color="auto"/>
            <w:left w:val="none" w:sz="0" w:space="0" w:color="auto"/>
            <w:bottom w:val="none" w:sz="0" w:space="0" w:color="auto"/>
            <w:right w:val="none" w:sz="0" w:space="0" w:color="auto"/>
          </w:divBdr>
          <w:divsChild>
            <w:div w:id="63649811">
              <w:marLeft w:val="-75"/>
              <w:marRight w:val="0"/>
              <w:marTop w:val="30"/>
              <w:marBottom w:val="30"/>
              <w:divBdr>
                <w:top w:val="none" w:sz="0" w:space="0" w:color="auto"/>
                <w:left w:val="none" w:sz="0" w:space="0" w:color="auto"/>
                <w:bottom w:val="none" w:sz="0" w:space="0" w:color="auto"/>
                <w:right w:val="none" w:sz="0" w:space="0" w:color="auto"/>
              </w:divBdr>
              <w:divsChild>
                <w:div w:id="80831549">
                  <w:marLeft w:val="0"/>
                  <w:marRight w:val="0"/>
                  <w:marTop w:val="0"/>
                  <w:marBottom w:val="0"/>
                  <w:divBdr>
                    <w:top w:val="none" w:sz="0" w:space="0" w:color="auto"/>
                    <w:left w:val="none" w:sz="0" w:space="0" w:color="auto"/>
                    <w:bottom w:val="none" w:sz="0" w:space="0" w:color="auto"/>
                    <w:right w:val="none" w:sz="0" w:space="0" w:color="auto"/>
                  </w:divBdr>
                  <w:divsChild>
                    <w:div w:id="422260585">
                      <w:marLeft w:val="0"/>
                      <w:marRight w:val="0"/>
                      <w:marTop w:val="0"/>
                      <w:marBottom w:val="0"/>
                      <w:divBdr>
                        <w:top w:val="none" w:sz="0" w:space="0" w:color="auto"/>
                        <w:left w:val="none" w:sz="0" w:space="0" w:color="auto"/>
                        <w:bottom w:val="none" w:sz="0" w:space="0" w:color="auto"/>
                        <w:right w:val="none" w:sz="0" w:space="0" w:color="auto"/>
                      </w:divBdr>
                    </w:div>
                    <w:div w:id="1390884578">
                      <w:marLeft w:val="0"/>
                      <w:marRight w:val="0"/>
                      <w:marTop w:val="0"/>
                      <w:marBottom w:val="0"/>
                      <w:divBdr>
                        <w:top w:val="none" w:sz="0" w:space="0" w:color="auto"/>
                        <w:left w:val="none" w:sz="0" w:space="0" w:color="auto"/>
                        <w:bottom w:val="none" w:sz="0" w:space="0" w:color="auto"/>
                        <w:right w:val="none" w:sz="0" w:space="0" w:color="auto"/>
                      </w:divBdr>
                    </w:div>
                    <w:div w:id="1796361747">
                      <w:marLeft w:val="0"/>
                      <w:marRight w:val="0"/>
                      <w:marTop w:val="0"/>
                      <w:marBottom w:val="0"/>
                      <w:divBdr>
                        <w:top w:val="none" w:sz="0" w:space="0" w:color="auto"/>
                        <w:left w:val="none" w:sz="0" w:space="0" w:color="auto"/>
                        <w:bottom w:val="none" w:sz="0" w:space="0" w:color="auto"/>
                        <w:right w:val="none" w:sz="0" w:space="0" w:color="auto"/>
                      </w:divBdr>
                    </w:div>
                  </w:divsChild>
                </w:div>
                <w:div w:id="89203817">
                  <w:marLeft w:val="0"/>
                  <w:marRight w:val="0"/>
                  <w:marTop w:val="0"/>
                  <w:marBottom w:val="0"/>
                  <w:divBdr>
                    <w:top w:val="none" w:sz="0" w:space="0" w:color="auto"/>
                    <w:left w:val="none" w:sz="0" w:space="0" w:color="auto"/>
                    <w:bottom w:val="none" w:sz="0" w:space="0" w:color="auto"/>
                    <w:right w:val="none" w:sz="0" w:space="0" w:color="auto"/>
                  </w:divBdr>
                  <w:divsChild>
                    <w:div w:id="749615297">
                      <w:marLeft w:val="0"/>
                      <w:marRight w:val="0"/>
                      <w:marTop w:val="0"/>
                      <w:marBottom w:val="0"/>
                      <w:divBdr>
                        <w:top w:val="none" w:sz="0" w:space="0" w:color="auto"/>
                        <w:left w:val="none" w:sz="0" w:space="0" w:color="auto"/>
                        <w:bottom w:val="none" w:sz="0" w:space="0" w:color="auto"/>
                        <w:right w:val="none" w:sz="0" w:space="0" w:color="auto"/>
                      </w:divBdr>
                    </w:div>
                    <w:div w:id="1440638376">
                      <w:marLeft w:val="0"/>
                      <w:marRight w:val="0"/>
                      <w:marTop w:val="0"/>
                      <w:marBottom w:val="0"/>
                      <w:divBdr>
                        <w:top w:val="none" w:sz="0" w:space="0" w:color="auto"/>
                        <w:left w:val="none" w:sz="0" w:space="0" w:color="auto"/>
                        <w:bottom w:val="none" w:sz="0" w:space="0" w:color="auto"/>
                        <w:right w:val="none" w:sz="0" w:space="0" w:color="auto"/>
                      </w:divBdr>
                    </w:div>
                  </w:divsChild>
                </w:div>
                <w:div w:id="133986075">
                  <w:marLeft w:val="0"/>
                  <w:marRight w:val="0"/>
                  <w:marTop w:val="0"/>
                  <w:marBottom w:val="0"/>
                  <w:divBdr>
                    <w:top w:val="none" w:sz="0" w:space="0" w:color="auto"/>
                    <w:left w:val="none" w:sz="0" w:space="0" w:color="auto"/>
                    <w:bottom w:val="none" w:sz="0" w:space="0" w:color="auto"/>
                    <w:right w:val="none" w:sz="0" w:space="0" w:color="auto"/>
                  </w:divBdr>
                  <w:divsChild>
                    <w:div w:id="635985311">
                      <w:marLeft w:val="0"/>
                      <w:marRight w:val="0"/>
                      <w:marTop w:val="0"/>
                      <w:marBottom w:val="0"/>
                      <w:divBdr>
                        <w:top w:val="none" w:sz="0" w:space="0" w:color="auto"/>
                        <w:left w:val="none" w:sz="0" w:space="0" w:color="auto"/>
                        <w:bottom w:val="none" w:sz="0" w:space="0" w:color="auto"/>
                        <w:right w:val="none" w:sz="0" w:space="0" w:color="auto"/>
                      </w:divBdr>
                    </w:div>
                    <w:div w:id="1096437265">
                      <w:marLeft w:val="0"/>
                      <w:marRight w:val="0"/>
                      <w:marTop w:val="0"/>
                      <w:marBottom w:val="0"/>
                      <w:divBdr>
                        <w:top w:val="none" w:sz="0" w:space="0" w:color="auto"/>
                        <w:left w:val="none" w:sz="0" w:space="0" w:color="auto"/>
                        <w:bottom w:val="none" w:sz="0" w:space="0" w:color="auto"/>
                        <w:right w:val="none" w:sz="0" w:space="0" w:color="auto"/>
                      </w:divBdr>
                    </w:div>
                  </w:divsChild>
                </w:div>
                <w:div w:id="361132698">
                  <w:marLeft w:val="0"/>
                  <w:marRight w:val="0"/>
                  <w:marTop w:val="0"/>
                  <w:marBottom w:val="0"/>
                  <w:divBdr>
                    <w:top w:val="none" w:sz="0" w:space="0" w:color="auto"/>
                    <w:left w:val="none" w:sz="0" w:space="0" w:color="auto"/>
                    <w:bottom w:val="none" w:sz="0" w:space="0" w:color="auto"/>
                    <w:right w:val="none" w:sz="0" w:space="0" w:color="auto"/>
                  </w:divBdr>
                  <w:divsChild>
                    <w:div w:id="33624282">
                      <w:marLeft w:val="0"/>
                      <w:marRight w:val="0"/>
                      <w:marTop w:val="0"/>
                      <w:marBottom w:val="0"/>
                      <w:divBdr>
                        <w:top w:val="none" w:sz="0" w:space="0" w:color="auto"/>
                        <w:left w:val="none" w:sz="0" w:space="0" w:color="auto"/>
                        <w:bottom w:val="none" w:sz="0" w:space="0" w:color="auto"/>
                        <w:right w:val="none" w:sz="0" w:space="0" w:color="auto"/>
                      </w:divBdr>
                    </w:div>
                  </w:divsChild>
                </w:div>
                <w:div w:id="388115467">
                  <w:marLeft w:val="0"/>
                  <w:marRight w:val="0"/>
                  <w:marTop w:val="0"/>
                  <w:marBottom w:val="0"/>
                  <w:divBdr>
                    <w:top w:val="none" w:sz="0" w:space="0" w:color="auto"/>
                    <w:left w:val="none" w:sz="0" w:space="0" w:color="auto"/>
                    <w:bottom w:val="none" w:sz="0" w:space="0" w:color="auto"/>
                    <w:right w:val="none" w:sz="0" w:space="0" w:color="auto"/>
                  </w:divBdr>
                  <w:divsChild>
                    <w:div w:id="153616621">
                      <w:marLeft w:val="0"/>
                      <w:marRight w:val="0"/>
                      <w:marTop w:val="0"/>
                      <w:marBottom w:val="0"/>
                      <w:divBdr>
                        <w:top w:val="none" w:sz="0" w:space="0" w:color="auto"/>
                        <w:left w:val="none" w:sz="0" w:space="0" w:color="auto"/>
                        <w:bottom w:val="none" w:sz="0" w:space="0" w:color="auto"/>
                        <w:right w:val="none" w:sz="0" w:space="0" w:color="auto"/>
                      </w:divBdr>
                    </w:div>
                    <w:div w:id="463616333">
                      <w:marLeft w:val="0"/>
                      <w:marRight w:val="0"/>
                      <w:marTop w:val="0"/>
                      <w:marBottom w:val="0"/>
                      <w:divBdr>
                        <w:top w:val="none" w:sz="0" w:space="0" w:color="auto"/>
                        <w:left w:val="none" w:sz="0" w:space="0" w:color="auto"/>
                        <w:bottom w:val="none" w:sz="0" w:space="0" w:color="auto"/>
                        <w:right w:val="none" w:sz="0" w:space="0" w:color="auto"/>
                      </w:divBdr>
                    </w:div>
                    <w:div w:id="712732864">
                      <w:marLeft w:val="0"/>
                      <w:marRight w:val="0"/>
                      <w:marTop w:val="0"/>
                      <w:marBottom w:val="0"/>
                      <w:divBdr>
                        <w:top w:val="none" w:sz="0" w:space="0" w:color="auto"/>
                        <w:left w:val="none" w:sz="0" w:space="0" w:color="auto"/>
                        <w:bottom w:val="none" w:sz="0" w:space="0" w:color="auto"/>
                        <w:right w:val="none" w:sz="0" w:space="0" w:color="auto"/>
                      </w:divBdr>
                    </w:div>
                    <w:div w:id="1381785860">
                      <w:marLeft w:val="0"/>
                      <w:marRight w:val="0"/>
                      <w:marTop w:val="0"/>
                      <w:marBottom w:val="0"/>
                      <w:divBdr>
                        <w:top w:val="none" w:sz="0" w:space="0" w:color="auto"/>
                        <w:left w:val="none" w:sz="0" w:space="0" w:color="auto"/>
                        <w:bottom w:val="none" w:sz="0" w:space="0" w:color="auto"/>
                        <w:right w:val="none" w:sz="0" w:space="0" w:color="auto"/>
                      </w:divBdr>
                    </w:div>
                  </w:divsChild>
                </w:div>
                <w:div w:id="409741568">
                  <w:marLeft w:val="0"/>
                  <w:marRight w:val="0"/>
                  <w:marTop w:val="0"/>
                  <w:marBottom w:val="0"/>
                  <w:divBdr>
                    <w:top w:val="none" w:sz="0" w:space="0" w:color="auto"/>
                    <w:left w:val="none" w:sz="0" w:space="0" w:color="auto"/>
                    <w:bottom w:val="none" w:sz="0" w:space="0" w:color="auto"/>
                    <w:right w:val="none" w:sz="0" w:space="0" w:color="auto"/>
                  </w:divBdr>
                  <w:divsChild>
                    <w:div w:id="642123163">
                      <w:marLeft w:val="0"/>
                      <w:marRight w:val="0"/>
                      <w:marTop w:val="0"/>
                      <w:marBottom w:val="0"/>
                      <w:divBdr>
                        <w:top w:val="none" w:sz="0" w:space="0" w:color="auto"/>
                        <w:left w:val="none" w:sz="0" w:space="0" w:color="auto"/>
                        <w:bottom w:val="none" w:sz="0" w:space="0" w:color="auto"/>
                        <w:right w:val="none" w:sz="0" w:space="0" w:color="auto"/>
                      </w:divBdr>
                    </w:div>
                  </w:divsChild>
                </w:div>
                <w:div w:id="439765082">
                  <w:marLeft w:val="0"/>
                  <w:marRight w:val="0"/>
                  <w:marTop w:val="0"/>
                  <w:marBottom w:val="0"/>
                  <w:divBdr>
                    <w:top w:val="none" w:sz="0" w:space="0" w:color="auto"/>
                    <w:left w:val="none" w:sz="0" w:space="0" w:color="auto"/>
                    <w:bottom w:val="none" w:sz="0" w:space="0" w:color="auto"/>
                    <w:right w:val="none" w:sz="0" w:space="0" w:color="auto"/>
                  </w:divBdr>
                  <w:divsChild>
                    <w:div w:id="102455026">
                      <w:marLeft w:val="0"/>
                      <w:marRight w:val="0"/>
                      <w:marTop w:val="0"/>
                      <w:marBottom w:val="0"/>
                      <w:divBdr>
                        <w:top w:val="none" w:sz="0" w:space="0" w:color="auto"/>
                        <w:left w:val="none" w:sz="0" w:space="0" w:color="auto"/>
                        <w:bottom w:val="none" w:sz="0" w:space="0" w:color="auto"/>
                        <w:right w:val="none" w:sz="0" w:space="0" w:color="auto"/>
                      </w:divBdr>
                    </w:div>
                  </w:divsChild>
                </w:div>
                <w:div w:id="749428316">
                  <w:marLeft w:val="0"/>
                  <w:marRight w:val="0"/>
                  <w:marTop w:val="0"/>
                  <w:marBottom w:val="0"/>
                  <w:divBdr>
                    <w:top w:val="none" w:sz="0" w:space="0" w:color="auto"/>
                    <w:left w:val="none" w:sz="0" w:space="0" w:color="auto"/>
                    <w:bottom w:val="none" w:sz="0" w:space="0" w:color="auto"/>
                    <w:right w:val="none" w:sz="0" w:space="0" w:color="auto"/>
                  </w:divBdr>
                  <w:divsChild>
                    <w:div w:id="1728264300">
                      <w:marLeft w:val="0"/>
                      <w:marRight w:val="0"/>
                      <w:marTop w:val="0"/>
                      <w:marBottom w:val="0"/>
                      <w:divBdr>
                        <w:top w:val="none" w:sz="0" w:space="0" w:color="auto"/>
                        <w:left w:val="none" w:sz="0" w:space="0" w:color="auto"/>
                        <w:bottom w:val="none" w:sz="0" w:space="0" w:color="auto"/>
                        <w:right w:val="none" w:sz="0" w:space="0" w:color="auto"/>
                      </w:divBdr>
                    </w:div>
                  </w:divsChild>
                </w:div>
                <w:div w:id="883296354">
                  <w:marLeft w:val="0"/>
                  <w:marRight w:val="0"/>
                  <w:marTop w:val="0"/>
                  <w:marBottom w:val="0"/>
                  <w:divBdr>
                    <w:top w:val="none" w:sz="0" w:space="0" w:color="auto"/>
                    <w:left w:val="none" w:sz="0" w:space="0" w:color="auto"/>
                    <w:bottom w:val="none" w:sz="0" w:space="0" w:color="auto"/>
                    <w:right w:val="none" w:sz="0" w:space="0" w:color="auto"/>
                  </w:divBdr>
                  <w:divsChild>
                    <w:div w:id="480275957">
                      <w:marLeft w:val="0"/>
                      <w:marRight w:val="0"/>
                      <w:marTop w:val="0"/>
                      <w:marBottom w:val="0"/>
                      <w:divBdr>
                        <w:top w:val="none" w:sz="0" w:space="0" w:color="auto"/>
                        <w:left w:val="none" w:sz="0" w:space="0" w:color="auto"/>
                        <w:bottom w:val="none" w:sz="0" w:space="0" w:color="auto"/>
                        <w:right w:val="none" w:sz="0" w:space="0" w:color="auto"/>
                      </w:divBdr>
                    </w:div>
                    <w:div w:id="1461916353">
                      <w:marLeft w:val="0"/>
                      <w:marRight w:val="0"/>
                      <w:marTop w:val="0"/>
                      <w:marBottom w:val="0"/>
                      <w:divBdr>
                        <w:top w:val="none" w:sz="0" w:space="0" w:color="auto"/>
                        <w:left w:val="none" w:sz="0" w:space="0" w:color="auto"/>
                        <w:bottom w:val="none" w:sz="0" w:space="0" w:color="auto"/>
                        <w:right w:val="none" w:sz="0" w:space="0" w:color="auto"/>
                      </w:divBdr>
                    </w:div>
                    <w:div w:id="2075348108">
                      <w:marLeft w:val="0"/>
                      <w:marRight w:val="0"/>
                      <w:marTop w:val="0"/>
                      <w:marBottom w:val="0"/>
                      <w:divBdr>
                        <w:top w:val="none" w:sz="0" w:space="0" w:color="auto"/>
                        <w:left w:val="none" w:sz="0" w:space="0" w:color="auto"/>
                        <w:bottom w:val="none" w:sz="0" w:space="0" w:color="auto"/>
                        <w:right w:val="none" w:sz="0" w:space="0" w:color="auto"/>
                      </w:divBdr>
                    </w:div>
                    <w:div w:id="2104449583">
                      <w:marLeft w:val="0"/>
                      <w:marRight w:val="0"/>
                      <w:marTop w:val="0"/>
                      <w:marBottom w:val="0"/>
                      <w:divBdr>
                        <w:top w:val="none" w:sz="0" w:space="0" w:color="auto"/>
                        <w:left w:val="none" w:sz="0" w:space="0" w:color="auto"/>
                        <w:bottom w:val="none" w:sz="0" w:space="0" w:color="auto"/>
                        <w:right w:val="none" w:sz="0" w:space="0" w:color="auto"/>
                      </w:divBdr>
                    </w:div>
                  </w:divsChild>
                </w:div>
                <w:div w:id="899092371">
                  <w:marLeft w:val="0"/>
                  <w:marRight w:val="0"/>
                  <w:marTop w:val="0"/>
                  <w:marBottom w:val="0"/>
                  <w:divBdr>
                    <w:top w:val="none" w:sz="0" w:space="0" w:color="auto"/>
                    <w:left w:val="none" w:sz="0" w:space="0" w:color="auto"/>
                    <w:bottom w:val="none" w:sz="0" w:space="0" w:color="auto"/>
                    <w:right w:val="none" w:sz="0" w:space="0" w:color="auto"/>
                  </w:divBdr>
                  <w:divsChild>
                    <w:div w:id="622931679">
                      <w:marLeft w:val="0"/>
                      <w:marRight w:val="0"/>
                      <w:marTop w:val="0"/>
                      <w:marBottom w:val="0"/>
                      <w:divBdr>
                        <w:top w:val="none" w:sz="0" w:space="0" w:color="auto"/>
                        <w:left w:val="none" w:sz="0" w:space="0" w:color="auto"/>
                        <w:bottom w:val="none" w:sz="0" w:space="0" w:color="auto"/>
                        <w:right w:val="none" w:sz="0" w:space="0" w:color="auto"/>
                      </w:divBdr>
                    </w:div>
                  </w:divsChild>
                </w:div>
                <w:div w:id="905844794">
                  <w:marLeft w:val="0"/>
                  <w:marRight w:val="0"/>
                  <w:marTop w:val="0"/>
                  <w:marBottom w:val="0"/>
                  <w:divBdr>
                    <w:top w:val="none" w:sz="0" w:space="0" w:color="auto"/>
                    <w:left w:val="none" w:sz="0" w:space="0" w:color="auto"/>
                    <w:bottom w:val="none" w:sz="0" w:space="0" w:color="auto"/>
                    <w:right w:val="none" w:sz="0" w:space="0" w:color="auto"/>
                  </w:divBdr>
                  <w:divsChild>
                    <w:div w:id="813765308">
                      <w:marLeft w:val="0"/>
                      <w:marRight w:val="0"/>
                      <w:marTop w:val="0"/>
                      <w:marBottom w:val="0"/>
                      <w:divBdr>
                        <w:top w:val="none" w:sz="0" w:space="0" w:color="auto"/>
                        <w:left w:val="none" w:sz="0" w:space="0" w:color="auto"/>
                        <w:bottom w:val="none" w:sz="0" w:space="0" w:color="auto"/>
                        <w:right w:val="none" w:sz="0" w:space="0" w:color="auto"/>
                      </w:divBdr>
                    </w:div>
                  </w:divsChild>
                </w:div>
                <w:div w:id="1188132849">
                  <w:marLeft w:val="0"/>
                  <w:marRight w:val="0"/>
                  <w:marTop w:val="0"/>
                  <w:marBottom w:val="0"/>
                  <w:divBdr>
                    <w:top w:val="none" w:sz="0" w:space="0" w:color="auto"/>
                    <w:left w:val="none" w:sz="0" w:space="0" w:color="auto"/>
                    <w:bottom w:val="none" w:sz="0" w:space="0" w:color="auto"/>
                    <w:right w:val="none" w:sz="0" w:space="0" w:color="auto"/>
                  </w:divBdr>
                  <w:divsChild>
                    <w:div w:id="668630730">
                      <w:marLeft w:val="0"/>
                      <w:marRight w:val="0"/>
                      <w:marTop w:val="0"/>
                      <w:marBottom w:val="0"/>
                      <w:divBdr>
                        <w:top w:val="none" w:sz="0" w:space="0" w:color="auto"/>
                        <w:left w:val="none" w:sz="0" w:space="0" w:color="auto"/>
                        <w:bottom w:val="none" w:sz="0" w:space="0" w:color="auto"/>
                        <w:right w:val="none" w:sz="0" w:space="0" w:color="auto"/>
                      </w:divBdr>
                    </w:div>
                  </w:divsChild>
                </w:div>
                <w:div w:id="1285384827">
                  <w:marLeft w:val="0"/>
                  <w:marRight w:val="0"/>
                  <w:marTop w:val="0"/>
                  <w:marBottom w:val="0"/>
                  <w:divBdr>
                    <w:top w:val="none" w:sz="0" w:space="0" w:color="auto"/>
                    <w:left w:val="none" w:sz="0" w:space="0" w:color="auto"/>
                    <w:bottom w:val="none" w:sz="0" w:space="0" w:color="auto"/>
                    <w:right w:val="none" w:sz="0" w:space="0" w:color="auto"/>
                  </w:divBdr>
                  <w:divsChild>
                    <w:div w:id="1865097444">
                      <w:marLeft w:val="0"/>
                      <w:marRight w:val="0"/>
                      <w:marTop w:val="0"/>
                      <w:marBottom w:val="0"/>
                      <w:divBdr>
                        <w:top w:val="none" w:sz="0" w:space="0" w:color="auto"/>
                        <w:left w:val="none" w:sz="0" w:space="0" w:color="auto"/>
                        <w:bottom w:val="none" w:sz="0" w:space="0" w:color="auto"/>
                        <w:right w:val="none" w:sz="0" w:space="0" w:color="auto"/>
                      </w:divBdr>
                    </w:div>
                  </w:divsChild>
                </w:div>
                <w:div w:id="1378623664">
                  <w:marLeft w:val="0"/>
                  <w:marRight w:val="0"/>
                  <w:marTop w:val="0"/>
                  <w:marBottom w:val="0"/>
                  <w:divBdr>
                    <w:top w:val="none" w:sz="0" w:space="0" w:color="auto"/>
                    <w:left w:val="none" w:sz="0" w:space="0" w:color="auto"/>
                    <w:bottom w:val="none" w:sz="0" w:space="0" w:color="auto"/>
                    <w:right w:val="none" w:sz="0" w:space="0" w:color="auto"/>
                  </w:divBdr>
                  <w:divsChild>
                    <w:div w:id="170031395">
                      <w:marLeft w:val="0"/>
                      <w:marRight w:val="0"/>
                      <w:marTop w:val="0"/>
                      <w:marBottom w:val="0"/>
                      <w:divBdr>
                        <w:top w:val="none" w:sz="0" w:space="0" w:color="auto"/>
                        <w:left w:val="none" w:sz="0" w:space="0" w:color="auto"/>
                        <w:bottom w:val="none" w:sz="0" w:space="0" w:color="auto"/>
                        <w:right w:val="none" w:sz="0" w:space="0" w:color="auto"/>
                      </w:divBdr>
                    </w:div>
                  </w:divsChild>
                </w:div>
                <w:div w:id="1425417517">
                  <w:marLeft w:val="0"/>
                  <w:marRight w:val="0"/>
                  <w:marTop w:val="0"/>
                  <w:marBottom w:val="0"/>
                  <w:divBdr>
                    <w:top w:val="none" w:sz="0" w:space="0" w:color="auto"/>
                    <w:left w:val="none" w:sz="0" w:space="0" w:color="auto"/>
                    <w:bottom w:val="none" w:sz="0" w:space="0" w:color="auto"/>
                    <w:right w:val="none" w:sz="0" w:space="0" w:color="auto"/>
                  </w:divBdr>
                  <w:divsChild>
                    <w:div w:id="358243040">
                      <w:marLeft w:val="0"/>
                      <w:marRight w:val="0"/>
                      <w:marTop w:val="0"/>
                      <w:marBottom w:val="0"/>
                      <w:divBdr>
                        <w:top w:val="none" w:sz="0" w:space="0" w:color="auto"/>
                        <w:left w:val="none" w:sz="0" w:space="0" w:color="auto"/>
                        <w:bottom w:val="none" w:sz="0" w:space="0" w:color="auto"/>
                        <w:right w:val="none" w:sz="0" w:space="0" w:color="auto"/>
                      </w:divBdr>
                    </w:div>
                    <w:div w:id="414908790">
                      <w:marLeft w:val="0"/>
                      <w:marRight w:val="0"/>
                      <w:marTop w:val="0"/>
                      <w:marBottom w:val="0"/>
                      <w:divBdr>
                        <w:top w:val="none" w:sz="0" w:space="0" w:color="auto"/>
                        <w:left w:val="none" w:sz="0" w:space="0" w:color="auto"/>
                        <w:bottom w:val="none" w:sz="0" w:space="0" w:color="auto"/>
                        <w:right w:val="none" w:sz="0" w:space="0" w:color="auto"/>
                      </w:divBdr>
                    </w:div>
                  </w:divsChild>
                </w:div>
                <w:div w:id="1465392417">
                  <w:marLeft w:val="0"/>
                  <w:marRight w:val="0"/>
                  <w:marTop w:val="0"/>
                  <w:marBottom w:val="0"/>
                  <w:divBdr>
                    <w:top w:val="none" w:sz="0" w:space="0" w:color="auto"/>
                    <w:left w:val="none" w:sz="0" w:space="0" w:color="auto"/>
                    <w:bottom w:val="none" w:sz="0" w:space="0" w:color="auto"/>
                    <w:right w:val="none" w:sz="0" w:space="0" w:color="auto"/>
                  </w:divBdr>
                  <w:divsChild>
                    <w:div w:id="962729220">
                      <w:marLeft w:val="0"/>
                      <w:marRight w:val="0"/>
                      <w:marTop w:val="0"/>
                      <w:marBottom w:val="0"/>
                      <w:divBdr>
                        <w:top w:val="none" w:sz="0" w:space="0" w:color="auto"/>
                        <w:left w:val="none" w:sz="0" w:space="0" w:color="auto"/>
                        <w:bottom w:val="none" w:sz="0" w:space="0" w:color="auto"/>
                        <w:right w:val="none" w:sz="0" w:space="0" w:color="auto"/>
                      </w:divBdr>
                    </w:div>
                  </w:divsChild>
                </w:div>
                <w:div w:id="1540169864">
                  <w:marLeft w:val="0"/>
                  <w:marRight w:val="0"/>
                  <w:marTop w:val="0"/>
                  <w:marBottom w:val="0"/>
                  <w:divBdr>
                    <w:top w:val="none" w:sz="0" w:space="0" w:color="auto"/>
                    <w:left w:val="none" w:sz="0" w:space="0" w:color="auto"/>
                    <w:bottom w:val="none" w:sz="0" w:space="0" w:color="auto"/>
                    <w:right w:val="none" w:sz="0" w:space="0" w:color="auto"/>
                  </w:divBdr>
                  <w:divsChild>
                    <w:div w:id="151605759">
                      <w:marLeft w:val="0"/>
                      <w:marRight w:val="0"/>
                      <w:marTop w:val="0"/>
                      <w:marBottom w:val="0"/>
                      <w:divBdr>
                        <w:top w:val="none" w:sz="0" w:space="0" w:color="auto"/>
                        <w:left w:val="none" w:sz="0" w:space="0" w:color="auto"/>
                        <w:bottom w:val="none" w:sz="0" w:space="0" w:color="auto"/>
                        <w:right w:val="none" w:sz="0" w:space="0" w:color="auto"/>
                      </w:divBdr>
                    </w:div>
                    <w:div w:id="949626034">
                      <w:marLeft w:val="0"/>
                      <w:marRight w:val="0"/>
                      <w:marTop w:val="0"/>
                      <w:marBottom w:val="0"/>
                      <w:divBdr>
                        <w:top w:val="none" w:sz="0" w:space="0" w:color="auto"/>
                        <w:left w:val="none" w:sz="0" w:space="0" w:color="auto"/>
                        <w:bottom w:val="none" w:sz="0" w:space="0" w:color="auto"/>
                        <w:right w:val="none" w:sz="0" w:space="0" w:color="auto"/>
                      </w:divBdr>
                    </w:div>
                  </w:divsChild>
                </w:div>
                <w:div w:id="1876430793">
                  <w:marLeft w:val="0"/>
                  <w:marRight w:val="0"/>
                  <w:marTop w:val="0"/>
                  <w:marBottom w:val="0"/>
                  <w:divBdr>
                    <w:top w:val="none" w:sz="0" w:space="0" w:color="auto"/>
                    <w:left w:val="none" w:sz="0" w:space="0" w:color="auto"/>
                    <w:bottom w:val="none" w:sz="0" w:space="0" w:color="auto"/>
                    <w:right w:val="none" w:sz="0" w:space="0" w:color="auto"/>
                  </w:divBdr>
                  <w:divsChild>
                    <w:div w:id="1121461530">
                      <w:marLeft w:val="0"/>
                      <w:marRight w:val="0"/>
                      <w:marTop w:val="0"/>
                      <w:marBottom w:val="0"/>
                      <w:divBdr>
                        <w:top w:val="none" w:sz="0" w:space="0" w:color="auto"/>
                        <w:left w:val="none" w:sz="0" w:space="0" w:color="auto"/>
                        <w:bottom w:val="none" w:sz="0" w:space="0" w:color="auto"/>
                        <w:right w:val="none" w:sz="0" w:space="0" w:color="auto"/>
                      </w:divBdr>
                    </w:div>
                  </w:divsChild>
                </w:div>
                <w:div w:id="1962883694">
                  <w:marLeft w:val="0"/>
                  <w:marRight w:val="0"/>
                  <w:marTop w:val="0"/>
                  <w:marBottom w:val="0"/>
                  <w:divBdr>
                    <w:top w:val="none" w:sz="0" w:space="0" w:color="auto"/>
                    <w:left w:val="none" w:sz="0" w:space="0" w:color="auto"/>
                    <w:bottom w:val="none" w:sz="0" w:space="0" w:color="auto"/>
                    <w:right w:val="none" w:sz="0" w:space="0" w:color="auto"/>
                  </w:divBdr>
                  <w:divsChild>
                    <w:div w:id="9841420">
                      <w:marLeft w:val="0"/>
                      <w:marRight w:val="0"/>
                      <w:marTop w:val="0"/>
                      <w:marBottom w:val="0"/>
                      <w:divBdr>
                        <w:top w:val="none" w:sz="0" w:space="0" w:color="auto"/>
                        <w:left w:val="none" w:sz="0" w:space="0" w:color="auto"/>
                        <w:bottom w:val="none" w:sz="0" w:space="0" w:color="auto"/>
                        <w:right w:val="none" w:sz="0" w:space="0" w:color="auto"/>
                      </w:divBdr>
                    </w:div>
                  </w:divsChild>
                </w:div>
                <w:div w:id="1987859346">
                  <w:marLeft w:val="0"/>
                  <w:marRight w:val="0"/>
                  <w:marTop w:val="0"/>
                  <w:marBottom w:val="0"/>
                  <w:divBdr>
                    <w:top w:val="none" w:sz="0" w:space="0" w:color="auto"/>
                    <w:left w:val="none" w:sz="0" w:space="0" w:color="auto"/>
                    <w:bottom w:val="none" w:sz="0" w:space="0" w:color="auto"/>
                    <w:right w:val="none" w:sz="0" w:space="0" w:color="auto"/>
                  </w:divBdr>
                  <w:divsChild>
                    <w:div w:id="50349420">
                      <w:marLeft w:val="0"/>
                      <w:marRight w:val="0"/>
                      <w:marTop w:val="0"/>
                      <w:marBottom w:val="0"/>
                      <w:divBdr>
                        <w:top w:val="none" w:sz="0" w:space="0" w:color="auto"/>
                        <w:left w:val="none" w:sz="0" w:space="0" w:color="auto"/>
                        <w:bottom w:val="none" w:sz="0" w:space="0" w:color="auto"/>
                        <w:right w:val="none" w:sz="0" w:space="0" w:color="auto"/>
                      </w:divBdr>
                    </w:div>
                    <w:div w:id="254824175">
                      <w:marLeft w:val="0"/>
                      <w:marRight w:val="0"/>
                      <w:marTop w:val="0"/>
                      <w:marBottom w:val="0"/>
                      <w:divBdr>
                        <w:top w:val="none" w:sz="0" w:space="0" w:color="auto"/>
                        <w:left w:val="none" w:sz="0" w:space="0" w:color="auto"/>
                        <w:bottom w:val="none" w:sz="0" w:space="0" w:color="auto"/>
                        <w:right w:val="none" w:sz="0" w:space="0" w:color="auto"/>
                      </w:divBdr>
                    </w:div>
                    <w:div w:id="1090078231">
                      <w:marLeft w:val="0"/>
                      <w:marRight w:val="0"/>
                      <w:marTop w:val="0"/>
                      <w:marBottom w:val="0"/>
                      <w:divBdr>
                        <w:top w:val="none" w:sz="0" w:space="0" w:color="auto"/>
                        <w:left w:val="none" w:sz="0" w:space="0" w:color="auto"/>
                        <w:bottom w:val="none" w:sz="0" w:space="0" w:color="auto"/>
                        <w:right w:val="none" w:sz="0" w:space="0" w:color="auto"/>
                      </w:divBdr>
                    </w:div>
                    <w:div w:id="1787191396">
                      <w:marLeft w:val="0"/>
                      <w:marRight w:val="0"/>
                      <w:marTop w:val="0"/>
                      <w:marBottom w:val="0"/>
                      <w:divBdr>
                        <w:top w:val="none" w:sz="0" w:space="0" w:color="auto"/>
                        <w:left w:val="none" w:sz="0" w:space="0" w:color="auto"/>
                        <w:bottom w:val="none" w:sz="0" w:space="0" w:color="auto"/>
                        <w:right w:val="none" w:sz="0" w:space="0" w:color="auto"/>
                      </w:divBdr>
                    </w:div>
                  </w:divsChild>
                </w:div>
                <w:div w:id="2049408700">
                  <w:marLeft w:val="0"/>
                  <w:marRight w:val="0"/>
                  <w:marTop w:val="0"/>
                  <w:marBottom w:val="0"/>
                  <w:divBdr>
                    <w:top w:val="none" w:sz="0" w:space="0" w:color="auto"/>
                    <w:left w:val="none" w:sz="0" w:space="0" w:color="auto"/>
                    <w:bottom w:val="none" w:sz="0" w:space="0" w:color="auto"/>
                    <w:right w:val="none" w:sz="0" w:space="0" w:color="auto"/>
                  </w:divBdr>
                  <w:divsChild>
                    <w:div w:id="90579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10571">
          <w:marLeft w:val="0"/>
          <w:marRight w:val="0"/>
          <w:marTop w:val="0"/>
          <w:marBottom w:val="0"/>
          <w:divBdr>
            <w:top w:val="none" w:sz="0" w:space="0" w:color="auto"/>
            <w:left w:val="none" w:sz="0" w:space="0" w:color="auto"/>
            <w:bottom w:val="none" w:sz="0" w:space="0" w:color="auto"/>
            <w:right w:val="none" w:sz="0" w:space="0" w:color="auto"/>
          </w:divBdr>
          <w:divsChild>
            <w:div w:id="17119325">
              <w:marLeft w:val="0"/>
              <w:marRight w:val="0"/>
              <w:marTop w:val="0"/>
              <w:marBottom w:val="0"/>
              <w:divBdr>
                <w:top w:val="none" w:sz="0" w:space="0" w:color="auto"/>
                <w:left w:val="none" w:sz="0" w:space="0" w:color="auto"/>
                <w:bottom w:val="none" w:sz="0" w:space="0" w:color="auto"/>
                <w:right w:val="none" w:sz="0" w:space="0" w:color="auto"/>
              </w:divBdr>
            </w:div>
            <w:div w:id="220407353">
              <w:marLeft w:val="0"/>
              <w:marRight w:val="0"/>
              <w:marTop w:val="0"/>
              <w:marBottom w:val="0"/>
              <w:divBdr>
                <w:top w:val="none" w:sz="0" w:space="0" w:color="auto"/>
                <w:left w:val="none" w:sz="0" w:space="0" w:color="auto"/>
                <w:bottom w:val="none" w:sz="0" w:space="0" w:color="auto"/>
                <w:right w:val="none" w:sz="0" w:space="0" w:color="auto"/>
              </w:divBdr>
            </w:div>
            <w:div w:id="387415932">
              <w:marLeft w:val="0"/>
              <w:marRight w:val="0"/>
              <w:marTop w:val="0"/>
              <w:marBottom w:val="0"/>
              <w:divBdr>
                <w:top w:val="none" w:sz="0" w:space="0" w:color="auto"/>
                <w:left w:val="none" w:sz="0" w:space="0" w:color="auto"/>
                <w:bottom w:val="none" w:sz="0" w:space="0" w:color="auto"/>
                <w:right w:val="none" w:sz="0" w:space="0" w:color="auto"/>
              </w:divBdr>
            </w:div>
            <w:div w:id="501969295">
              <w:marLeft w:val="0"/>
              <w:marRight w:val="0"/>
              <w:marTop w:val="0"/>
              <w:marBottom w:val="0"/>
              <w:divBdr>
                <w:top w:val="none" w:sz="0" w:space="0" w:color="auto"/>
                <w:left w:val="none" w:sz="0" w:space="0" w:color="auto"/>
                <w:bottom w:val="none" w:sz="0" w:space="0" w:color="auto"/>
                <w:right w:val="none" w:sz="0" w:space="0" w:color="auto"/>
              </w:divBdr>
            </w:div>
            <w:div w:id="520363994">
              <w:marLeft w:val="0"/>
              <w:marRight w:val="0"/>
              <w:marTop w:val="0"/>
              <w:marBottom w:val="0"/>
              <w:divBdr>
                <w:top w:val="none" w:sz="0" w:space="0" w:color="auto"/>
                <w:left w:val="none" w:sz="0" w:space="0" w:color="auto"/>
                <w:bottom w:val="none" w:sz="0" w:space="0" w:color="auto"/>
                <w:right w:val="none" w:sz="0" w:space="0" w:color="auto"/>
              </w:divBdr>
            </w:div>
            <w:div w:id="639186748">
              <w:marLeft w:val="0"/>
              <w:marRight w:val="0"/>
              <w:marTop w:val="0"/>
              <w:marBottom w:val="0"/>
              <w:divBdr>
                <w:top w:val="none" w:sz="0" w:space="0" w:color="auto"/>
                <w:left w:val="none" w:sz="0" w:space="0" w:color="auto"/>
                <w:bottom w:val="none" w:sz="0" w:space="0" w:color="auto"/>
                <w:right w:val="none" w:sz="0" w:space="0" w:color="auto"/>
              </w:divBdr>
            </w:div>
            <w:div w:id="715816242">
              <w:marLeft w:val="0"/>
              <w:marRight w:val="0"/>
              <w:marTop w:val="0"/>
              <w:marBottom w:val="0"/>
              <w:divBdr>
                <w:top w:val="none" w:sz="0" w:space="0" w:color="auto"/>
                <w:left w:val="none" w:sz="0" w:space="0" w:color="auto"/>
                <w:bottom w:val="none" w:sz="0" w:space="0" w:color="auto"/>
                <w:right w:val="none" w:sz="0" w:space="0" w:color="auto"/>
              </w:divBdr>
            </w:div>
            <w:div w:id="766661085">
              <w:marLeft w:val="0"/>
              <w:marRight w:val="0"/>
              <w:marTop w:val="0"/>
              <w:marBottom w:val="0"/>
              <w:divBdr>
                <w:top w:val="none" w:sz="0" w:space="0" w:color="auto"/>
                <w:left w:val="none" w:sz="0" w:space="0" w:color="auto"/>
                <w:bottom w:val="none" w:sz="0" w:space="0" w:color="auto"/>
                <w:right w:val="none" w:sz="0" w:space="0" w:color="auto"/>
              </w:divBdr>
            </w:div>
            <w:div w:id="1853489389">
              <w:marLeft w:val="0"/>
              <w:marRight w:val="0"/>
              <w:marTop w:val="0"/>
              <w:marBottom w:val="0"/>
              <w:divBdr>
                <w:top w:val="none" w:sz="0" w:space="0" w:color="auto"/>
                <w:left w:val="none" w:sz="0" w:space="0" w:color="auto"/>
                <w:bottom w:val="none" w:sz="0" w:space="0" w:color="auto"/>
                <w:right w:val="none" w:sz="0" w:space="0" w:color="auto"/>
              </w:divBdr>
            </w:div>
            <w:div w:id="205272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211857">
      <w:bodyDiv w:val="1"/>
      <w:marLeft w:val="0"/>
      <w:marRight w:val="0"/>
      <w:marTop w:val="0"/>
      <w:marBottom w:val="0"/>
      <w:divBdr>
        <w:top w:val="none" w:sz="0" w:space="0" w:color="auto"/>
        <w:left w:val="none" w:sz="0" w:space="0" w:color="auto"/>
        <w:bottom w:val="none" w:sz="0" w:space="0" w:color="auto"/>
        <w:right w:val="none" w:sz="0" w:space="0" w:color="auto"/>
      </w:divBdr>
      <w:divsChild>
        <w:div w:id="1289899339">
          <w:marLeft w:val="0"/>
          <w:marRight w:val="0"/>
          <w:marTop w:val="0"/>
          <w:marBottom w:val="0"/>
          <w:divBdr>
            <w:top w:val="none" w:sz="0" w:space="0" w:color="auto"/>
            <w:left w:val="none" w:sz="0" w:space="0" w:color="auto"/>
            <w:bottom w:val="none" w:sz="0" w:space="0" w:color="auto"/>
            <w:right w:val="none" w:sz="0" w:space="0" w:color="auto"/>
          </w:divBdr>
        </w:div>
        <w:div w:id="1478837575">
          <w:marLeft w:val="0"/>
          <w:marRight w:val="0"/>
          <w:marTop w:val="0"/>
          <w:marBottom w:val="0"/>
          <w:divBdr>
            <w:top w:val="none" w:sz="0" w:space="0" w:color="auto"/>
            <w:left w:val="none" w:sz="0" w:space="0" w:color="auto"/>
            <w:bottom w:val="none" w:sz="0" w:space="0" w:color="auto"/>
            <w:right w:val="none" w:sz="0" w:space="0" w:color="auto"/>
          </w:divBdr>
        </w:div>
        <w:div w:id="1839542091">
          <w:marLeft w:val="0"/>
          <w:marRight w:val="0"/>
          <w:marTop w:val="0"/>
          <w:marBottom w:val="0"/>
          <w:divBdr>
            <w:top w:val="none" w:sz="0" w:space="0" w:color="auto"/>
            <w:left w:val="none" w:sz="0" w:space="0" w:color="auto"/>
            <w:bottom w:val="none" w:sz="0" w:space="0" w:color="auto"/>
            <w:right w:val="none" w:sz="0" w:space="0" w:color="auto"/>
          </w:divBdr>
        </w:div>
      </w:divsChild>
    </w:div>
    <w:div w:id="1184518502">
      <w:bodyDiv w:val="1"/>
      <w:marLeft w:val="0"/>
      <w:marRight w:val="0"/>
      <w:marTop w:val="0"/>
      <w:marBottom w:val="0"/>
      <w:divBdr>
        <w:top w:val="none" w:sz="0" w:space="0" w:color="auto"/>
        <w:left w:val="none" w:sz="0" w:space="0" w:color="auto"/>
        <w:bottom w:val="none" w:sz="0" w:space="0" w:color="auto"/>
        <w:right w:val="none" w:sz="0" w:space="0" w:color="auto"/>
      </w:divBdr>
      <w:divsChild>
        <w:div w:id="191647241">
          <w:marLeft w:val="0"/>
          <w:marRight w:val="0"/>
          <w:marTop w:val="0"/>
          <w:marBottom w:val="0"/>
          <w:divBdr>
            <w:top w:val="none" w:sz="0" w:space="0" w:color="auto"/>
            <w:left w:val="none" w:sz="0" w:space="0" w:color="auto"/>
            <w:bottom w:val="none" w:sz="0" w:space="0" w:color="auto"/>
            <w:right w:val="none" w:sz="0" w:space="0" w:color="auto"/>
          </w:divBdr>
        </w:div>
        <w:div w:id="219680923">
          <w:marLeft w:val="0"/>
          <w:marRight w:val="0"/>
          <w:marTop w:val="0"/>
          <w:marBottom w:val="0"/>
          <w:divBdr>
            <w:top w:val="none" w:sz="0" w:space="0" w:color="auto"/>
            <w:left w:val="none" w:sz="0" w:space="0" w:color="auto"/>
            <w:bottom w:val="none" w:sz="0" w:space="0" w:color="auto"/>
            <w:right w:val="none" w:sz="0" w:space="0" w:color="auto"/>
          </w:divBdr>
        </w:div>
        <w:div w:id="345331456">
          <w:marLeft w:val="0"/>
          <w:marRight w:val="0"/>
          <w:marTop w:val="0"/>
          <w:marBottom w:val="0"/>
          <w:divBdr>
            <w:top w:val="none" w:sz="0" w:space="0" w:color="auto"/>
            <w:left w:val="none" w:sz="0" w:space="0" w:color="auto"/>
            <w:bottom w:val="none" w:sz="0" w:space="0" w:color="auto"/>
            <w:right w:val="none" w:sz="0" w:space="0" w:color="auto"/>
          </w:divBdr>
        </w:div>
        <w:div w:id="1091194499">
          <w:marLeft w:val="0"/>
          <w:marRight w:val="0"/>
          <w:marTop w:val="0"/>
          <w:marBottom w:val="0"/>
          <w:divBdr>
            <w:top w:val="none" w:sz="0" w:space="0" w:color="auto"/>
            <w:left w:val="none" w:sz="0" w:space="0" w:color="auto"/>
            <w:bottom w:val="none" w:sz="0" w:space="0" w:color="auto"/>
            <w:right w:val="none" w:sz="0" w:space="0" w:color="auto"/>
          </w:divBdr>
        </w:div>
      </w:divsChild>
    </w:div>
    <w:div w:id="1280144542">
      <w:bodyDiv w:val="1"/>
      <w:marLeft w:val="0"/>
      <w:marRight w:val="0"/>
      <w:marTop w:val="0"/>
      <w:marBottom w:val="0"/>
      <w:divBdr>
        <w:top w:val="none" w:sz="0" w:space="0" w:color="auto"/>
        <w:left w:val="none" w:sz="0" w:space="0" w:color="auto"/>
        <w:bottom w:val="none" w:sz="0" w:space="0" w:color="auto"/>
        <w:right w:val="none" w:sz="0" w:space="0" w:color="auto"/>
      </w:divBdr>
      <w:divsChild>
        <w:div w:id="847839488">
          <w:marLeft w:val="0"/>
          <w:marRight w:val="0"/>
          <w:marTop w:val="0"/>
          <w:marBottom w:val="0"/>
          <w:divBdr>
            <w:top w:val="none" w:sz="0" w:space="0" w:color="auto"/>
            <w:left w:val="none" w:sz="0" w:space="0" w:color="auto"/>
            <w:bottom w:val="none" w:sz="0" w:space="0" w:color="auto"/>
            <w:right w:val="none" w:sz="0" w:space="0" w:color="auto"/>
          </w:divBdr>
          <w:divsChild>
            <w:div w:id="120345120">
              <w:marLeft w:val="0"/>
              <w:marRight w:val="0"/>
              <w:marTop w:val="0"/>
              <w:marBottom w:val="0"/>
              <w:divBdr>
                <w:top w:val="none" w:sz="0" w:space="0" w:color="auto"/>
                <w:left w:val="none" w:sz="0" w:space="0" w:color="auto"/>
                <w:bottom w:val="none" w:sz="0" w:space="0" w:color="auto"/>
                <w:right w:val="none" w:sz="0" w:space="0" w:color="auto"/>
              </w:divBdr>
            </w:div>
            <w:div w:id="268707543">
              <w:marLeft w:val="0"/>
              <w:marRight w:val="0"/>
              <w:marTop w:val="0"/>
              <w:marBottom w:val="0"/>
              <w:divBdr>
                <w:top w:val="none" w:sz="0" w:space="0" w:color="auto"/>
                <w:left w:val="none" w:sz="0" w:space="0" w:color="auto"/>
                <w:bottom w:val="none" w:sz="0" w:space="0" w:color="auto"/>
                <w:right w:val="none" w:sz="0" w:space="0" w:color="auto"/>
              </w:divBdr>
            </w:div>
            <w:div w:id="382218338">
              <w:marLeft w:val="0"/>
              <w:marRight w:val="0"/>
              <w:marTop w:val="0"/>
              <w:marBottom w:val="0"/>
              <w:divBdr>
                <w:top w:val="none" w:sz="0" w:space="0" w:color="auto"/>
                <w:left w:val="none" w:sz="0" w:space="0" w:color="auto"/>
                <w:bottom w:val="none" w:sz="0" w:space="0" w:color="auto"/>
                <w:right w:val="none" w:sz="0" w:space="0" w:color="auto"/>
              </w:divBdr>
            </w:div>
            <w:div w:id="591741814">
              <w:marLeft w:val="0"/>
              <w:marRight w:val="0"/>
              <w:marTop w:val="0"/>
              <w:marBottom w:val="0"/>
              <w:divBdr>
                <w:top w:val="none" w:sz="0" w:space="0" w:color="auto"/>
                <w:left w:val="none" w:sz="0" w:space="0" w:color="auto"/>
                <w:bottom w:val="none" w:sz="0" w:space="0" w:color="auto"/>
                <w:right w:val="none" w:sz="0" w:space="0" w:color="auto"/>
              </w:divBdr>
            </w:div>
            <w:div w:id="830100966">
              <w:marLeft w:val="0"/>
              <w:marRight w:val="0"/>
              <w:marTop w:val="0"/>
              <w:marBottom w:val="0"/>
              <w:divBdr>
                <w:top w:val="none" w:sz="0" w:space="0" w:color="auto"/>
                <w:left w:val="none" w:sz="0" w:space="0" w:color="auto"/>
                <w:bottom w:val="none" w:sz="0" w:space="0" w:color="auto"/>
                <w:right w:val="none" w:sz="0" w:space="0" w:color="auto"/>
              </w:divBdr>
            </w:div>
            <w:div w:id="953974031">
              <w:marLeft w:val="0"/>
              <w:marRight w:val="0"/>
              <w:marTop w:val="0"/>
              <w:marBottom w:val="0"/>
              <w:divBdr>
                <w:top w:val="none" w:sz="0" w:space="0" w:color="auto"/>
                <w:left w:val="none" w:sz="0" w:space="0" w:color="auto"/>
                <w:bottom w:val="none" w:sz="0" w:space="0" w:color="auto"/>
                <w:right w:val="none" w:sz="0" w:space="0" w:color="auto"/>
              </w:divBdr>
            </w:div>
            <w:div w:id="1110734020">
              <w:marLeft w:val="0"/>
              <w:marRight w:val="0"/>
              <w:marTop w:val="0"/>
              <w:marBottom w:val="0"/>
              <w:divBdr>
                <w:top w:val="none" w:sz="0" w:space="0" w:color="auto"/>
                <w:left w:val="none" w:sz="0" w:space="0" w:color="auto"/>
                <w:bottom w:val="none" w:sz="0" w:space="0" w:color="auto"/>
                <w:right w:val="none" w:sz="0" w:space="0" w:color="auto"/>
              </w:divBdr>
            </w:div>
            <w:div w:id="1699695280">
              <w:marLeft w:val="0"/>
              <w:marRight w:val="0"/>
              <w:marTop w:val="0"/>
              <w:marBottom w:val="0"/>
              <w:divBdr>
                <w:top w:val="none" w:sz="0" w:space="0" w:color="auto"/>
                <w:left w:val="none" w:sz="0" w:space="0" w:color="auto"/>
                <w:bottom w:val="none" w:sz="0" w:space="0" w:color="auto"/>
                <w:right w:val="none" w:sz="0" w:space="0" w:color="auto"/>
              </w:divBdr>
            </w:div>
            <w:div w:id="1831827515">
              <w:marLeft w:val="0"/>
              <w:marRight w:val="0"/>
              <w:marTop w:val="0"/>
              <w:marBottom w:val="0"/>
              <w:divBdr>
                <w:top w:val="none" w:sz="0" w:space="0" w:color="auto"/>
                <w:left w:val="none" w:sz="0" w:space="0" w:color="auto"/>
                <w:bottom w:val="none" w:sz="0" w:space="0" w:color="auto"/>
                <w:right w:val="none" w:sz="0" w:space="0" w:color="auto"/>
              </w:divBdr>
            </w:div>
            <w:div w:id="2001082440">
              <w:marLeft w:val="0"/>
              <w:marRight w:val="0"/>
              <w:marTop w:val="0"/>
              <w:marBottom w:val="0"/>
              <w:divBdr>
                <w:top w:val="none" w:sz="0" w:space="0" w:color="auto"/>
                <w:left w:val="none" w:sz="0" w:space="0" w:color="auto"/>
                <w:bottom w:val="none" w:sz="0" w:space="0" w:color="auto"/>
                <w:right w:val="none" w:sz="0" w:space="0" w:color="auto"/>
              </w:divBdr>
            </w:div>
          </w:divsChild>
        </w:div>
        <w:div w:id="1424255879">
          <w:marLeft w:val="0"/>
          <w:marRight w:val="0"/>
          <w:marTop w:val="0"/>
          <w:marBottom w:val="0"/>
          <w:divBdr>
            <w:top w:val="none" w:sz="0" w:space="0" w:color="auto"/>
            <w:left w:val="none" w:sz="0" w:space="0" w:color="auto"/>
            <w:bottom w:val="none" w:sz="0" w:space="0" w:color="auto"/>
            <w:right w:val="none" w:sz="0" w:space="0" w:color="auto"/>
          </w:divBdr>
          <w:divsChild>
            <w:div w:id="101073393">
              <w:marLeft w:val="0"/>
              <w:marRight w:val="0"/>
              <w:marTop w:val="0"/>
              <w:marBottom w:val="0"/>
              <w:divBdr>
                <w:top w:val="none" w:sz="0" w:space="0" w:color="auto"/>
                <w:left w:val="none" w:sz="0" w:space="0" w:color="auto"/>
                <w:bottom w:val="none" w:sz="0" w:space="0" w:color="auto"/>
                <w:right w:val="none" w:sz="0" w:space="0" w:color="auto"/>
              </w:divBdr>
            </w:div>
          </w:divsChild>
        </w:div>
        <w:div w:id="1607493703">
          <w:marLeft w:val="0"/>
          <w:marRight w:val="0"/>
          <w:marTop w:val="0"/>
          <w:marBottom w:val="0"/>
          <w:divBdr>
            <w:top w:val="none" w:sz="0" w:space="0" w:color="auto"/>
            <w:left w:val="none" w:sz="0" w:space="0" w:color="auto"/>
            <w:bottom w:val="none" w:sz="0" w:space="0" w:color="auto"/>
            <w:right w:val="none" w:sz="0" w:space="0" w:color="auto"/>
          </w:divBdr>
          <w:divsChild>
            <w:div w:id="169102642">
              <w:marLeft w:val="0"/>
              <w:marRight w:val="0"/>
              <w:marTop w:val="0"/>
              <w:marBottom w:val="0"/>
              <w:divBdr>
                <w:top w:val="none" w:sz="0" w:space="0" w:color="auto"/>
                <w:left w:val="none" w:sz="0" w:space="0" w:color="auto"/>
                <w:bottom w:val="none" w:sz="0" w:space="0" w:color="auto"/>
                <w:right w:val="none" w:sz="0" w:space="0" w:color="auto"/>
              </w:divBdr>
            </w:div>
            <w:div w:id="298539352">
              <w:marLeft w:val="0"/>
              <w:marRight w:val="0"/>
              <w:marTop w:val="0"/>
              <w:marBottom w:val="0"/>
              <w:divBdr>
                <w:top w:val="none" w:sz="0" w:space="0" w:color="auto"/>
                <w:left w:val="none" w:sz="0" w:space="0" w:color="auto"/>
                <w:bottom w:val="none" w:sz="0" w:space="0" w:color="auto"/>
                <w:right w:val="none" w:sz="0" w:space="0" w:color="auto"/>
              </w:divBdr>
            </w:div>
            <w:div w:id="361983896">
              <w:marLeft w:val="0"/>
              <w:marRight w:val="0"/>
              <w:marTop w:val="0"/>
              <w:marBottom w:val="0"/>
              <w:divBdr>
                <w:top w:val="none" w:sz="0" w:space="0" w:color="auto"/>
                <w:left w:val="none" w:sz="0" w:space="0" w:color="auto"/>
                <w:bottom w:val="none" w:sz="0" w:space="0" w:color="auto"/>
                <w:right w:val="none" w:sz="0" w:space="0" w:color="auto"/>
              </w:divBdr>
            </w:div>
            <w:div w:id="556937769">
              <w:marLeft w:val="0"/>
              <w:marRight w:val="0"/>
              <w:marTop w:val="0"/>
              <w:marBottom w:val="0"/>
              <w:divBdr>
                <w:top w:val="none" w:sz="0" w:space="0" w:color="auto"/>
                <w:left w:val="none" w:sz="0" w:space="0" w:color="auto"/>
                <w:bottom w:val="none" w:sz="0" w:space="0" w:color="auto"/>
                <w:right w:val="none" w:sz="0" w:space="0" w:color="auto"/>
              </w:divBdr>
            </w:div>
            <w:div w:id="589856048">
              <w:marLeft w:val="0"/>
              <w:marRight w:val="0"/>
              <w:marTop w:val="0"/>
              <w:marBottom w:val="0"/>
              <w:divBdr>
                <w:top w:val="none" w:sz="0" w:space="0" w:color="auto"/>
                <w:left w:val="none" w:sz="0" w:space="0" w:color="auto"/>
                <w:bottom w:val="none" w:sz="0" w:space="0" w:color="auto"/>
                <w:right w:val="none" w:sz="0" w:space="0" w:color="auto"/>
              </w:divBdr>
            </w:div>
            <w:div w:id="619071734">
              <w:marLeft w:val="0"/>
              <w:marRight w:val="0"/>
              <w:marTop w:val="0"/>
              <w:marBottom w:val="0"/>
              <w:divBdr>
                <w:top w:val="none" w:sz="0" w:space="0" w:color="auto"/>
                <w:left w:val="none" w:sz="0" w:space="0" w:color="auto"/>
                <w:bottom w:val="none" w:sz="0" w:space="0" w:color="auto"/>
                <w:right w:val="none" w:sz="0" w:space="0" w:color="auto"/>
              </w:divBdr>
            </w:div>
            <w:div w:id="631448077">
              <w:marLeft w:val="0"/>
              <w:marRight w:val="0"/>
              <w:marTop w:val="0"/>
              <w:marBottom w:val="0"/>
              <w:divBdr>
                <w:top w:val="none" w:sz="0" w:space="0" w:color="auto"/>
                <w:left w:val="none" w:sz="0" w:space="0" w:color="auto"/>
                <w:bottom w:val="none" w:sz="0" w:space="0" w:color="auto"/>
                <w:right w:val="none" w:sz="0" w:space="0" w:color="auto"/>
              </w:divBdr>
            </w:div>
            <w:div w:id="650209649">
              <w:marLeft w:val="0"/>
              <w:marRight w:val="0"/>
              <w:marTop w:val="0"/>
              <w:marBottom w:val="0"/>
              <w:divBdr>
                <w:top w:val="none" w:sz="0" w:space="0" w:color="auto"/>
                <w:left w:val="none" w:sz="0" w:space="0" w:color="auto"/>
                <w:bottom w:val="none" w:sz="0" w:space="0" w:color="auto"/>
                <w:right w:val="none" w:sz="0" w:space="0" w:color="auto"/>
              </w:divBdr>
            </w:div>
            <w:div w:id="901403408">
              <w:marLeft w:val="0"/>
              <w:marRight w:val="0"/>
              <w:marTop w:val="0"/>
              <w:marBottom w:val="0"/>
              <w:divBdr>
                <w:top w:val="none" w:sz="0" w:space="0" w:color="auto"/>
                <w:left w:val="none" w:sz="0" w:space="0" w:color="auto"/>
                <w:bottom w:val="none" w:sz="0" w:space="0" w:color="auto"/>
                <w:right w:val="none" w:sz="0" w:space="0" w:color="auto"/>
              </w:divBdr>
            </w:div>
            <w:div w:id="922106346">
              <w:marLeft w:val="0"/>
              <w:marRight w:val="0"/>
              <w:marTop w:val="0"/>
              <w:marBottom w:val="0"/>
              <w:divBdr>
                <w:top w:val="none" w:sz="0" w:space="0" w:color="auto"/>
                <w:left w:val="none" w:sz="0" w:space="0" w:color="auto"/>
                <w:bottom w:val="none" w:sz="0" w:space="0" w:color="auto"/>
                <w:right w:val="none" w:sz="0" w:space="0" w:color="auto"/>
              </w:divBdr>
            </w:div>
            <w:div w:id="1139028880">
              <w:marLeft w:val="0"/>
              <w:marRight w:val="0"/>
              <w:marTop w:val="0"/>
              <w:marBottom w:val="0"/>
              <w:divBdr>
                <w:top w:val="none" w:sz="0" w:space="0" w:color="auto"/>
                <w:left w:val="none" w:sz="0" w:space="0" w:color="auto"/>
                <w:bottom w:val="none" w:sz="0" w:space="0" w:color="auto"/>
                <w:right w:val="none" w:sz="0" w:space="0" w:color="auto"/>
              </w:divBdr>
            </w:div>
            <w:div w:id="1146555914">
              <w:marLeft w:val="0"/>
              <w:marRight w:val="0"/>
              <w:marTop w:val="0"/>
              <w:marBottom w:val="0"/>
              <w:divBdr>
                <w:top w:val="none" w:sz="0" w:space="0" w:color="auto"/>
                <w:left w:val="none" w:sz="0" w:space="0" w:color="auto"/>
                <w:bottom w:val="none" w:sz="0" w:space="0" w:color="auto"/>
                <w:right w:val="none" w:sz="0" w:space="0" w:color="auto"/>
              </w:divBdr>
            </w:div>
            <w:div w:id="1232157539">
              <w:marLeft w:val="0"/>
              <w:marRight w:val="0"/>
              <w:marTop w:val="0"/>
              <w:marBottom w:val="0"/>
              <w:divBdr>
                <w:top w:val="none" w:sz="0" w:space="0" w:color="auto"/>
                <w:left w:val="none" w:sz="0" w:space="0" w:color="auto"/>
                <w:bottom w:val="none" w:sz="0" w:space="0" w:color="auto"/>
                <w:right w:val="none" w:sz="0" w:space="0" w:color="auto"/>
              </w:divBdr>
            </w:div>
            <w:div w:id="1568956329">
              <w:marLeft w:val="0"/>
              <w:marRight w:val="0"/>
              <w:marTop w:val="0"/>
              <w:marBottom w:val="0"/>
              <w:divBdr>
                <w:top w:val="none" w:sz="0" w:space="0" w:color="auto"/>
                <w:left w:val="none" w:sz="0" w:space="0" w:color="auto"/>
                <w:bottom w:val="none" w:sz="0" w:space="0" w:color="auto"/>
                <w:right w:val="none" w:sz="0" w:space="0" w:color="auto"/>
              </w:divBdr>
            </w:div>
            <w:div w:id="1663041688">
              <w:marLeft w:val="0"/>
              <w:marRight w:val="0"/>
              <w:marTop w:val="0"/>
              <w:marBottom w:val="0"/>
              <w:divBdr>
                <w:top w:val="none" w:sz="0" w:space="0" w:color="auto"/>
                <w:left w:val="none" w:sz="0" w:space="0" w:color="auto"/>
                <w:bottom w:val="none" w:sz="0" w:space="0" w:color="auto"/>
                <w:right w:val="none" w:sz="0" w:space="0" w:color="auto"/>
              </w:divBdr>
            </w:div>
            <w:div w:id="1708145456">
              <w:marLeft w:val="0"/>
              <w:marRight w:val="0"/>
              <w:marTop w:val="0"/>
              <w:marBottom w:val="0"/>
              <w:divBdr>
                <w:top w:val="none" w:sz="0" w:space="0" w:color="auto"/>
                <w:left w:val="none" w:sz="0" w:space="0" w:color="auto"/>
                <w:bottom w:val="none" w:sz="0" w:space="0" w:color="auto"/>
                <w:right w:val="none" w:sz="0" w:space="0" w:color="auto"/>
              </w:divBdr>
            </w:div>
            <w:div w:id="1812673308">
              <w:marLeft w:val="0"/>
              <w:marRight w:val="0"/>
              <w:marTop w:val="0"/>
              <w:marBottom w:val="0"/>
              <w:divBdr>
                <w:top w:val="none" w:sz="0" w:space="0" w:color="auto"/>
                <w:left w:val="none" w:sz="0" w:space="0" w:color="auto"/>
                <w:bottom w:val="none" w:sz="0" w:space="0" w:color="auto"/>
                <w:right w:val="none" w:sz="0" w:space="0" w:color="auto"/>
              </w:divBdr>
            </w:div>
            <w:div w:id="2047830048">
              <w:marLeft w:val="0"/>
              <w:marRight w:val="0"/>
              <w:marTop w:val="0"/>
              <w:marBottom w:val="0"/>
              <w:divBdr>
                <w:top w:val="none" w:sz="0" w:space="0" w:color="auto"/>
                <w:left w:val="none" w:sz="0" w:space="0" w:color="auto"/>
                <w:bottom w:val="none" w:sz="0" w:space="0" w:color="auto"/>
                <w:right w:val="none" w:sz="0" w:space="0" w:color="auto"/>
              </w:divBdr>
            </w:div>
            <w:div w:id="2112041045">
              <w:marLeft w:val="0"/>
              <w:marRight w:val="0"/>
              <w:marTop w:val="0"/>
              <w:marBottom w:val="0"/>
              <w:divBdr>
                <w:top w:val="none" w:sz="0" w:space="0" w:color="auto"/>
                <w:left w:val="none" w:sz="0" w:space="0" w:color="auto"/>
                <w:bottom w:val="none" w:sz="0" w:space="0" w:color="auto"/>
                <w:right w:val="none" w:sz="0" w:space="0" w:color="auto"/>
              </w:divBdr>
            </w:div>
            <w:div w:id="2116944703">
              <w:marLeft w:val="0"/>
              <w:marRight w:val="0"/>
              <w:marTop w:val="0"/>
              <w:marBottom w:val="0"/>
              <w:divBdr>
                <w:top w:val="none" w:sz="0" w:space="0" w:color="auto"/>
                <w:left w:val="none" w:sz="0" w:space="0" w:color="auto"/>
                <w:bottom w:val="none" w:sz="0" w:space="0" w:color="auto"/>
                <w:right w:val="none" w:sz="0" w:space="0" w:color="auto"/>
              </w:divBdr>
            </w:div>
          </w:divsChild>
        </w:div>
        <w:div w:id="1916820792">
          <w:marLeft w:val="0"/>
          <w:marRight w:val="0"/>
          <w:marTop w:val="0"/>
          <w:marBottom w:val="0"/>
          <w:divBdr>
            <w:top w:val="none" w:sz="0" w:space="0" w:color="auto"/>
            <w:left w:val="none" w:sz="0" w:space="0" w:color="auto"/>
            <w:bottom w:val="none" w:sz="0" w:space="0" w:color="auto"/>
            <w:right w:val="none" w:sz="0" w:space="0" w:color="auto"/>
          </w:divBdr>
          <w:divsChild>
            <w:div w:id="457143394">
              <w:marLeft w:val="-75"/>
              <w:marRight w:val="0"/>
              <w:marTop w:val="30"/>
              <w:marBottom w:val="30"/>
              <w:divBdr>
                <w:top w:val="none" w:sz="0" w:space="0" w:color="auto"/>
                <w:left w:val="none" w:sz="0" w:space="0" w:color="auto"/>
                <w:bottom w:val="none" w:sz="0" w:space="0" w:color="auto"/>
                <w:right w:val="none" w:sz="0" w:space="0" w:color="auto"/>
              </w:divBdr>
              <w:divsChild>
                <w:div w:id="35736020">
                  <w:marLeft w:val="0"/>
                  <w:marRight w:val="0"/>
                  <w:marTop w:val="0"/>
                  <w:marBottom w:val="0"/>
                  <w:divBdr>
                    <w:top w:val="none" w:sz="0" w:space="0" w:color="auto"/>
                    <w:left w:val="none" w:sz="0" w:space="0" w:color="auto"/>
                    <w:bottom w:val="none" w:sz="0" w:space="0" w:color="auto"/>
                    <w:right w:val="none" w:sz="0" w:space="0" w:color="auto"/>
                  </w:divBdr>
                  <w:divsChild>
                    <w:div w:id="1654675869">
                      <w:marLeft w:val="0"/>
                      <w:marRight w:val="0"/>
                      <w:marTop w:val="0"/>
                      <w:marBottom w:val="0"/>
                      <w:divBdr>
                        <w:top w:val="none" w:sz="0" w:space="0" w:color="auto"/>
                        <w:left w:val="none" w:sz="0" w:space="0" w:color="auto"/>
                        <w:bottom w:val="none" w:sz="0" w:space="0" w:color="auto"/>
                        <w:right w:val="none" w:sz="0" w:space="0" w:color="auto"/>
                      </w:divBdr>
                    </w:div>
                  </w:divsChild>
                </w:div>
                <w:div w:id="41759845">
                  <w:marLeft w:val="0"/>
                  <w:marRight w:val="0"/>
                  <w:marTop w:val="0"/>
                  <w:marBottom w:val="0"/>
                  <w:divBdr>
                    <w:top w:val="none" w:sz="0" w:space="0" w:color="auto"/>
                    <w:left w:val="none" w:sz="0" w:space="0" w:color="auto"/>
                    <w:bottom w:val="none" w:sz="0" w:space="0" w:color="auto"/>
                    <w:right w:val="none" w:sz="0" w:space="0" w:color="auto"/>
                  </w:divBdr>
                  <w:divsChild>
                    <w:div w:id="24064078">
                      <w:marLeft w:val="0"/>
                      <w:marRight w:val="0"/>
                      <w:marTop w:val="0"/>
                      <w:marBottom w:val="0"/>
                      <w:divBdr>
                        <w:top w:val="none" w:sz="0" w:space="0" w:color="auto"/>
                        <w:left w:val="none" w:sz="0" w:space="0" w:color="auto"/>
                        <w:bottom w:val="none" w:sz="0" w:space="0" w:color="auto"/>
                        <w:right w:val="none" w:sz="0" w:space="0" w:color="auto"/>
                      </w:divBdr>
                    </w:div>
                    <w:div w:id="457722138">
                      <w:marLeft w:val="0"/>
                      <w:marRight w:val="0"/>
                      <w:marTop w:val="0"/>
                      <w:marBottom w:val="0"/>
                      <w:divBdr>
                        <w:top w:val="none" w:sz="0" w:space="0" w:color="auto"/>
                        <w:left w:val="none" w:sz="0" w:space="0" w:color="auto"/>
                        <w:bottom w:val="none" w:sz="0" w:space="0" w:color="auto"/>
                        <w:right w:val="none" w:sz="0" w:space="0" w:color="auto"/>
                      </w:divBdr>
                    </w:div>
                    <w:div w:id="939293758">
                      <w:marLeft w:val="0"/>
                      <w:marRight w:val="0"/>
                      <w:marTop w:val="0"/>
                      <w:marBottom w:val="0"/>
                      <w:divBdr>
                        <w:top w:val="none" w:sz="0" w:space="0" w:color="auto"/>
                        <w:left w:val="none" w:sz="0" w:space="0" w:color="auto"/>
                        <w:bottom w:val="none" w:sz="0" w:space="0" w:color="auto"/>
                        <w:right w:val="none" w:sz="0" w:space="0" w:color="auto"/>
                      </w:divBdr>
                    </w:div>
                  </w:divsChild>
                </w:div>
                <w:div w:id="116531400">
                  <w:marLeft w:val="0"/>
                  <w:marRight w:val="0"/>
                  <w:marTop w:val="0"/>
                  <w:marBottom w:val="0"/>
                  <w:divBdr>
                    <w:top w:val="none" w:sz="0" w:space="0" w:color="auto"/>
                    <w:left w:val="none" w:sz="0" w:space="0" w:color="auto"/>
                    <w:bottom w:val="none" w:sz="0" w:space="0" w:color="auto"/>
                    <w:right w:val="none" w:sz="0" w:space="0" w:color="auto"/>
                  </w:divBdr>
                  <w:divsChild>
                    <w:div w:id="1782872513">
                      <w:marLeft w:val="0"/>
                      <w:marRight w:val="0"/>
                      <w:marTop w:val="0"/>
                      <w:marBottom w:val="0"/>
                      <w:divBdr>
                        <w:top w:val="none" w:sz="0" w:space="0" w:color="auto"/>
                        <w:left w:val="none" w:sz="0" w:space="0" w:color="auto"/>
                        <w:bottom w:val="none" w:sz="0" w:space="0" w:color="auto"/>
                        <w:right w:val="none" w:sz="0" w:space="0" w:color="auto"/>
                      </w:divBdr>
                    </w:div>
                  </w:divsChild>
                </w:div>
                <w:div w:id="183329043">
                  <w:marLeft w:val="0"/>
                  <w:marRight w:val="0"/>
                  <w:marTop w:val="0"/>
                  <w:marBottom w:val="0"/>
                  <w:divBdr>
                    <w:top w:val="none" w:sz="0" w:space="0" w:color="auto"/>
                    <w:left w:val="none" w:sz="0" w:space="0" w:color="auto"/>
                    <w:bottom w:val="none" w:sz="0" w:space="0" w:color="auto"/>
                    <w:right w:val="none" w:sz="0" w:space="0" w:color="auto"/>
                  </w:divBdr>
                  <w:divsChild>
                    <w:div w:id="805902611">
                      <w:marLeft w:val="0"/>
                      <w:marRight w:val="0"/>
                      <w:marTop w:val="0"/>
                      <w:marBottom w:val="0"/>
                      <w:divBdr>
                        <w:top w:val="none" w:sz="0" w:space="0" w:color="auto"/>
                        <w:left w:val="none" w:sz="0" w:space="0" w:color="auto"/>
                        <w:bottom w:val="none" w:sz="0" w:space="0" w:color="auto"/>
                        <w:right w:val="none" w:sz="0" w:space="0" w:color="auto"/>
                      </w:divBdr>
                    </w:div>
                    <w:div w:id="1355889239">
                      <w:marLeft w:val="0"/>
                      <w:marRight w:val="0"/>
                      <w:marTop w:val="0"/>
                      <w:marBottom w:val="0"/>
                      <w:divBdr>
                        <w:top w:val="none" w:sz="0" w:space="0" w:color="auto"/>
                        <w:left w:val="none" w:sz="0" w:space="0" w:color="auto"/>
                        <w:bottom w:val="none" w:sz="0" w:space="0" w:color="auto"/>
                        <w:right w:val="none" w:sz="0" w:space="0" w:color="auto"/>
                      </w:divBdr>
                    </w:div>
                  </w:divsChild>
                </w:div>
                <w:div w:id="205915129">
                  <w:marLeft w:val="0"/>
                  <w:marRight w:val="0"/>
                  <w:marTop w:val="0"/>
                  <w:marBottom w:val="0"/>
                  <w:divBdr>
                    <w:top w:val="none" w:sz="0" w:space="0" w:color="auto"/>
                    <w:left w:val="none" w:sz="0" w:space="0" w:color="auto"/>
                    <w:bottom w:val="none" w:sz="0" w:space="0" w:color="auto"/>
                    <w:right w:val="none" w:sz="0" w:space="0" w:color="auto"/>
                  </w:divBdr>
                  <w:divsChild>
                    <w:div w:id="2033408947">
                      <w:marLeft w:val="0"/>
                      <w:marRight w:val="0"/>
                      <w:marTop w:val="0"/>
                      <w:marBottom w:val="0"/>
                      <w:divBdr>
                        <w:top w:val="none" w:sz="0" w:space="0" w:color="auto"/>
                        <w:left w:val="none" w:sz="0" w:space="0" w:color="auto"/>
                        <w:bottom w:val="none" w:sz="0" w:space="0" w:color="auto"/>
                        <w:right w:val="none" w:sz="0" w:space="0" w:color="auto"/>
                      </w:divBdr>
                    </w:div>
                    <w:div w:id="2096004525">
                      <w:marLeft w:val="0"/>
                      <w:marRight w:val="0"/>
                      <w:marTop w:val="0"/>
                      <w:marBottom w:val="0"/>
                      <w:divBdr>
                        <w:top w:val="none" w:sz="0" w:space="0" w:color="auto"/>
                        <w:left w:val="none" w:sz="0" w:space="0" w:color="auto"/>
                        <w:bottom w:val="none" w:sz="0" w:space="0" w:color="auto"/>
                        <w:right w:val="none" w:sz="0" w:space="0" w:color="auto"/>
                      </w:divBdr>
                    </w:div>
                  </w:divsChild>
                </w:div>
                <w:div w:id="386950404">
                  <w:marLeft w:val="0"/>
                  <w:marRight w:val="0"/>
                  <w:marTop w:val="0"/>
                  <w:marBottom w:val="0"/>
                  <w:divBdr>
                    <w:top w:val="none" w:sz="0" w:space="0" w:color="auto"/>
                    <w:left w:val="none" w:sz="0" w:space="0" w:color="auto"/>
                    <w:bottom w:val="none" w:sz="0" w:space="0" w:color="auto"/>
                    <w:right w:val="none" w:sz="0" w:space="0" w:color="auto"/>
                  </w:divBdr>
                  <w:divsChild>
                    <w:div w:id="1089623348">
                      <w:marLeft w:val="0"/>
                      <w:marRight w:val="0"/>
                      <w:marTop w:val="0"/>
                      <w:marBottom w:val="0"/>
                      <w:divBdr>
                        <w:top w:val="none" w:sz="0" w:space="0" w:color="auto"/>
                        <w:left w:val="none" w:sz="0" w:space="0" w:color="auto"/>
                        <w:bottom w:val="none" w:sz="0" w:space="0" w:color="auto"/>
                        <w:right w:val="none" w:sz="0" w:space="0" w:color="auto"/>
                      </w:divBdr>
                    </w:div>
                    <w:div w:id="1324239080">
                      <w:marLeft w:val="0"/>
                      <w:marRight w:val="0"/>
                      <w:marTop w:val="0"/>
                      <w:marBottom w:val="0"/>
                      <w:divBdr>
                        <w:top w:val="none" w:sz="0" w:space="0" w:color="auto"/>
                        <w:left w:val="none" w:sz="0" w:space="0" w:color="auto"/>
                        <w:bottom w:val="none" w:sz="0" w:space="0" w:color="auto"/>
                        <w:right w:val="none" w:sz="0" w:space="0" w:color="auto"/>
                      </w:divBdr>
                    </w:div>
                  </w:divsChild>
                </w:div>
                <w:div w:id="548345153">
                  <w:marLeft w:val="0"/>
                  <w:marRight w:val="0"/>
                  <w:marTop w:val="0"/>
                  <w:marBottom w:val="0"/>
                  <w:divBdr>
                    <w:top w:val="none" w:sz="0" w:space="0" w:color="auto"/>
                    <w:left w:val="none" w:sz="0" w:space="0" w:color="auto"/>
                    <w:bottom w:val="none" w:sz="0" w:space="0" w:color="auto"/>
                    <w:right w:val="none" w:sz="0" w:space="0" w:color="auto"/>
                  </w:divBdr>
                  <w:divsChild>
                    <w:div w:id="444739308">
                      <w:marLeft w:val="0"/>
                      <w:marRight w:val="0"/>
                      <w:marTop w:val="0"/>
                      <w:marBottom w:val="0"/>
                      <w:divBdr>
                        <w:top w:val="none" w:sz="0" w:space="0" w:color="auto"/>
                        <w:left w:val="none" w:sz="0" w:space="0" w:color="auto"/>
                        <w:bottom w:val="none" w:sz="0" w:space="0" w:color="auto"/>
                        <w:right w:val="none" w:sz="0" w:space="0" w:color="auto"/>
                      </w:divBdr>
                    </w:div>
                  </w:divsChild>
                </w:div>
                <w:div w:id="575481855">
                  <w:marLeft w:val="0"/>
                  <w:marRight w:val="0"/>
                  <w:marTop w:val="0"/>
                  <w:marBottom w:val="0"/>
                  <w:divBdr>
                    <w:top w:val="none" w:sz="0" w:space="0" w:color="auto"/>
                    <w:left w:val="none" w:sz="0" w:space="0" w:color="auto"/>
                    <w:bottom w:val="none" w:sz="0" w:space="0" w:color="auto"/>
                    <w:right w:val="none" w:sz="0" w:space="0" w:color="auto"/>
                  </w:divBdr>
                  <w:divsChild>
                    <w:div w:id="881747821">
                      <w:marLeft w:val="0"/>
                      <w:marRight w:val="0"/>
                      <w:marTop w:val="0"/>
                      <w:marBottom w:val="0"/>
                      <w:divBdr>
                        <w:top w:val="none" w:sz="0" w:space="0" w:color="auto"/>
                        <w:left w:val="none" w:sz="0" w:space="0" w:color="auto"/>
                        <w:bottom w:val="none" w:sz="0" w:space="0" w:color="auto"/>
                        <w:right w:val="none" w:sz="0" w:space="0" w:color="auto"/>
                      </w:divBdr>
                    </w:div>
                    <w:div w:id="1595820815">
                      <w:marLeft w:val="0"/>
                      <w:marRight w:val="0"/>
                      <w:marTop w:val="0"/>
                      <w:marBottom w:val="0"/>
                      <w:divBdr>
                        <w:top w:val="none" w:sz="0" w:space="0" w:color="auto"/>
                        <w:left w:val="none" w:sz="0" w:space="0" w:color="auto"/>
                        <w:bottom w:val="none" w:sz="0" w:space="0" w:color="auto"/>
                        <w:right w:val="none" w:sz="0" w:space="0" w:color="auto"/>
                      </w:divBdr>
                    </w:div>
                  </w:divsChild>
                </w:div>
                <w:div w:id="618757273">
                  <w:marLeft w:val="0"/>
                  <w:marRight w:val="0"/>
                  <w:marTop w:val="0"/>
                  <w:marBottom w:val="0"/>
                  <w:divBdr>
                    <w:top w:val="none" w:sz="0" w:space="0" w:color="auto"/>
                    <w:left w:val="none" w:sz="0" w:space="0" w:color="auto"/>
                    <w:bottom w:val="none" w:sz="0" w:space="0" w:color="auto"/>
                    <w:right w:val="none" w:sz="0" w:space="0" w:color="auto"/>
                  </w:divBdr>
                  <w:divsChild>
                    <w:div w:id="592511457">
                      <w:marLeft w:val="0"/>
                      <w:marRight w:val="0"/>
                      <w:marTop w:val="0"/>
                      <w:marBottom w:val="0"/>
                      <w:divBdr>
                        <w:top w:val="none" w:sz="0" w:space="0" w:color="auto"/>
                        <w:left w:val="none" w:sz="0" w:space="0" w:color="auto"/>
                        <w:bottom w:val="none" w:sz="0" w:space="0" w:color="auto"/>
                        <w:right w:val="none" w:sz="0" w:space="0" w:color="auto"/>
                      </w:divBdr>
                    </w:div>
                  </w:divsChild>
                </w:div>
                <w:div w:id="673804350">
                  <w:marLeft w:val="0"/>
                  <w:marRight w:val="0"/>
                  <w:marTop w:val="0"/>
                  <w:marBottom w:val="0"/>
                  <w:divBdr>
                    <w:top w:val="none" w:sz="0" w:space="0" w:color="auto"/>
                    <w:left w:val="none" w:sz="0" w:space="0" w:color="auto"/>
                    <w:bottom w:val="none" w:sz="0" w:space="0" w:color="auto"/>
                    <w:right w:val="none" w:sz="0" w:space="0" w:color="auto"/>
                  </w:divBdr>
                  <w:divsChild>
                    <w:div w:id="90513962">
                      <w:marLeft w:val="0"/>
                      <w:marRight w:val="0"/>
                      <w:marTop w:val="0"/>
                      <w:marBottom w:val="0"/>
                      <w:divBdr>
                        <w:top w:val="none" w:sz="0" w:space="0" w:color="auto"/>
                        <w:left w:val="none" w:sz="0" w:space="0" w:color="auto"/>
                        <w:bottom w:val="none" w:sz="0" w:space="0" w:color="auto"/>
                        <w:right w:val="none" w:sz="0" w:space="0" w:color="auto"/>
                      </w:divBdr>
                    </w:div>
                  </w:divsChild>
                </w:div>
                <w:div w:id="720131270">
                  <w:marLeft w:val="0"/>
                  <w:marRight w:val="0"/>
                  <w:marTop w:val="0"/>
                  <w:marBottom w:val="0"/>
                  <w:divBdr>
                    <w:top w:val="none" w:sz="0" w:space="0" w:color="auto"/>
                    <w:left w:val="none" w:sz="0" w:space="0" w:color="auto"/>
                    <w:bottom w:val="none" w:sz="0" w:space="0" w:color="auto"/>
                    <w:right w:val="none" w:sz="0" w:space="0" w:color="auto"/>
                  </w:divBdr>
                  <w:divsChild>
                    <w:div w:id="1650743607">
                      <w:marLeft w:val="0"/>
                      <w:marRight w:val="0"/>
                      <w:marTop w:val="0"/>
                      <w:marBottom w:val="0"/>
                      <w:divBdr>
                        <w:top w:val="none" w:sz="0" w:space="0" w:color="auto"/>
                        <w:left w:val="none" w:sz="0" w:space="0" w:color="auto"/>
                        <w:bottom w:val="none" w:sz="0" w:space="0" w:color="auto"/>
                        <w:right w:val="none" w:sz="0" w:space="0" w:color="auto"/>
                      </w:divBdr>
                    </w:div>
                  </w:divsChild>
                </w:div>
                <w:div w:id="856239940">
                  <w:marLeft w:val="0"/>
                  <w:marRight w:val="0"/>
                  <w:marTop w:val="0"/>
                  <w:marBottom w:val="0"/>
                  <w:divBdr>
                    <w:top w:val="none" w:sz="0" w:space="0" w:color="auto"/>
                    <w:left w:val="none" w:sz="0" w:space="0" w:color="auto"/>
                    <w:bottom w:val="none" w:sz="0" w:space="0" w:color="auto"/>
                    <w:right w:val="none" w:sz="0" w:space="0" w:color="auto"/>
                  </w:divBdr>
                  <w:divsChild>
                    <w:div w:id="2117166405">
                      <w:marLeft w:val="0"/>
                      <w:marRight w:val="0"/>
                      <w:marTop w:val="0"/>
                      <w:marBottom w:val="0"/>
                      <w:divBdr>
                        <w:top w:val="none" w:sz="0" w:space="0" w:color="auto"/>
                        <w:left w:val="none" w:sz="0" w:space="0" w:color="auto"/>
                        <w:bottom w:val="none" w:sz="0" w:space="0" w:color="auto"/>
                        <w:right w:val="none" w:sz="0" w:space="0" w:color="auto"/>
                      </w:divBdr>
                    </w:div>
                  </w:divsChild>
                </w:div>
                <w:div w:id="1038162771">
                  <w:marLeft w:val="0"/>
                  <w:marRight w:val="0"/>
                  <w:marTop w:val="0"/>
                  <w:marBottom w:val="0"/>
                  <w:divBdr>
                    <w:top w:val="none" w:sz="0" w:space="0" w:color="auto"/>
                    <w:left w:val="none" w:sz="0" w:space="0" w:color="auto"/>
                    <w:bottom w:val="none" w:sz="0" w:space="0" w:color="auto"/>
                    <w:right w:val="none" w:sz="0" w:space="0" w:color="auto"/>
                  </w:divBdr>
                  <w:divsChild>
                    <w:div w:id="304546914">
                      <w:marLeft w:val="0"/>
                      <w:marRight w:val="0"/>
                      <w:marTop w:val="0"/>
                      <w:marBottom w:val="0"/>
                      <w:divBdr>
                        <w:top w:val="none" w:sz="0" w:space="0" w:color="auto"/>
                        <w:left w:val="none" w:sz="0" w:space="0" w:color="auto"/>
                        <w:bottom w:val="none" w:sz="0" w:space="0" w:color="auto"/>
                        <w:right w:val="none" w:sz="0" w:space="0" w:color="auto"/>
                      </w:divBdr>
                    </w:div>
                    <w:div w:id="562913890">
                      <w:marLeft w:val="0"/>
                      <w:marRight w:val="0"/>
                      <w:marTop w:val="0"/>
                      <w:marBottom w:val="0"/>
                      <w:divBdr>
                        <w:top w:val="none" w:sz="0" w:space="0" w:color="auto"/>
                        <w:left w:val="none" w:sz="0" w:space="0" w:color="auto"/>
                        <w:bottom w:val="none" w:sz="0" w:space="0" w:color="auto"/>
                        <w:right w:val="none" w:sz="0" w:space="0" w:color="auto"/>
                      </w:divBdr>
                    </w:div>
                    <w:div w:id="730812218">
                      <w:marLeft w:val="0"/>
                      <w:marRight w:val="0"/>
                      <w:marTop w:val="0"/>
                      <w:marBottom w:val="0"/>
                      <w:divBdr>
                        <w:top w:val="none" w:sz="0" w:space="0" w:color="auto"/>
                        <w:left w:val="none" w:sz="0" w:space="0" w:color="auto"/>
                        <w:bottom w:val="none" w:sz="0" w:space="0" w:color="auto"/>
                        <w:right w:val="none" w:sz="0" w:space="0" w:color="auto"/>
                      </w:divBdr>
                    </w:div>
                    <w:div w:id="1803423206">
                      <w:marLeft w:val="0"/>
                      <w:marRight w:val="0"/>
                      <w:marTop w:val="0"/>
                      <w:marBottom w:val="0"/>
                      <w:divBdr>
                        <w:top w:val="none" w:sz="0" w:space="0" w:color="auto"/>
                        <w:left w:val="none" w:sz="0" w:space="0" w:color="auto"/>
                        <w:bottom w:val="none" w:sz="0" w:space="0" w:color="auto"/>
                        <w:right w:val="none" w:sz="0" w:space="0" w:color="auto"/>
                      </w:divBdr>
                    </w:div>
                  </w:divsChild>
                </w:div>
                <w:div w:id="1038579998">
                  <w:marLeft w:val="0"/>
                  <w:marRight w:val="0"/>
                  <w:marTop w:val="0"/>
                  <w:marBottom w:val="0"/>
                  <w:divBdr>
                    <w:top w:val="none" w:sz="0" w:space="0" w:color="auto"/>
                    <w:left w:val="none" w:sz="0" w:space="0" w:color="auto"/>
                    <w:bottom w:val="none" w:sz="0" w:space="0" w:color="auto"/>
                    <w:right w:val="none" w:sz="0" w:space="0" w:color="auto"/>
                  </w:divBdr>
                  <w:divsChild>
                    <w:div w:id="1313213669">
                      <w:marLeft w:val="0"/>
                      <w:marRight w:val="0"/>
                      <w:marTop w:val="0"/>
                      <w:marBottom w:val="0"/>
                      <w:divBdr>
                        <w:top w:val="none" w:sz="0" w:space="0" w:color="auto"/>
                        <w:left w:val="none" w:sz="0" w:space="0" w:color="auto"/>
                        <w:bottom w:val="none" w:sz="0" w:space="0" w:color="auto"/>
                        <w:right w:val="none" w:sz="0" w:space="0" w:color="auto"/>
                      </w:divBdr>
                    </w:div>
                  </w:divsChild>
                </w:div>
                <w:div w:id="1297490564">
                  <w:marLeft w:val="0"/>
                  <w:marRight w:val="0"/>
                  <w:marTop w:val="0"/>
                  <w:marBottom w:val="0"/>
                  <w:divBdr>
                    <w:top w:val="none" w:sz="0" w:space="0" w:color="auto"/>
                    <w:left w:val="none" w:sz="0" w:space="0" w:color="auto"/>
                    <w:bottom w:val="none" w:sz="0" w:space="0" w:color="auto"/>
                    <w:right w:val="none" w:sz="0" w:space="0" w:color="auto"/>
                  </w:divBdr>
                  <w:divsChild>
                    <w:div w:id="643198912">
                      <w:marLeft w:val="0"/>
                      <w:marRight w:val="0"/>
                      <w:marTop w:val="0"/>
                      <w:marBottom w:val="0"/>
                      <w:divBdr>
                        <w:top w:val="none" w:sz="0" w:space="0" w:color="auto"/>
                        <w:left w:val="none" w:sz="0" w:space="0" w:color="auto"/>
                        <w:bottom w:val="none" w:sz="0" w:space="0" w:color="auto"/>
                        <w:right w:val="none" w:sz="0" w:space="0" w:color="auto"/>
                      </w:divBdr>
                    </w:div>
                    <w:div w:id="931166338">
                      <w:marLeft w:val="0"/>
                      <w:marRight w:val="0"/>
                      <w:marTop w:val="0"/>
                      <w:marBottom w:val="0"/>
                      <w:divBdr>
                        <w:top w:val="none" w:sz="0" w:space="0" w:color="auto"/>
                        <w:left w:val="none" w:sz="0" w:space="0" w:color="auto"/>
                        <w:bottom w:val="none" w:sz="0" w:space="0" w:color="auto"/>
                        <w:right w:val="none" w:sz="0" w:space="0" w:color="auto"/>
                      </w:divBdr>
                    </w:div>
                    <w:div w:id="1066687167">
                      <w:marLeft w:val="0"/>
                      <w:marRight w:val="0"/>
                      <w:marTop w:val="0"/>
                      <w:marBottom w:val="0"/>
                      <w:divBdr>
                        <w:top w:val="none" w:sz="0" w:space="0" w:color="auto"/>
                        <w:left w:val="none" w:sz="0" w:space="0" w:color="auto"/>
                        <w:bottom w:val="none" w:sz="0" w:space="0" w:color="auto"/>
                        <w:right w:val="none" w:sz="0" w:space="0" w:color="auto"/>
                      </w:divBdr>
                    </w:div>
                    <w:div w:id="1980842373">
                      <w:marLeft w:val="0"/>
                      <w:marRight w:val="0"/>
                      <w:marTop w:val="0"/>
                      <w:marBottom w:val="0"/>
                      <w:divBdr>
                        <w:top w:val="none" w:sz="0" w:space="0" w:color="auto"/>
                        <w:left w:val="none" w:sz="0" w:space="0" w:color="auto"/>
                        <w:bottom w:val="none" w:sz="0" w:space="0" w:color="auto"/>
                        <w:right w:val="none" w:sz="0" w:space="0" w:color="auto"/>
                      </w:divBdr>
                    </w:div>
                  </w:divsChild>
                </w:div>
                <w:div w:id="1297950815">
                  <w:marLeft w:val="0"/>
                  <w:marRight w:val="0"/>
                  <w:marTop w:val="0"/>
                  <w:marBottom w:val="0"/>
                  <w:divBdr>
                    <w:top w:val="none" w:sz="0" w:space="0" w:color="auto"/>
                    <w:left w:val="none" w:sz="0" w:space="0" w:color="auto"/>
                    <w:bottom w:val="none" w:sz="0" w:space="0" w:color="auto"/>
                    <w:right w:val="none" w:sz="0" w:space="0" w:color="auto"/>
                  </w:divBdr>
                  <w:divsChild>
                    <w:div w:id="701637103">
                      <w:marLeft w:val="0"/>
                      <w:marRight w:val="0"/>
                      <w:marTop w:val="0"/>
                      <w:marBottom w:val="0"/>
                      <w:divBdr>
                        <w:top w:val="none" w:sz="0" w:space="0" w:color="auto"/>
                        <w:left w:val="none" w:sz="0" w:space="0" w:color="auto"/>
                        <w:bottom w:val="none" w:sz="0" w:space="0" w:color="auto"/>
                        <w:right w:val="none" w:sz="0" w:space="0" w:color="auto"/>
                      </w:divBdr>
                    </w:div>
                  </w:divsChild>
                </w:div>
                <w:div w:id="1468358747">
                  <w:marLeft w:val="0"/>
                  <w:marRight w:val="0"/>
                  <w:marTop w:val="0"/>
                  <w:marBottom w:val="0"/>
                  <w:divBdr>
                    <w:top w:val="none" w:sz="0" w:space="0" w:color="auto"/>
                    <w:left w:val="none" w:sz="0" w:space="0" w:color="auto"/>
                    <w:bottom w:val="none" w:sz="0" w:space="0" w:color="auto"/>
                    <w:right w:val="none" w:sz="0" w:space="0" w:color="auto"/>
                  </w:divBdr>
                  <w:divsChild>
                    <w:div w:id="1174489973">
                      <w:marLeft w:val="0"/>
                      <w:marRight w:val="0"/>
                      <w:marTop w:val="0"/>
                      <w:marBottom w:val="0"/>
                      <w:divBdr>
                        <w:top w:val="none" w:sz="0" w:space="0" w:color="auto"/>
                        <w:left w:val="none" w:sz="0" w:space="0" w:color="auto"/>
                        <w:bottom w:val="none" w:sz="0" w:space="0" w:color="auto"/>
                        <w:right w:val="none" w:sz="0" w:space="0" w:color="auto"/>
                      </w:divBdr>
                    </w:div>
                  </w:divsChild>
                </w:div>
                <w:div w:id="1567452394">
                  <w:marLeft w:val="0"/>
                  <w:marRight w:val="0"/>
                  <w:marTop w:val="0"/>
                  <w:marBottom w:val="0"/>
                  <w:divBdr>
                    <w:top w:val="none" w:sz="0" w:space="0" w:color="auto"/>
                    <w:left w:val="none" w:sz="0" w:space="0" w:color="auto"/>
                    <w:bottom w:val="none" w:sz="0" w:space="0" w:color="auto"/>
                    <w:right w:val="none" w:sz="0" w:space="0" w:color="auto"/>
                  </w:divBdr>
                  <w:divsChild>
                    <w:div w:id="1636716909">
                      <w:marLeft w:val="0"/>
                      <w:marRight w:val="0"/>
                      <w:marTop w:val="0"/>
                      <w:marBottom w:val="0"/>
                      <w:divBdr>
                        <w:top w:val="none" w:sz="0" w:space="0" w:color="auto"/>
                        <w:left w:val="none" w:sz="0" w:space="0" w:color="auto"/>
                        <w:bottom w:val="none" w:sz="0" w:space="0" w:color="auto"/>
                        <w:right w:val="none" w:sz="0" w:space="0" w:color="auto"/>
                      </w:divBdr>
                    </w:div>
                  </w:divsChild>
                </w:div>
                <w:div w:id="1790003582">
                  <w:marLeft w:val="0"/>
                  <w:marRight w:val="0"/>
                  <w:marTop w:val="0"/>
                  <w:marBottom w:val="0"/>
                  <w:divBdr>
                    <w:top w:val="none" w:sz="0" w:space="0" w:color="auto"/>
                    <w:left w:val="none" w:sz="0" w:space="0" w:color="auto"/>
                    <w:bottom w:val="none" w:sz="0" w:space="0" w:color="auto"/>
                    <w:right w:val="none" w:sz="0" w:space="0" w:color="auto"/>
                  </w:divBdr>
                  <w:divsChild>
                    <w:div w:id="1839493748">
                      <w:marLeft w:val="0"/>
                      <w:marRight w:val="0"/>
                      <w:marTop w:val="0"/>
                      <w:marBottom w:val="0"/>
                      <w:divBdr>
                        <w:top w:val="none" w:sz="0" w:space="0" w:color="auto"/>
                        <w:left w:val="none" w:sz="0" w:space="0" w:color="auto"/>
                        <w:bottom w:val="none" w:sz="0" w:space="0" w:color="auto"/>
                        <w:right w:val="none" w:sz="0" w:space="0" w:color="auto"/>
                      </w:divBdr>
                    </w:div>
                  </w:divsChild>
                </w:div>
                <w:div w:id="1902250127">
                  <w:marLeft w:val="0"/>
                  <w:marRight w:val="0"/>
                  <w:marTop w:val="0"/>
                  <w:marBottom w:val="0"/>
                  <w:divBdr>
                    <w:top w:val="none" w:sz="0" w:space="0" w:color="auto"/>
                    <w:left w:val="none" w:sz="0" w:space="0" w:color="auto"/>
                    <w:bottom w:val="none" w:sz="0" w:space="0" w:color="auto"/>
                    <w:right w:val="none" w:sz="0" w:space="0" w:color="auto"/>
                  </w:divBdr>
                  <w:divsChild>
                    <w:div w:id="609972715">
                      <w:marLeft w:val="0"/>
                      <w:marRight w:val="0"/>
                      <w:marTop w:val="0"/>
                      <w:marBottom w:val="0"/>
                      <w:divBdr>
                        <w:top w:val="none" w:sz="0" w:space="0" w:color="auto"/>
                        <w:left w:val="none" w:sz="0" w:space="0" w:color="auto"/>
                        <w:bottom w:val="none" w:sz="0" w:space="0" w:color="auto"/>
                        <w:right w:val="none" w:sz="0" w:space="0" w:color="auto"/>
                      </w:divBdr>
                    </w:div>
                  </w:divsChild>
                </w:div>
                <w:div w:id="2021084476">
                  <w:marLeft w:val="0"/>
                  <w:marRight w:val="0"/>
                  <w:marTop w:val="0"/>
                  <w:marBottom w:val="0"/>
                  <w:divBdr>
                    <w:top w:val="none" w:sz="0" w:space="0" w:color="auto"/>
                    <w:left w:val="none" w:sz="0" w:space="0" w:color="auto"/>
                    <w:bottom w:val="none" w:sz="0" w:space="0" w:color="auto"/>
                    <w:right w:val="none" w:sz="0" w:space="0" w:color="auto"/>
                  </w:divBdr>
                  <w:divsChild>
                    <w:div w:id="631249697">
                      <w:marLeft w:val="0"/>
                      <w:marRight w:val="0"/>
                      <w:marTop w:val="0"/>
                      <w:marBottom w:val="0"/>
                      <w:divBdr>
                        <w:top w:val="none" w:sz="0" w:space="0" w:color="auto"/>
                        <w:left w:val="none" w:sz="0" w:space="0" w:color="auto"/>
                        <w:bottom w:val="none" w:sz="0" w:space="0" w:color="auto"/>
                        <w:right w:val="none" w:sz="0" w:space="0" w:color="auto"/>
                      </w:divBdr>
                    </w:div>
                    <w:div w:id="1163667296">
                      <w:marLeft w:val="0"/>
                      <w:marRight w:val="0"/>
                      <w:marTop w:val="0"/>
                      <w:marBottom w:val="0"/>
                      <w:divBdr>
                        <w:top w:val="none" w:sz="0" w:space="0" w:color="auto"/>
                        <w:left w:val="none" w:sz="0" w:space="0" w:color="auto"/>
                        <w:bottom w:val="none" w:sz="0" w:space="0" w:color="auto"/>
                        <w:right w:val="none" w:sz="0" w:space="0" w:color="auto"/>
                      </w:divBdr>
                    </w:div>
                    <w:div w:id="1310015976">
                      <w:marLeft w:val="0"/>
                      <w:marRight w:val="0"/>
                      <w:marTop w:val="0"/>
                      <w:marBottom w:val="0"/>
                      <w:divBdr>
                        <w:top w:val="none" w:sz="0" w:space="0" w:color="auto"/>
                        <w:left w:val="none" w:sz="0" w:space="0" w:color="auto"/>
                        <w:bottom w:val="none" w:sz="0" w:space="0" w:color="auto"/>
                        <w:right w:val="none" w:sz="0" w:space="0" w:color="auto"/>
                      </w:divBdr>
                    </w:div>
                    <w:div w:id="161791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601762">
      <w:bodyDiv w:val="1"/>
      <w:marLeft w:val="0"/>
      <w:marRight w:val="0"/>
      <w:marTop w:val="0"/>
      <w:marBottom w:val="0"/>
      <w:divBdr>
        <w:top w:val="none" w:sz="0" w:space="0" w:color="auto"/>
        <w:left w:val="none" w:sz="0" w:space="0" w:color="auto"/>
        <w:bottom w:val="none" w:sz="0" w:space="0" w:color="auto"/>
        <w:right w:val="none" w:sz="0" w:space="0" w:color="auto"/>
      </w:divBdr>
      <w:divsChild>
        <w:div w:id="295334579">
          <w:marLeft w:val="0"/>
          <w:marRight w:val="0"/>
          <w:marTop w:val="0"/>
          <w:marBottom w:val="0"/>
          <w:divBdr>
            <w:top w:val="none" w:sz="0" w:space="0" w:color="auto"/>
            <w:left w:val="none" w:sz="0" w:space="0" w:color="auto"/>
            <w:bottom w:val="none" w:sz="0" w:space="0" w:color="auto"/>
            <w:right w:val="none" w:sz="0" w:space="0" w:color="auto"/>
          </w:divBdr>
        </w:div>
        <w:div w:id="1018434770">
          <w:marLeft w:val="0"/>
          <w:marRight w:val="0"/>
          <w:marTop w:val="0"/>
          <w:marBottom w:val="0"/>
          <w:divBdr>
            <w:top w:val="none" w:sz="0" w:space="0" w:color="auto"/>
            <w:left w:val="none" w:sz="0" w:space="0" w:color="auto"/>
            <w:bottom w:val="none" w:sz="0" w:space="0" w:color="auto"/>
            <w:right w:val="none" w:sz="0" w:space="0" w:color="auto"/>
          </w:divBdr>
        </w:div>
        <w:div w:id="1532918008">
          <w:marLeft w:val="0"/>
          <w:marRight w:val="0"/>
          <w:marTop w:val="0"/>
          <w:marBottom w:val="0"/>
          <w:divBdr>
            <w:top w:val="none" w:sz="0" w:space="0" w:color="auto"/>
            <w:left w:val="none" w:sz="0" w:space="0" w:color="auto"/>
            <w:bottom w:val="none" w:sz="0" w:space="0" w:color="auto"/>
            <w:right w:val="none" w:sz="0" w:space="0" w:color="auto"/>
          </w:divBdr>
        </w:div>
        <w:div w:id="2139445629">
          <w:marLeft w:val="0"/>
          <w:marRight w:val="0"/>
          <w:marTop w:val="0"/>
          <w:marBottom w:val="0"/>
          <w:divBdr>
            <w:top w:val="none" w:sz="0" w:space="0" w:color="auto"/>
            <w:left w:val="none" w:sz="0" w:space="0" w:color="auto"/>
            <w:bottom w:val="none" w:sz="0" w:space="0" w:color="auto"/>
            <w:right w:val="none" w:sz="0" w:space="0" w:color="auto"/>
          </w:divBdr>
        </w:div>
      </w:divsChild>
    </w:div>
    <w:div w:id="1408334433">
      <w:bodyDiv w:val="1"/>
      <w:marLeft w:val="0"/>
      <w:marRight w:val="0"/>
      <w:marTop w:val="0"/>
      <w:marBottom w:val="0"/>
      <w:divBdr>
        <w:top w:val="none" w:sz="0" w:space="0" w:color="auto"/>
        <w:left w:val="none" w:sz="0" w:space="0" w:color="auto"/>
        <w:bottom w:val="none" w:sz="0" w:space="0" w:color="auto"/>
        <w:right w:val="none" w:sz="0" w:space="0" w:color="auto"/>
      </w:divBdr>
      <w:divsChild>
        <w:div w:id="402995106">
          <w:marLeft w:val="0"/>
          <w:marRight w:val="0"/>
          <w:marTop w:val="0"/>
          <w:marBottom w:val="0"/>
          <w:divBdr>
            <w:top w:val="none" w:sz="0" w:space="0" w:color="auto"/>
            <w:left w:val="none" w:sz="0" w:space="0" w:color="auto"/>
            <w:bottom w:val="none" w:sz="0" w:space="0" w:color="auto"/>
            <w:right w:val="none" w:sz="0" w:space="0" w:color="auto"/>
          </w:divBdr>
          <w:divsChild>
            <w:div w:id="1070349070">
              <w:marLeft w:val="0"/>
              <w:marRight w:val="0"/>
              <w:marTop w:val="0"/>
              <w:marBottom w:val="0"/>
              <w:divBdr>
                <w:top w:val="none" w:sz="0" w:space="0" w:color="auto"/>
                <w:left w:val="none" w:sz="0" w:space="0" w:color="auto"/>
                <w:bottom w:val="none" w:sz="0" w:space="0" w:color="auto"/>
                <w:right w:val="none" w:sz="0" w:space="0" w:color="auto"/>
              </w:divBdr>
            </w:div>
          </w:divsChild>
        </w:div>
        <w:div w:id="471024722">
          <w:marLeft w:val="0"/>
          <w:marRight w:val="0"/>
          <w:marTop w:val="0"/>
          <w:marBottom w:val="0"/>
          <w:divBdr>
            <w:top w:val="none" w:sz="0" w:space="0" w:color="auto"/>
            <w:left w:val="none" w:sz="0" w:space="0" w:color="auto"/>
            <w:bottom w:val="none" w:sz="0" w:space="0" w:color="auto"/>
            <w:right w:val="none" w:sz="0" w:space="0" w:color="auto"/>
          </w:divBdr>
          <w:divsChild>
            <w:div w:id="32272235">
              <w:marLeft w:val="0"/>
              <w:marRight w:val="0"/>
              <w:marTop w:val="0"/>
              <w:marBottom w:val="0"/>
              <w:divBdr>
                <w:top w:val="none" w:sz="0" w:space="0" w:color="auto"/>
                <w:left w:val="none" w:sz="0" w:space="0" w:color="auto"/>
                <w:bottom w:val="none" w:sz="0" w:space="0" w:color="auto"/>
                <w:right w:val="none" w:sz="0" w:space="0" w:color="auto"/>
              </w:divBdr>
            </w:div>
            <w:div w:id="167525620">
              <w:marLeft w:val="0"/>
              <w:marRight w:val="0"/>
              <w:marTop w:val="0"/>
              <w:marBottom w:val="0"/>
              <w:divBdr>
                <w:top w:val="none" w:sz="0" w:space="0" w:color="auto"/>
                <w:left w:val="none" w:sz="0" w:space="0" w:color="auto"/>
                <w:bottom w:val="none" w:sz="0" w:space="0" w:color="auto"/>
                <w:right w:val="none" w:sz="0" w:space="0" w:color="auto"/>
              </w:divBdr>
            </w:div>
            <w:div w:id="275988706">
              <w:marLeft w:val="0"/>
              <w:marRight w:val="0"/>
              <w:marTop w:val="0"/>
              <w:marBottom w:val="0"/>
              <w:divBdr>
                <w:top w:val="none" w:sz="0" w:space="0" w:color="auto"/>
                <w:left w:val="none" w:sz="0" w:space="0" w:color="auto"/>
                <w:bottom w:val="none" w:sz="0" w:space="0" w:color="auto"/>
                <w:right w:val="none" w:sz="0" w:space="0" w:color="auto"/>
              </w:divBdr>
            </w:div>
            <w:div w:id="341779606">
              <w:marLeft w:val="0"/>
              <w:marRight w:val="0"/>
              <w:marTop w:val="0"/>
              <w:marBottom w:val="0"/>
              <w:divBdr>
                <w:top w:val="none" w:sz="0" w:space="0" w:color="auto"/>
                <w:left w:val="none" w:sz="0" w:space="0" w:color="auto"/>
                <w:bottom w:val="none" w:sz="0" w:space="0" w:color="auto"/>
                <w:right w:val="none" w:sz="0" w:space="0" w:color="auto"/>
              </w:divBdr>
            </w:div>
            <w:div w:id="434597757">
              <w:marLeft w:val="0"/>
              <w:marRight w:val="0"/>
              <w:marTop w:val="0"/>
              <w:marBottom w:val="0"/>
              <w:divBdr>
                <w:top w:val="none" w:sz="0" w:space="0" w:color="auto"/>
                <w:left w:val="none" w:sz="0" w:space="0" w:color="auto"/>
                <w:bottom w:val="none" w:sz="0" w:space="0" w:color="auto"/>
                <w:right w:val="none" w:sz="0" w:space="0" w:color="auto"/>
              </w:divBdr>
            </w:div>
            <w:div w:id="607199532">
              <w:marLeft w:val="0"/>
              <w:marRight w:val="0"/>
              <w:marTop w:val="0"/>
              <w:marBottom w:val="0"/>
              <w:divBdr>
                <w:top w:val="none" w:sz="0" w:space="0" w:color="auto"/>
                <w:left w:val="none" w:sz="0" w:space="0" w:color="auto"/>
                <w:bottom w:val="none" w:sz="0" w:space="0" w:color="auto"/>
                <w:right w:val="none" w:sz="0" w:space="0" w:color="auto"/>
              </w:divBdr>
            </w:div>
            <w:div w:id="700786883">
              <w:marLeft w:val="0"/>
              <w:marRight w:val="0"/>
              <w:marTop w:val="0"/>
              <w:marBottom w:val="0"/>
              <w:divBdr>
                <w:top w:val="none" w:sz="0" w:space="0" w:color="auto"/>
                <w:left w:val="none" w:sz="0" w:space="0" w:color="auto"/>
                <w:bottom w:val="none" w:sz="0" w:space="0" w:color="auto"/>
                <w:right w:val="none" w:sz="0" w:space="0" w:color="auto"/>
              </w:divBdr>
            </w:div>
            <w:div w:id="901403318">
              <w:marLeft w:val="0"/>
              <w:marRight w:val="0"/>
              <w:marTop w:val="0"/>
              <w:marBottom w:val="0"/>
              <w:divBdr>
                <w:top w:val="none" w:sz="0" w:space="0" w:color="auto"/>
                <w:left w:val="none" w:sz="0" w:space="0" w:color="auto"/>
                <w:bottom w:val="none" w:sz="0" w:space="0" w:color="auto"/>
                <w:right w:val="none" w:sz="0" w:space="0" w:color="auto"/>
              </w:divBdr>
            </w:div>
            <w:div w:id="1209804737">
              <w:marLeft w:val="0"/>
              <w:marRight w:val="0"/>
              <w:marTop w:val="0"/>
              <w:marBottom w:val="0"/>
              <w:divBdr>
                <w:top w:val="none" w:sz="0" w:space="0" w:color="auto"/>
                <w:left w:val="none" w:sz="0" w:space="0" w:color="auto"/>
                <w:bottom w:val="none" w:sz="0" w:space="0" w:color="auto"/>
                <w:right w:val="none" w:sz="0" w:space="0" w:color="auto"/>
              </w:divBdr>
            </w:div>
            <w:div w:id="1239558208">
              <w:marLeft w:val="0"/>
              <w:marRight w:val="0"/>
              <w:marTop w:val="0"/>
              <w:marBottom w:val="0"/>
              <w:divBdr>
                <w:top w:val="none" w:sz="0" w:space="0" w:color="auto"/>
                <w:left w:val="none" w:sz="0" w:space="0" w:color="auto"/>
                <w:bottom w:val="none" w:sz="0" w:space="0" w:color="auto"/>
                <w:right w:val="none" w:sz="0" w:space="0" w:color="auto"/>
              </w:divBdr>
            </w:div>
            <w:div w:id="1301111906">
              <w:marLeft w:val="0"/>
              <w:marRight w:val="0"/>
              <w:marTop w:val="0"/>
              <w:marBottom w:val="0"/>
              <w:divBdr>
                <w:top w:val="none" w:sz="0" w:space="0" w:color="auto"/>
                <w:left w:val="none" w:sz="0" w:space="0" w:color="auto"/>
                <w:bottom w:val="none" w:sz="0" w:space="0" w:color="auto"/>
                <w:right w:val="none" w:sz="0" w:space="0" w:color="auto"/>
              </w:divBdr>
            </w:div>
            <w:div w:id="1329869488">
              <w:marLeft w:val="0"/>
              <w:marRight w:val="0"/>
              <w:marTop w:val="0"/>
              <w:marBottom w:val="0"/>
              <w:divBdr>
                <w:top w:val="none" w:sz="0" w:space="0" w:color="auto"/>
                <w:left w:val="none" w:sz="0" w:space="0" w:color="auto"/>
                <w:bottom w:val="none" w:sz="0" w:space="0" w:color="auto"/>
                <w:right w:val="none" w:sz="0" w:space="0" w:color="auto"/>
              </w:divBdr>
            </w:div>
            <w:div w:id="1487084744">
              <w:marLeft w:val="0"/>
              <w:marRight w:val="0"/>
              <w:marTop w:val="0"/>
              <w:marBottom w:val="0"/>
              <w:divBdr>
                <w:top w:val="none" w:sz="0" w:space="0" w:color="auto"/>
                <w:left w:val="none" w:sz="0" w:space="0" w:color="auto"/>
                <w:bottom w:val="none" w:sz="0" w:space="0" w:color="auto"/>
                <w:right w:val="none" w:sz="0" w:space="0" w:color="auto"/>
              </w:divBdr>
            </w:div>
            <w:div w:id="1562909181">
              <w:marLeft w:val="0"/>
              <w:marRight w:val="0"/>
              <w:marTop w:val="0"/>
              <w:marBottom w:val="0"/>
              <w:divBdr>
                <w:top w:val="none" w:sz="0" w:space="0" w:color="auto"/>
                <w:left w:val="none" w:sz="0" w:space="0" w:color="auto"/>
                <w:bottom w:val="none" w:sz="0" w:space="0" w:color="auto"/>
                <w:right w:val="none" w:sz="0" w:space="0" w:color="auto"/>
              </w:divBdr>
            </w:div>
            <w:div w:id="1583249086">
              <w:marLeft w:val="0"/>
              <w:marRight w:val="0"/>
              <w:marTop w:val="0"/>
              <w:marBottom w:val="0"/>
              <w:divBdr>
                <w:top w:val="none" w:sz="0" w:space="0" w:color="auto"/>
                <w:left w:val="none" w:sz="0" w:space="0" w:color="auto"/>
                <w:bottom w:val="none" w:sz="0" w:space="0" w:color="auto"/>
                <w:right w:val="none" w:sz="0" w:space="0" w:color="auto"/>
              </w:divBdr>
            </w:div>
            <w:div w:id="1929344624">
              <w:marLeft w:val="0"/>
              <w:marRight w:val="0"/>
              <w:marTop w:val="0"/>
              <w:marBottom w:val="0"/>
              <w:divBdr>
                <w:top w:val="none" w:sz="0" w:space="0" w:color="auto"/>
                <w:left w:val="none" w:sz="0" w:space="0" w:color="auto"/>
                <w:bottom w:val="none" w:sz="0" w:space="0" w:color="auto"/>
                <w:right w:val="none" w:sz="0" w:space="0" w:color="auto"/>
              </w:divBdr>
            </w:div>
            <w:div w:id="1943489345">
              <w:marLeft w:val="0"/>
              <w:marRight w:val="0"/>
              <w:marTop w:val="0"/>
              <w:marBottom w:val="0"/>
              <w:divBdr>
                <w:top w:val="none" w:sz="0" w:space="0" w:color="auto"/>
                <w:left w:val="none" w:sz="0" w:space="0" w:color="auto"/>
                <w:bottom w:val="none" w:sz="0" w:space="0" w:color="auto"/>
                <w:right w:val="none" w:sz="0" w:space="0" w:color="auto"/>
              </w:divBdr>
            </w:div>
            <w:div w:id="2102069716">
              <w:marLeft w:val="0"/>
              <w:marRight w:val="0"/>
              <w:marTop w:val="0"/>
              <w:marBottom w:val="0"/>
              <w:divBdr>
                <w:top w:val="none" w:sz="0" w:space="0" w:color="auto"/>
                <w:left w:val="none" w:sz="0" w:space="0" w:color="auto"/>
                <w:bottom w:val="none" w:sz="0" w:space="0" w:color="auto"/>
                <w:right w:val="none" w:sz="0" w:space="0" w:color="auto"/>
              </w:divBdr>
            </w:div>
            <w:div w:id="2106146897">
              <w:marLeft w:val="0"/>
              <w:marRight w:val="0"/>
              <w:marTop w:val="0"/>
              <w:marBottom w:val="0"/>
              <w:divBdr>
                <w:top w:val="none" w:sz="0" w:space="0" w:color="auto"/>
                <w:left w:val="none" w:sz="0" w:space="0" w:color="auto"/>
                <w:bottom w:val="none" w:sz="0" w:space="0" w:color="auto"/>
                <w:right w:val="none" w:sz="0" w:space="0" w:color="auto"/>
              </w:divBdr>
            </w:div>
            <w:div w:id="2114812901">
              <w:marLeft w:val="0"/>
              <w:marRight w:val="0"/>
              <w:marTop w:val="0"/>
              <w:marBottom w:val="0"/>
              <w:divBdr>
                <w:top w:val="none" w:sz="0" w:space="0" w:color="auto"/>
                <w:left w:val="none" w:sz="0" w:space="0" w:color="auto"/>
                <w:bottom w:val="none" w:sz="0" w:space="0" w:color="auto"/>
                <w:right w:val="none" w:sz="0" w:space="0" w:color="auto"/>
              </w:divBdr>
            </w:div>
          </w:divsChild>
        </w:div>
        <w:div w:id="1040134073">
          <w:marLeft w:val="0"/>
          <w:marRight w:val="0"/>
          <w:marTop w:val="0"/>
          <w:marBottom w:val="0"/>
          <w:divBdr>
            <w:top w:val="none" w:sz="0" w:space="0" w:color="auto"/>
            <w:left w:val="none" w:sz="0" w:space="0" w:color="auto"/>
            <w:bottom w:val="none" w:sz="0" w:space="0" w:color="auto"/>
            <w:right w:val="none" w:sz="0" w:space="0" w:color="auto"/>
          </w:divBdr>
          <w:divsChild>
            <w:div w:id="618688765">
              <w:marLeft w:val="-75"/>
              <w:marRight w:val="0"/>
              <w:marTop w:val="30"/>
              <w:marBottom w:val="30"/>
              <w:divBdr>
                <w:top w:val="none" w:sz="0" w:space="0" w:color="auto"/>
                <w:left w:val="none" w:sz="0" w:space="0" w:color="auto"/>
                <w:bottom w:val="none" w:sz="0" w:space="0" w:color="auto"/>
                <w:right w:val="none" w:sz="0" w:space="0" w:color="auto"/>
              </w:divBdr>
              <w:divsChild>
                <w:div w:id="87578464">
                  <w:marLeft w:val="0"/>
                  <w:marRight w:val="0"/>
                  <w:marTop w:val="0"/>
                  <w:marBottom w:val="0"/>
                  <w:divBdr>
                    <w:top w:val="none" w:sz="0" w:space="0" w:color="auto"/>
                    <w:left w:val="none" w:sz="0" w:space="0" w:color="auto"/>
                    <w:bottom w:val="none" w:sz="0" w:space="0" w:color="auto"/>
                    <w:right w:val="none" w:sz="0" w:space="0" w:color="auto"/>
                  </w:divBdr>
                  <w:divsChild>
                    <w:div w:id="617688771">
                      <w:marLeft w:val="0"/>
                      <w:marRight w:val="0"/>
                      <w:marTop w:val="0"/>
                      <w:marBottom w:val="0"/>
                      <w:divBdr>
                        <w:top w:val="none" w:sz="0" w:space="0" w:color="auto"/>
                        <w:left w:val="none" w:sz="0" w:space="0" w:color="auto"/>
                        <w:bottom w:val="none" w:sz="0" w:space="0" w:color="auto"/>
                        <w:right w:val="none" w:sz="0" w:space="0" w:color="auto"/>
                      </w:divBdr>
                    </w:div>
                  </w:divsChild>
                </w:div>
                <w:div w:id="96483010">
                  <w:marLeft w:val="0"/>
                  <w:marRight w:val="0"/>
                  <w:marTop w:val="0"/>
                  <w:marBottom w:val="0"/>
                  <w:divBdr>
                    <w:top w:val="none" w:sz="0" w:space="0" w:color="auto"/>
                    <w:left w:val="none" w:sz="0" w:space="0" w:color="auto"/>
                    <w:bottom w:val="none" w:sz="0" w:space="0" w:color="auto"/>
                    <w:right w:val="none" w:sz="0" w:space="0" w:color="auto"/>
                  </w:divBdr>
                  <w:divsChild>
                    <w:div w:id="1973749447">
                      <w:marLeft w:val="0"/>
                      <w:marRight w:val="0"/>
                      <w:marTop w:val="0"/>
                      <w:marBottom w:val="0"/>
                      <w:divBdr>
                        <w:top w:val="none" w:sz="0" w:space="0" w:color="auto"/>
                        <w:left w:val="none" w:sz="0" w:space="0" w:color="auto"/>
                        <w:bottom w:val="none" w:sz="0" w:space="0" w:color="auto"/>
                        <w:right w:val="none" w:sz="0" w:space="0" w:color="auto"/>
                      </w:divBdr>
                    </w:div>
                  </w:divsChild>
                </w:div>
                <w:div w:id="405808628">
                  <w:marLeft w:val="0"/>
                  <w:marRight w:val="0"/>
                  <w:marTop w:val="0"/>
                  <w:marBottom w:val="0"/>
                  <w:divBdr>
                    <w:top w:val="none" w:sz="0" w:space="0" w:color="auto"/>
                    <w:left w:val="none" w:sz="0" w:space="0" w:color="auto"/>
                    <w:bottom w:val="none" w:sz="0" w:space="0" w:color="auto"/>
                    <w:right w:val="none" w:sz="0" w:space="0" w:color="auto"/>
                  </w:divBdr>
                  <w:divsChild>
                    <w:div w:id="242298587">
                      <w:marLeft w:val="0"/>
                      <w:marRight w:val="0"/>
                      <w:marTop w:val="0"/>
                      <w:marBottom w:val="0"/>
                      <w:divBdr>
                        <w:top w:val="none" w:sz="0" w:space="0" w:color="auto"/>
                        <w:left w:val="none" w:sz="0" w:space="0" w:color="auto"/>
                        <w:bottom w:val="none" w:sz="0" w:space="0" w:color="auto"/>
                        <w:right w:val="none" w:sz="0" w:space="0" w:color="auto"/>
                      </w:divBdr>
                    </w:div>
                  </w:divsChild>
                </w:div>
                <w:div w:id="446856782">
                  <w:marLeft w:val="0"/>
                  <w:marRight w:val="0"/>
                  <w:marTop w:val="0"/>
                  <w:marBottom w:val="0"/>
                  <w:divBdr>
                    <w:top w:val="none" w:sz="0" w:space="0" w:color="auto"/>
                    <w:left w:val="none" w:sz="0" w:space="0" w:color="auto"/>
                    <w:bottom w:val="none" w:sz="0" w:space="0" w:color="auto"/>
                    <w:right w:val="none" w:sz="0" w:space="0" w:color="auto"/>
                  </w:divBdr>
                  <w:divsChild>
                    <w:div w:id="163059594">
                      <w:marLeft w:val="0"/>
                      <w:marRight w:val="0"/>
                      <w:marTop w:val="0"/>
                      <w:marBottom w:val="0"/>
                      <w:divBdr>
                        <w:top w:val="none" w:sz="0" w:space="0" w:color="auto"/>
                        <w:left w:val="none" w:sz="0" w:space="0" w:color="auto"/>
                        <w:bottom w:val="none" w:sz="0" w:space="0" w:color="auto"/>
                        <w:right w:val="none" w:sz="0" w:space="0" w:color="auto"/>
                      </w:divBdr>
                    </w:div>
                  </w:divsChild>
                </w:div>
                <w:div w:id="465661988">
                  <w:marLeft w:val="0"/>
                  <w:marRight w:val="0"/>
                  <w:marTop w:val="0"/>
                  <w:marBottom w:val="0"/>
                  <w:divBdr>
                    <w:top w:val="none" w:sz="0" w:space="0" w:color="auto"/>
                    <w:left w:val="none" w:sz="0" w:space="0" w:color="auto"/>
                    <w:bottom w:val="none" w:sz="0" w:space="0" w:color="auto"/>
                    <w:right w:val="none" w:sz="0" w:space="0" w:color="auto"/>
                  </w:divBdr>
                  <w:divsChild>
                    <w:div w:id="462357128">
                      <w:marLeft w:val="0"/>
                      <w:marRight w:val="0"/>
                      <w:marTop w:val="0"/>
                      <w:marBottom w:val="0"/>
                      <w:divBdr>
                        <w:top w:val="none" w:sz="0" w:space="0" w:color="auto"/>
                        <w:left w:val="none" w:sz="0" w:space="0" w:color="auto"/>
                        <w:bottom w:val="none" w:sz="0" w:space="0" w:color="auto"/>
                        <w:right w:val="none" w:sz="0" w:space="0" w:color="auto"/>
                      </w:divBdr>
                    </w:div>
                    <w:div w:id="463817480">
                      <w:marLeft w:val="0"/>
                      <w:marRight w:val="0"/>
                      <w:marTop w:val="0"/>
                      <w:marBottom w:val="0"/>
                      <w:divBdr>
                        <w:top w:val="none" w:sz="0" w:space="0" w:color="auto"/>
                        <w:left w:val="none" w:sz="0" w:space="0" w:color="auto"/>
                        <w:bottom w:val="none" w:sz="0" w:space="0" w:color="auto"/>
                        <w:right w:val="none" w:sz="0" w:space="0" w:color="auto"/>
                      </w:divBdr>
                    </w:div>
                  </w:divsChild>
                </w:div>
                <w:div w:id="466357473">
                  <w:marLeft w:val="0"/>
                  <w:marRight w:val="0"/>
                  <w:marTop w:val="0"/>
                  <w:marBottom w:val="0"/>
                  <w:divBdr>
                    <w:top w:val="none" w:sz="0" w:space="0" w:color="auto"/>
                    <w:left w:val="none" w:sz="0" w:space="0" w:color="auto"/>
                    <w:bottom w:val="none" w:sz="0" w:space="0" w:color="auto"/>
                    <w:right w:val="none" w:sz="0" w:space="0" w:color="auto"/>
                  </w:divBdr>
                  <w:divsChild>
                    <w:div w:id="789589763">
                      <w:marLeft w:val="0"/>
                      <w:marRight w:val="0"/>
                      <w:marTop w:val="0"/>
                      <w:marBottom w:val="0"/>
                      <w:divBdr>
                        <w:top w:val="none" w:sz="0" w:space="0" w:color="auto"/>
                        <w:left w:val="none" w:sz="0" w:space="0" w:color="auto"/>
                        <w:bottom w:val="none" w:sz="0" w:space="0" w:color="auto"/>
                        <w:right w:val="none" w:sz="0" w:space="0" w:color="auto"/>
                      </w:divBdr>
                    </w:div>
                  </w:divsChild>
                </w:div>
                <w:div w:id="469128406">
                  <w:marLeft w:val="0"/>
                  <w:marRight w:val="0"/>
                  <w:marTop w:val="0"/>
                  <w:marBottom w:val="0"/>
                  <w:divBdr>
                    <w:top w:val="none" w:sz="0" w:space="0" w:color="auto"/>
                    <w:left w:val="none" w:sz="0" w:space="0" w:color="auto"/>
                    <w:bottom w:val="none" w:sz="0" w:space="0" w:color="auto"/>
                    <w:right w:val="none" w:sz="0" w:space="0" w:color="auto"/>
                  </w:divBdr>
                  <w:divsChild>
                    <w:div w:id="698773761">
                      <w:marLeft w:val="0"/>
                      <w:marRight w:val="0"/>
                      <w:marTop w:val="0"/>
                      <w:marBottom w:val="0"/>
                      <w:divBdr>
                        <w:top w:val="none" w:sz="0" w:space="0" w:color="auto"/>
                        <w:left w:val="none" w:sz="0" w:space="0" w:color="auto"/>
                        <w:bottom w:val="none" w:sz="0" w:space="0" w:color="auto"/>
                        <w:right w:val="none" w:sz="0" w:space="0" w:color="auto"/>
                      </w:divBdr>
                    </w:div>
                    <w:div w:id="1876692456">
                      <w:marLeft w:val="0"/>
                      <w:marRight w:val="0"/>
                      <w:marTop w:val="0"/>
                      <w:marBottom w:val="0"/>
                      <w:divBdr>
                        <w:top w:val="none" w:sz="0" w:space="0" w:color="auto"/>
                        <w:left w:val="none" w:sz="0" w:space="0" w:color="auto"/>
                        <w:bottom w:val="none" w:sz="0" w:space="0" w:color="auto"/>
                        <w:right w:val="none" w:sz="0" w:space="0" w:color="auto"/>
                      </w:divBdr>
                    </w:div>
                  </w:divsChild>
                </w:div>
                <w:div w:id="504710277">
                  <w:marLeft w:val="0"/>
                  <w:marRight w:val="0"/>
                  <w:marTop w:val="0"/>
                  <w:marBottom w:val="0"/>
                  <w:divBdr>
                    <w:top w:val="none" w:sz="0" w:space="0" w:color="auto"/>
                    <w:left w:val="none" w:sz="0" w:space="0" w:color="auto"/>
                    <w:bottom w:val="none" w:sz="0" w:space="0" w:color="auto"/>
                    <w:right w:val="none" w:sz="0" w:space="0" w:color="auto"/>
                  </w:divBdr>
                  <w:divsChild>
                    <w:div w:id="66538021">
                      <w:marLeft w:val="0"/>
                      <w:marRight w:val="0"/>
                      <w:marTop w:val="0"/>
                      <w:marBottom w:val="0"/>
                      <w:divBdr>
                        <w:top w:val="none" w:sz="0" w:space="0" w:color="auto"/>
                        <w:left w:val="none" w:sz="0" w:space="0" w:color="auto"/>
                        <w:bottom w:val="none" w:sz="0" w:space="0" w:color="auto"/>
                        <w:right w:val="none" w:sz="0" w:space="0" w:color="auto"/>
                      </w:divBdr>
                    </w:div>
                    <w:div w:id="78259580">
                      <w:marLeft w:val="0"/>
                      <w:marRight w:val="0"/>
                      <w:marTop w:val="0"/>
                      <w:marBottom w:val="0"/>
                      <w:divBdr>
                        <w:top w:val="none" w:sz="0" w:space="0" w:color="auto"/>
                        <w:left w:val="none" w:sz="0" w:space="0" w:color="auto"/>
                        <w:bottom w:val="none" w:sz="0" w:space="0" w:color="auto"/>
                        <w:right w:val="none" w:sz="0" w:space="0" w:color="auto"/>
                      </w:divBdr>
                    </w:div>
                    <w:div w:id="516191687">
                      <w:marLeft w:val="0"/>
                      <w:marRight w:val="0"/>
                      <w:marTop w:val="0"/>
                      <w:marBottom w:val="0"/>
                      <w:divBdr>
                        <w:top w:val="none" w:sz="0" w:space="0" w:color="auto"/>
                        <w:left w:val="none" w:sz="0" w:space="0" w:color="auto"/>
                        <w:bottom w:val="none" w:sz="0" w:space="0" w:color="auto"/>
                        <w:right w:val="none" w:sz="0" w:space="0" w:color="auto"/>
                      </w:divBdr>
                    </w:div>
                    <w:div w:id="696007764">
                      <w:marLeft w:val="0"/>
                      <w:marRight w:val="0"/>
                      <w:marTop w:val="0"/>
                      <w:marBottom w:val="0"/>
                      <w:divBdr>
                        <w:top w:val="none" w:sz="0" w:space="0" w:color="auto"/>
                        <w:left w:val="none" w:sz="0" w:space="0" w:color="auto"/>
                        <w:bottom w:val="none" w:sz="0" w:space="0" w:color="auto"/>
                        <w:right w:val="none" w:sz="0" w:space="0" w:color="auto"/>
                      </w:divBdr>
                    </w:div>
                  </w:divsChild>
                </w:div>
                <w:div w:id="563836580">
                  <w:marLeft w:val="0"/>
                  <w:marRight w:val="0"/>
                  <w:marTop w:val="0"/>
                  <w:marBottom w:val="0"/>
                  <w:divBdr>
                    <w:top w:val="none" w:sz="0" w:space="0" w:color="auto"/>
                    <w:left w:val="none" w:sz="0" w:space="0" w:color="auto"/>
                    <w:bottom w:val="none" w:sz="0" w:space="0" w:color="auto"/>
                    <w:right w:val="none" w:sz="0" w:space="0" w:color="auto"/>
                  </w:divBdr>
                  <w:divsChild>
                    <w:div w:id="1996032358">
                      <w:marLeft w:val="0"/>
                      <w:marRight w:val="0"/>
                      <w:marTop w:val="0"/>
                      <w:marBottom w:val="0"/>
                      <w:divBdr>
                        <w:top w:val="none" w:sz="0" w:space="0" w:color="auto"/>
                        <w:left w:val="none" w:sz="0" w:space="0" w:color="auto"/>
                        <w:bottom w:val="none" w:sz="0" w:space="0" w:color="auto"/>
                        <w:right w:val="none" w:sz="0" w:space="0" w:color="auto"/>
                      </w:divBdr>
                    </w:div>
                  </w:divsChild>
                </w:div>
                <w:div w:id="567232138">
                  <w:marLeft w:val="0"/>
                  <w:marRight w:val="0"/>
                  <w:marTop w:val="0"/>
                  <w:marBottom w:val="0"/>
                  <w:divBdr>
                    <w:top w:val="none" w:sz="0" w:space="0" w:color="auto"/>
                    <w:left w:val="none" w:sz="0" w:space="0" w:color="auto"/>
                    <w:bottom w:val="none" w:sz="0" w:space="0" w:color="auto"/>
                    <w:right w:val="none" w:sz="0" w:space="0" w:color="auto"/>
                  </w:divBdr>
                  <w:divsChild>
                    <w:div w:id="1752923326">
                      <w:marLeft w:val="0"/>
                      <w:marRight w:val="0"/>
                      <w:marTop w:val="0"/>
                      <w:marBottom w:val="0"/>
                      <w:divBdr>
                        <w:top w:val="none" w:sz="0" w:space="0" w:color="auto"/>
                        <w:left w:val="none" w:sz="0" w:space="0" w:color="auto"/>
                        <w:bottom w:val="none" w:sz="0" w:space="0" w:color="auto"/>
                        <w:right w:val="none" w:sz="0" w:space="0" w:color="auto"/>
                      </w:divBdr>
                    </w:div>
                  </w:divsChild>
                </w:div>
                <w:div w:id="578249936">
                  <w:marLeft w:val="0"/>
                  <w:marRight w:val="0"/>
                  <w:marTop w:val="0"/>
                  <w:marBottom w:val="0"/>
                  <w:divBdr>
                    <w:top w:val="none" w:sz="0" w:space="0" w:color="auto"/>
                    <w:left w:val="none" w:sz="0" w:space="0" w:color="auto"/>
                    <w:bottom w:val="none" w:sz="0" w:space="0" w:color="auto"/>
                    <w:right w:val="none" w:sz="0" w:space="0" w:color="auto"/>
                  </w:divBdr>
                  <w:divsChild>
                    <w:div w:id="657423209">
                      <w:marLeft w:val="0"/>
                      <w:marRight w:val="0"/>
                      <w:marTop w:val="0"/>
                      <w:marBottom w:val="0"/>
                      <w:divBdr>
                        <w:top w:val="none" w:sz="0" w:space="0" w:color="auto"/>
                        <w:left w:val="none" w:sz="0" w:space="0" w:color="auto"/>
                        <w:bottom w:val="none" w:sz="0" w:space="0" w:color="auto"/>
                        <w:right w:val="none" w:sz="0" w:space="0" w:color="auto"/>
                      </w:divBdr>
                    </w:div>
                  </w:divsChild>
                </w:div>
                <w:div w:id="865406557">
                  <w:marLeft w:val="0"/>
                  <w:marRight w:val="0"/>
                  <w:marTop w:val="0"/>
                  <w:marBottom w:val="0"/>
                  <w:divBdr>
                    <w:top w:val="none" w:sz="0" w:space="0" w:color="auto"/>
                    <w:left w:val="none" w:sz="0" w:space="0" w:color="auto"/>
                    <w:bottom w:val="none" w:sz="0" w:space="0" w:color="auto"/>
                    <w:right w:val="none" w:sz="0" w:space="0" w:color="auto"/>
                  </w:divBdr>
                  <w:divsChild>
                    <w:div w:id="1539659183">
                      <w:marLeft w:val="0"/>
                      <w:marRight w:val="0"/>
                      <w:marTop w:val="0"/>
                      <w:marBottom w:val="0"/>
                      <w:divBdr>
                        <w:top w:val="none" w:sz="0" w:space="0" w:color="auto"/>
                        <w:left w:val="none" w:sz="0" w:space="0" w:color="auto"/>
                        <w:bottom w:val="none" w:sz="0" w:space="0" w:color="auto"/>
                        <w:right w:val="none" w:sz="0" w:space="0" w:color="auto"/>
                      </w:divBdr>
                    </w:div>
                  </w:divsChild>
                </w:div>
                <w:div w:id="967592874">
                  <w:marLeft w:val="0"/>
                  <w:marRight w:val="0"/>
                  <w:marTop w:val="0"/>
                  <w:marBottom w:val="0"/>
                  <w:divBdr>
                    <w:top w:val="none" w:sz="0" w:space="0" w:color="auto"/>
                    <w:left w:val="none" w:sz="0" w:space="0" w:color="auto"/>
                    <w:bottom w:val="none" w:sz="0" w:space="0" w:color="auto"/>
                    <w:right w:val="none" w:sz="0" w:space="0" w:color="auto"/>
                  </w:divBdr>
                  <w:divsChild>
                    <w:div w:id="395130565">
                      <w:marLeft w:val="0"/>
                      <w:marRight w:val="0"/>
                      <w:marTop w:val="0"/>
                      <w:marBottom w:val="0"/>
                      <w:divBdr>
                        <w:top w:val="none" w:sz="0" w:space="0" w:color="auto"/>
                        <w:left w:val="none" w:sz="0" w:space="0" w:color="auto"/>
                        <w:bottom w:val="none" w:sz="0" w:space="0" w:color="auto"/>
                        <w:right w:val="none" w:sz="0" w:space="0" w:color="auto"/>
                      </w:divBdr>
                    </w:div>
                  </w:divsChild>
                </w:div>
                <w:div w:id="1040400267">
                  <w:marLeft w:val="0"/>
                  <w:marRight w:val="0"/>
                  <w:marTop w:val="0"/>
                  <w:marBottom w:val="0"/>
                  <w:divBdr>
                    <w:top w:val="none" w:sz="0" w:space="0" w:color="auto"/>
                    <w:left w:val="none" w:sz="0" w:space="0" w:color="auto"/>
                    <w:bottom w:val="none" w:sz="0" w:space="0" w:color="auto"/>
                    <w:right w:val="none" w:sz="0" w:space="0" w:color="auto"/>
                  </w:divBdr>
                  <w:divsChild>
                    <w:div w:id="965043930">
                      <w:marLeft w:val="0"/>
                      <w:marRight w:val="0"/>
                      <w:marTop w:val="0"/>
                      <w:marBottom w:val="0"/>
                      <w:divBdr>
                        <w:top w:val="none" w:sz="0" w:space="0" w:color="auto"/>
                        <w:left w:val="none" w:sz="0" w:space="0" w:color="auto"/>
                        <w:bottom w:val="none" w:sz="0" w:space="0" w:color="auto"/>
                        <w:right w:val="none" w:sz="0" w:space="0" w:color="auto"/>
                      </w:divBdr>
                    </w:div>
                    <w:div w:id="1068848802">
                      <w:marLeft w:val="0"/>
                      <w:marRight w:val="0"/>
                      <w:marTop w:val="0"/>
                      <w:marBottom w:val="0"/>
                      <w:divBdr>
                        <w:top w:val="none" w:sz="0" w:space="0" w:color="auto"/>
                        <w:left w:val="none" w:sz="0" w:space="0" w:color="auto"/>
                        <w:bottom w:val="none" w:sz="0" w:space="0" w:color="auto"/>
                        <w:right w:val="none" w:sz="0" w:space="0" w:color="auto"/>
                      </w:divBdr>
                    </w:div>
                    <w:div w:id="1551186888">
                      <w:marLeft w:val="0"/>
                      <w:marRight w:val="0"/>
                      <w:marTop w:val="0"/>
                      <w:marBottom w:val="0"/>
                      <w:divBdr>
                        <w:top w:val="none" w:sz="0" w:space="0" w:color="auto"/>
                        <w:left w:val="none" w:sz="0" w:space="0" w:color="auto"/>
                        <w:bottom w:val="none" w:sz="0" w:space="0" w:color="auto"/>
                        <w:right w:val="none" w:sz="0" w:space="0" w:color="auto"/>
                      </w:divBdr>
                    </w:div>
                    <w:div w:id="2084058134">
                      <w:marLeft w:val="0"/>
                      <w:marRight w:val="0"/>
                      <w:marTop w:val="0"/>
                      <w:marBottom w:val="0"/>
                      <w:divBdr>
                        <w:top w:val="none" w:sz="0" w:space="0" w:color="auto"/>
                        <w:left w:val="none" w:sz="0" w:space="0" w:color="auto"/>
                        <w:bottom w:val="none" w:sz="0" w:space="0" w:color="auto"/>
                        <w:right w:val="none" w:sz="0" w:space="0" w:color="auto"/>
                      </w:divBdr>
                    </w:div>
                  </w:divsChild>
                </w:div>
                <w:div w:id="1106191096">
                  <w:marLeft w:val="0"/>
                  <w:marRight w:val="0"/>
                  <w:marTop w:val="0"/>
                  <w:marBottom w:val="0"/>
                  <w:divBdr>
                    <w:top w:val="none" w:sz="0" w:space="0" w:color="auto"/>
                    <w:left w:val="none" w:sz="0" w:space="0" w:color="auto"/>
                    <w:bottom w:val="none" w:sz="0" w:space="0" w:color="auto"/>
                    <w:right w:val="none" w:sz="0" w:space="0" w:color="auto"/>
                  </w:divBdr>
                  <w:divsChild>
                    <w:div w:id="1436707777">
                      <w:marLeft w:val="0"/>
                      <w:marRight w:val="0"/>
                      <w:marTop w:val="0"/>
                      <w:marBottom w:val="0"/>
                      <w:divBdr>
                        <w:top w:val="none" w:sz="0" w:space="0" w:color="auto"/>
                        <w:left w:val="none" w:sz="0" w:space="0" w:color="auto"/>
                        <w:bottom w:val="none" w:sz="0" w:space="0" w:color="auto"/>
                        <w:right w:val="none" w:sz="0" w:space="0" w:color="auto"/>
                      </w:divBdr>
                    </w:div>
                    <w:div w:id="2028437107">
                      <w:marLeft w:val="0"/>
                      <w:marRight w:val="0"/>
                      <w:marTop w:val="0"/>
                      <w:marBottom w:val="0"/>
                      <w:divBdr>
                        <w:top w:val="none" w:sz="0" w:space="0" w:color="auto"/>
                        <w:left w:val="none" w:sz="0" w:space="0" w:color="auto"/>
                        <w:bottom w:val="none" w:sz="0" w:space="0" w:color="auto"/>
                        <w:right w:val="none" w:sz="0" w:space="0" w:color="auto"/>
                      </w:divBdr>
                    </w:div>
                  </w:divsChild>
                </w:div>
                <w:div w:id="1260329572">
                  <w:marLeft w:val="0"/>
                  <w:marRight w:val="0"/>
                  <w:marTop w:val="0"/>
                  <w:marBottom w:val="0"/>
                  <w:divBdr>
                    <w:top w:val="none" w:sz="0" w:space="0" w:color="auto"/>
                    <w:left w:val="none" w:sz="0" w:space="0" w:color="auto"/>
                    <w:bottom w:val="none" w:sz="0" w:space="0" w:color="auto"/>
                    <w:right w:val="none" w:sz="0" w:space="0" w:color="auto"/>
                  </w:divBdr>
                  <w:divsChild>
                    <w:div w:id="1111900954">
                      <w:marLeft w:val="0"/>
                      <w:marRight w:val="0"/>
                      <w:marTop w:val="0"/>
                      <w:marBottom w:val="0"/>
                      <w:divBdr>
                        <w:top w:val="none" w:sz="0" w:space="0" w:color="auto"/>
                        <w:left w:val="none" w:sz="0" w:space="0" w:color="auto"/>
                        <w:bottom w:val="none" w:sz="0" w:space="0" w:color="auto"/>
                        <w:right w:val="none" w:sz="0" w:space="0" w:color="auto"/>
                      </w:divBdr>
                    </w:div>
                  </w:divsChild>
                </w:div>
                <w:div w:id="1456212789">
                  <w:marLeft w:val="0"/>
                  <w:marRight w:val="0"/>
                  <w:marTop w:val="0"/>
                  <w:marBottom w:val="0"/>
                  <w:divBdr>
                    <w:top w:val="none" w:sz="0" w:space="0" w:color="auto"/>
                    <w:left w:val="none" w:sz="0" w:space="0" w:color="auto"/>
                    <w:bottom w:val="none" w:sz="0" w:space="0" w:color="auto"/>
                    <w:right w:val="none" w:sz="0" w:space="0" w:color="auto"/>
                  </w:divBdr>
                  <w:divsChild>
                    <w:div w:id="622268059">
                      <w:marLeft w:val="0"/>
                      <w:marRight w:val="0"/>
                      <w:marTop w:val="0"/>
                      <w:marBottom w:val="0"/>
                      <w:divBdr>
                        <w:top w:val="none" w:sz="0" w:space="0" w:color="auto"/>
                        <w:left w:val="none" w:sz="0" w:space="0" w:color="auto"/>
                        <w:bottom w:val="none" w:sz="0" w:space="0" w:color="auto"/>
                        <w:right w:val="none" w:sz="0" w:space="0" w:color="auto"/>
                      </w:divBdr>
                    </w:div>
                  </w:divsChild>
                </w:div>
                <w:div w:id="1637564894">
                  <w:marLeft w:val="0"/>
                  <w:marRight w:val="0"/>
                  <w:marTop w:val="0"/>
                  <w:marBottom w:val="0"/>
                  <w:divBdr>
                    <w:top w:val="none" w:sz="0" w:space="0" w:color="auto"/>
                    <w:left w:val="none" w:sz="0" w:space="0" w:color="auto"/>
                    <w:bottom w:val="none" w:sz="0" w:space="0" w:color="auto"/>
                    <w:right w:val="none" w:sz="0" w:space="0" w:color="auto"/>
                  </w:divBdr>
                  <w:divsChild>
                    <w:div w:id="290550311">
                      <w:marLeft w:val="0"/>
                      <w:marRight w:val="0"/>
                      <w:marTop w:val="0"/>
                      <w:marBottom w:val="0"/>
                      <w:divBdr>
                        <w:top w:val="none" w:sz="0" w:space="0" w:color="auto"/>
                        <w:left w:val="none" w:sz="0" w:space="0" w:color="auto"/>
                        <w:bottom w:val="none" w:sz="0" w:space="0" w:color="auto"/>
                        <w:right w:val="none" w:sz="0" w:space="0" w:color="auto"/>
                      </w:divBdr>
                    </w:div>
                    <w:div w:id="2089575467">
                      <w:marLeft w:val="0"/>
                      <w:marRight w:val="0"/>
                      <w:marTop w:val="0"/>
                      <w:marBottom w:val="0"/>
                      <w:divBdr>
                        <w:top w:val="none" w:sz="0" w:space="0" w:color="auto"/>
                        <w:left w:val="none" w:sz="0" w:space="0" w:color="auto"/>
                        <w:bottom w:val="none" w:sz="0" w:space="0" w:color="auto"/>
                        <w:right w:val="none" w:sz="0" w:space="0" w:color="auto"/>
                      </w:divBdr>
                    </w:div>
                  </w:divsChild>
                </w:div>
                <w:div w:id="2025934997">
                  <w:marLeft w:val="0"/>
                  <w:marRight w:val="0"/>
                  <w:marTop w:val="0"/>
                  <w:marBottom w:val="0"/>
                  <w:divBdr>
                    <w:top w:val="none" w:sz="0" w:space="0" w:color="auto"/>
                    <w:left w:val="none" w:sz="0" w:space="0" w:color="auto"/>
                    <w:bottom w:val="none" w:sz="0" w:space="0" w:color="auto"/>
                    <w:right w:val="none" w:sz="0" w:space="0" w:color="auto"/>
                  </w:divBdr>
                  <w:divsChild>
                    <w:div w:id="118652658">
                      <w:marLeft w:val="0"/>
                      <w:marRight w:val="0"/>
                      <w:marTop w:val="0"/>
                      <w:marBottom w:val="0"/>
                      <w:divBdr>
                        <w:top w:val="none" w:sz="0" w:space="0" w:color="auto"/>
                        <w:left w:val="none" w:sz="0" w:space="0" w:color="auto"/>
                        <w:bottom w:val="none" w:sz="0" w:space="0" w:color="auto"/>
                        <w:right w:val="none" w:sz="0" w:space="0" w:color="auto"/>
                      </w:divBdr>
                    </w:div>
                    <w:div w:id="641931776">
                      <w:marLeft w:val="0"/>
                      <w:marRight w:val="0"/>
                      <w:marTop w:val="0"/>
                      <w:marBottom w:val="0"/>
                      <w:divBdr>
                        <w:top w:val="none" w:sz="0" w:space="0" w:color="auto"/>
                        <w:left w:val="none" w:sz="0" w:space="0" w:color="auto"/>
                        <w:bottom w:val="none" w:sz="0" w:space="0" w:color="auto"/>
                        <w:right w:val="none" w:sz="0" w:space="0" w:color="auto"/>
                      </w:divBdr>
                    </w:div>
                    <w:div w:id="1074087334">
                      <w:marLeft w:val="0"/>
                      <w:marRight w:val="0"/>
                      <w:marTop w:val="0"/>
                      <w:marBottom w:val="0"/>
                      <w:divBdr>
                        <w:top w:val="none" w:sz="0" w:space="0" w:color="auto"/>
                        <w:left w:val="none" w:sz="0" w:space="0" w:color="auto"/>
                        <w:bottom w:val="none" w:sz="0" w:space="0" w:color="auto"/>
                        <w:right w:val="none" w:sz="0" w:space="0" w:color="auto"/>
                      </w:divBdr>
                    </w:div>
                  </w:divsChild>
                </w:div>
                <w:div w:id="2115245188">
                  <w:marLeft w:val="0"/>
                  <w:marRight w:val="0"/>
                  <w:marTop w:val="0"/>
                  <w:marBottom w:val="0"/>
                  <w:divBdr>
                    <w:top w:val="none" w:sz="0" w:space="0" w:color="auto"/>
                    <w:left w:val="none" w:sz="0" w:space="0" w:color="auto"/>
                    <w:bottom w:val="none" w:sz="0" w:space="0" w:color="auto"/>
                    <w:right w:val="none" w:sz="0" w:space="0" w:color="auto"/>
                  </w:divBdr>
                  <w:divsChild>
                    <w:div w:id="718894648">
                      <w:marLeft w:val="0"/>
                      <w:marRight w:val="0"/>
                      <w:marTop w:val="0"/>
                      <w:marBottom w:val="0"/>
                      <w:divBdr>
                        <w:top w:val="none" w:sz="0" w:space="0" w:color="auto"/>
                        <w:left w:val="none" w:sz="0" w:space="0" w:color="auto"/>
                        <w:bottom w:val="none" w:sz="0" w:space="0" w:color="auto"/>
                        <w:right w:val="none" w:sz="0" w:space="0" w:color="auto"/>
                      </w:divBdr>
                    </w:div>
                  </w:divsChild>
                </w:div>
                <w:div w:id="2122259883">
                  <w:marLeft w:val="0"/>
                  <w:marRight w:val="0"/>
                  <w:marTop w:val="0"/>
                  <w:marBottom w:val="0"/>
                  <w:divBdr>
                    <w:top w:val="none" w:sz="0" w:space="0" w:color="auto"/>
                    <w:left w:val="none" w:sz="0" w:space="0" w:color="auto"/>
                    <w:bottom w:val="none" w:sz="0" w:space="0" w:color="auto"/>
                    <w:right w:val="none" w:sz="0" w:space="0" w:color="auto"/>
                  </w:divBdr>
                  <w:divsChild>
                    <w:div w:id="521744736">
                      <w:marLeft w:val="0"/>
                      <w:marRight w:val="0"/>
                      <w:marTop w:val="0"/>
                      <w:marBottom w:val="0"/>
                      <w:divBdr>
                        <w:top w:val="none" w:sz="0" w:space="0" w:color="auto"/>
                        <w:left w:val="none" w:sz="0" w:space="0" w:color="auto"/>
                        <w:bottom w:val="none" w:sz="0" w:space="0" w:color="auto"/>
                        <w:right w:val="none" w:sz="0" w:space="0" w:color="auto"/>
                      </w:divBdr>
                    </w:div>
                    <w:div w:id="653530350">
                      <w:marLeft w:val="0"/>
                      <w:marRight w:val="0"/>
                      <w:marTop w:val="0"/>
                      <w:marBottom w:val="0"/>
                      <w:divBdr>
                        <w:top w:val="none" w:sz="0" w:space="0" w:color="auto"/>
                        <w:left w:val="none" w:sz="0" w:space="0" w:color="auto"/>
                        <w:bottom w:val="none" w:sz="0" w:space="0" w:color="auto"/>
                        <w:right w:val="none" w:sz="0" w:space="0" w:color="auto"/>
                      </w:divBdr>
                    </w:div>
                    <w:div w:id="1324508748">
                      <w:marLeft w:val="0"/>
                      <w:marRight w:val="0"/>
                      <w:marTop w:val="0"/>
                      <w:marBottom w:val="0"/>
                      <w:divBdr>
                        <w:top w:val="none" w:sz="0" w:space="0" w:color="auto"/>
                        <w:left w:val="none" w:sz="0" w:space="0" w:color="auto"/>
                        <w:bottom w:val="none" w:sz="0" w:space="0" w:color="auto"/>
                        <w:right w:val="none" w:sz="0" w:space="0" w:color="auto"/>
                      </w:divBdr>
                    </w:div>
                    <w:div w:id="141081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5272">
          <w:marLeft w:val="0"/>
          <w:marRight w:val="0"/>
          <w:marTop w:val="0"/>
          <w:marBottom w:val="0"/>
          <w:divBdr>
            <w:top w:val="none" w:sz="0" w:space="0" w:color="auto"/>
            <w:left w:val="none" w:sz="0" w:space="0" w:color="auto"/>
            <w:bottom w:val="none" w:sz="0" w:space="0" w:color="auto"/>
            <w:right w:val="none" w:sz="0" w:space="0" w:color="auto"/>
          </w:divBdr>
          <w:divsChild>
            <w:div w:id="116291801">
              <w:marLeft w:val="0"/>
              <w:marRight w:val="0"/>
              <w:marTop w:val="0"/>
              <w:marBottom w:val="0"/>
              <w:divBdr>
                <w:top w:val="none" w:sz="0" w:space="0" w:color="auto"/>
                <w:left w:val="none" w:sz="0" w:space="0" w:color="auto"/>
                <w:bottom w:val="none" w:sz="0" w:space="0" w:color="auto"/>
                <w:right w:val="none" w:sz="0" w:space="0" w:color="auto"/>
              </w:divBdr>
            </w:div>
            <w:div w:id="158860081">
              <w:marLeft w:val="0"/>
              <w:marRight w:val="0"/>
              <w:marTop w:val="0"/>
              <w:marBottom w:val="0"/>
              <w:divBdr>
                <w:top w:val="none" w:sz="0" w:space="0" w:color="auto"/>
                <w:left w:val="none" w:sz="0" w:space="0" w:color="auto"/>
                <w:bottom w:val="none" w:sz="0" w:space="0" w:color="auto"/>
                <w:right w:val="none" w:sz="0" w:space="0" w:color="auto"/>
              </w:divBdr>
            </w:div>
            <w:div w:id="614947254">
              <w:marLeft w:val="0"/>
              <w:marRight w:val="0"/>
              <w:marTop w:val="0"/>
              <w:marBottom w:val="0"/>
              <w:divBdr>
                <w:top w:val="none" w:sz="0" w:space="0" w:color="auto"/>
                <w:left w:val="none" w:sz="0" w:space="0" w:color="auto"/>
                <w:bottom w:val="none" w:sz="0" w:space="0" w:color="auto"/>
                <w:right w:val="none" w:sz="0" w:space="0" w:color="auto"/>
              </w:divBdr>
            </w:div>
            <w:div w:id="629480731">
              <w:marLeft w:val="0"/>
              <w:marRight w:val="0"/>
              <w:marTop w:val="0"/>
              <w:marBottom w:val="0"/>
              <w:divBdr>
                <w:top w:val="none" w:sz="0" w:space="0" w:color="auto"/>
                <w:left w:val="none" w:sz="0" w:space="0" w:color="auto"/>
                <w:bottom w:val="none" w:sz="0" w:space="0" w:color="auto"/>
                <w:right w:val="none" w:sz="0" w:space="0" w:color="auto"/>
              </w:divBdr>
            </w:div>
            <w:div w:id="899898763">
              <w:marLeft w:val="0"/>
              <w:marRight w:val="0"/>
              <w:marTop w:val="0"/>
              <w:marBottom w:val="0"/>
              <w:divBdr>
                <w:top w:val="none" w:sz="0" w:space="0" w:color="auto"/>
                <w:left w:val="none" w:sz="0" w:space="0" w:color="auto"/>
                <w:bottom w:val="none" w:sz="0" w:space="0" w:color="auto"/>
                <w:right w:val="none" w:sz="0" w:space="0" w:color="auto"/>
              </w:divBdr>
            </w:div>
            <w:div w:id="1665358253">
              <w:marLeft w:val="0"/>
              <w:marRight w:val="0"/>
              <w:marTop w:val="0"/>
              <w:marBottom w:val="0"/>
              <w:divBdr>
                <w:top w:val="none" w:sz="0" w:space="0" w:color="auto"/>
                <w:left w:val="none" w:sz="0" w:space="0" w:color="auto"/>
                <w:bottom w:val="none" w:sz="0" w:space="0" w:color="auto"/>
                <w:right w:val="none" w:sz="0" w:space="0" w:color="auto"/>
              </w:divBdr>
            </w:div>
            <w:div w:id="1687828706">
              <w:marLeft w:val="0"/>
              <w:marRight w:val="0"/>
              <w:marTop w:val="0"/>
              <w:marBottom w:val="0"/>
              <w:divBdr>
                <w:top w:val="none" w:sz="0" w:space="0" w:color="auto"/>
                <w:left w:val="none" w:sz="0" w:space="0" w:color="auto"/>
                <w:bottom w:val="none" w:sz="0" w:space="0" w:color="auto"/>
                <w:right w:val="none" w:sz="0" w:space="0" w:color="auto"/>
              </w:divBdr>
            </w:div>
            <w:div w:id="1753893659">
              <w:marLeft w:val="0"/>
              <w:marRight w:val="0"/>
              <w:marTop w:val="0"/>
              <w:marBottom w:val="0"/>
              <w:divBdr>
                <w:top w:val="none" w:sz="0" w:space="0" w:color="auto"/>
                <w:left w:val="none" w:sz="0" w:space="0" w:color="auto"/>
                <w:bottom w:val="none" w:sz="0" w:space="0" w:color="auto"/>
                <w:right w:val="none" w:sz="0" w:space="0" w:color="auto"/>
              </w:divBdr>
            </w:div>
            <w:div w:id="1769033679">
              <w:marLeft w:val="0"/>
              <w:marRight w:val="0"/>
              <w:marTop w:val="0"/>
              <w:marBottom w:val="0"/>
              <w:divBdr>
                <w:top w:val="none" w:sz="0" w:space="0" w:color="auto"/>
                <w:left w:val="none" w:sz="0" w:space="0" w:color="auto"/>
                <w:bottom w:val="none" w:sz="0" w:space="0" w:color="auto"/>
                <w:right w:val="none" w:sz="0" w:space="0" w:color="auto"/>
              </w:divBdr>
            </w:div>
            <w:div w:id="20347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6554">
      <w:bodyDiv w:val="1"/>
      <w:marLeft w:val="0"/>
      <w:marRight w:val="0"/>
      <w:marTop w:val="0"/>
      <w:marBottom w:val="0"/>
      <w:divBdr>
        <w:top w:val="none" w:sz="0" w:space="0" w:color="auto"/>
        <w:left w:val="none" w:sz="0" w:space="0" w:color="auto"/>
        <w:bottom w:val="none" w:sz="0" w:space="0" w:color="auto"/>
        <w:right w:val="none" w:sz="0" w:space="0" w:color="auto"/>
      </w:divBdr>
      <w:divsChild>
        <w:div w:id="38826344">
          <w:marLeft w:val="1080"/>
          <w:marRight w:val="0"/>
          <w:marTop w:val="100"/>
          <w:marBottom w:val="0"/>
          <w:divBdr>
            <w:top w:val="none" w:sz="0" w:space="0" w:color="auto"/>
            <w:left w:val="none" w:sz="0" w:space="0" w:color="auto"/>
            <w:bottom w:val="none" w:sz="0" w:space="0" w:color="auto"/>
            <w:right w:val="none" w:sz="0" w:space="0" w:color="auto"/>
          </w:divBdr>
        </w:div>
      </w:divsChild>
    </w:div>
    <w:div w:id="1445494373">
      <w:bodyDiv w:val="1"/>
      <w:marLeft w:val="0"/>
      <w:marRight w:val="0"/>
      <w:marTop w:val="0"/>
      <w:marBottom w:val="0"/>
      <w:divBdr>
        <w:top w:val="none" w:sz="0" w:space="0" w:color="auto"/>
        <w:left w:val="none" w:sz="0" w:space="0" w:color="auto"/>
        <w:bottom w:val="none" w:sz="0" w:space="0" w:color="auto"/>
        <w:right w:val="none" w:sz="0" w:space="0" w:color="auto"/>
      </w:divBdr>
      <w:divsChild>
        <w:div w:id="73205779">
          <w:marLeft w:val="0"/>
          <w:marRight w:val="0"/>
          <w:marTop w:val="0"/>
          <w:marBottom w:val="0"/>
          <w:divBdr>
            <w:top w:val="none" w:sz="0" w:space="0" w:color="auto"/>
            <w:left w:val="none" w:sz="0" w:space="0" w:color="auto"/>
            <w:bottom w:val="none" w:sz="0" w:space="0" w:color="auto"/>
            <w:right w:val="none" w:sz="0" w:space="0" w:color="auto"/>
          </w:divBdr>
        </w:div>
        <w:div w:id="851454361">
          <w:marLeft w:val="0"/>
          <w:marRight w:val="0"/>
          <w:marTop w:val="0"/>
          <w:marBottom w:val="0"/>
          <w:divBdr>
            <w:top w:val="none" w:sz="0" w:space="0" w:color="auto"/>
            <w:left w:val="none" w:sz="0" w:space="0" w:color="auto"/>
            <w:bottom w:val="none" w:sz="0" w:space="0" w:color="auto"/>
            <w:right w:val="none" w:sz="0" w:space="0" w:color="auto"/>
          </w:divBdr>
        </w:div>
        <w:div w:id="1345782382">
          <w:marLeft w:val="0"/>
          <w:marRight w:val="0"/>
          <w:marTop w:val="0"/>
          <w:marBottom w:val="0"/>
          <w:divBdr>
            <w:top w:val="none" w:sz="0" w:space="0" w:color="auto"/>
            <w:left w:val="none" w:sz="0" w:space="0" w:color="auto"/>
            <w:bottom w:val="none" w:sz="0" w:space="0" w:color="auto"/>
            <w:right w:val="none" w:sz="0" w:space="0" w:color="auto"/>
          </w:divBdr>
        </w:div>
      </w:divsChild>
    </w:div>
    <w:div w:id="1468473686">
      <w:bodyDiv w:val="1"/>
      <w:marLeft w:val="0"/>
      <w:marRight w:val="0"/>
      <w:marTop w:val="0"/>
      <w:marBottom w:val="0"/>
      <w:divBdr>
        <w:top w:val="none" w:sz="0" w:space="0" w:color="auto"/>
        <w:left w:val="none" w:sz="0" w:space="0" w:color="auto"/>
        <w:bottom w:val="none" w:sz="0" w:space="0" w:color="auto"/>
        <w:right w:val="none" w:sz="0" w:space="0" w:color="auto"/>
      </w:divBdr>
      <w:divsChild>
        <w:div w:id="257105122">
          <w:marLeft w:val="0"/>
          <w:marRight w:val="0"/>
          <w:marTop w:val="0"/>
          <w:marBottom w:val="0"/>
          <w:divBdr>
            <w:top w:val="none" w:sz="0" w:space="0" w:color="auto"/>
            <w:left w:val="none" w:sz="0" w:space="0" w:color="auto"/>
            <w:bottom w:val="none" w:sz="0" w:space="0" w:color="auto"/>
            <w:right w:val="none" w:sz="0" w:space="0" w:color="auto"/>
          </w:divBdr>
        </w:div>
        <w:div w:id="327947391">
          <w:marLeft w:val="0"/>
          <w:marRight w:val="0"/>
          <w:marTop w:val="0"/>
          <w:marBottom w:val="0"/>
          <w:divBdr>
            <w:top w:val="none" w:sz="0" w:space="0" w:color="auto"/>
            <w:left w:val="none" w:sz="0" w:space="0" w:color="auto"/>
            <w:bottom w:val="none" w:sz="0" w:space="0" w:color="auto"/>
            <w:right w:val="none" w:sz="0" w:space="0" w:color="auto"/>
          </w:divBdr>
        </w:div>
        <w:div w:id="370767795">
          <w:marLeft w:val="0"/>
          <w:marRight w:val="0"/>
          <w:marTop w:val="0"/>
          <w:marBottom w:val="0"/>
          <w:divBdr>
            <w:top w:val="none" w:sz="0" w:space="0" w:color="auto"/>
            <w:left w:val="none" w:sz="0" w:space="0" w:color="auto"/>
            <w:bottom w:val="none" w:sz="0" w:space="0" w:color="auto"/>
            <w:right w:val="none" w:sz="0" w:space="0" w:color="auto"/>
          </w:divBdr>
        </w:div>
        <w:div w:id="884559399">
          <w:marLeft w:val="0"/>
          <w:marRight w:val="0"/>
          <w:marTop w:val="0"/>
          <w:marBottom w:val="0"/>
          <w:divBdr>
            <w:top w:val="none" w:sz="0" w:space="0" w:color="auto"/>
            <w:left w:val="none" w:sz="0" w:space="0" w:color="auto"/>
            <w:bottom w:val="none" w:sz="0" w:space="0" w:color="auto"/>
            <w:right w:val="none" w:sz="0" w:space="0" w:color="auto"/>
          </w:divBdr>
        </w:div>
        <w:div w:id="1428380735">
          <w:marLeft w:val="0"/>
          <w:marRight w:val="0"/>
          <w:marTop w:val="0"/>
          <w:marBottom w:val="0"/>
          <w:divBdr>
            <w:top w:val="none" w:sz="0" w:space="0" w:color="auto"/>
            <w:left w:val="none" w:sz="0" w:space="0" w:color="auto"/>
            <w:bottom w:val="none" w:sz="0" w:space="0" w:color="auto"/>
            <w:right w:val="none" w:sz="0" w:space="0" w:color="auto"/>
          </w:divBdr>
        </w:div>
      </w:divsChild>
    </w:div>
    <w:div w:id="1570068718">
      <w:bodyDiv w:val="1"/>
      <w:marLeft w:val="0"/>
      <w:marRight w:val="0"/>
      <w:marTop w:val="0"/>
      <w:marBottom w:val="0"/>
      <w:divBdr>
        <w:top w:val="none" w:sz="0" w:space="0" w:color="auto"/>
        <w:left w:val="none" w:sz="0" w:space="0" w:color="auto"/>
        <w:bottom w:val="none" w:sz="0" w:space="0" w:color="auto"/>
        <w:right w:val="none" w:sz="0" w:space="0" w:color="auto"/>
      </w:divBdr>
      <w:divsChild>
        <w:div w:id="141511684">
          <w:marLeft w:val="0"/>
          <w:marRight w:val="0"/>
          <w:marTop w:val="0"/>
          <w:marBottom w:val="0"/>
          <w:divBdr>
            <w:top w:val="none" w:sz="0" w:space="0" w:color="auto"/>
            <w:left w:val="none" w:sz="0" w:space="0" w:color="auto"/>
            <w:bottom w:val="none" w:sz="0" w:space="0" w:color="auto"/>
            <w:right w:val="none" w:sz="0" w:space="0" w:color="auto"/>
          </w:divBdr>
          <w:divsChild>
            <w:div w:id="1024207564">
              <w:marLeft w:val="0"/>
              <w:marRight w:val="0"/>
              <w:marTop w:val="0"/>
              <w:marBottom w:val="0"/>
              <w:divBdr>
                <w:top w:val="none" w:sz="0" w:space="0" w:color="auto"/>
                <w:left w:val="none" w:sz="0" w:space="0" w:color="auto"/>
                <w:bottom w:val="none" w:sz="0" w:space="0" w:color="auto"/>
                <w:right w:val="none" w:sz="0" w:space="0" w:color="auto"/>
              </w:divBdr>
            </w:div>
            <w:div w:id="1184633768">
              <w:marLeft w:val="0"/>
              <w:marRight w:val="0"/>
              <w:marTop w:val="0"/>
              <w:marBottom w:val="0"/>
              <w:divBdr>
                <w:top w:val="none" w:sz="0" w:space="0" w:color="auto"/>
                <w:left w:val="none" w:sz="0" w:space="0" w:color="auto"/>
                <w:bottom w:val="none" w:sz="0" w:space="0" w:color="auto"/>
                <w:right w:val="none" w:sz="0" w:space="0" w:color="auto"/>
              </w:divBdr>
            </w:div>
            <w:div w:id="1334992212">
              <w:marLeft w:val="0"/>
              <w:marRight w:val="0"/>
              <w:marTop w:val="0"/>
              <w:marBottom w:val="0"/>
              <w:divBdr>
                <w:top w:val="none" w:sz="0" w:space="0" w:color="auto"/>
                <w:left w:val="none" w:sz="0" w:space="0" w:color="auto"/>
                <w:bottom w:val="none" w:sz="0" w:space="0" w:color="auto"/>
                <w:right w:val="none" w:sz="0" w:space="0" w:color="auto"/>
              </w:divBdr>
            </w:div>
            <w:div w:id="1652322822">
              <w:marLeft w:val="0"/>
              <w:marRight w:val="0"/>
              <w:marTop w:val="0"/>
              <w:marBottom w:val="0"/>
              <w:divBdr>
                <w:top w:val="none" w:sz="0" w:space="0" w:color="auto"/>
                <w:left w:val="none" w:sz="0" w:space="0" w:color="auto"/>
                <w:bottom w:val="none" w:sz="0" w:space="0" w:color="auto"/>
                <w:right w:val="none" w:sz="0" w:space="0" w:color="auto"/>
              </w:divBdr>
            </w:div>
            <w:div w:id="1802652263">
              <w:marLeft w:val="0"/>
              <w:marRight w:val="0"/>
              <w:marTop w:val="0"/>
              <w:marBottom w:val="0"/>
              <w:divBdr>
                <w:top w:val="none" w:sz="0" w:space="0" w:color="auto"/>
                <w:left w:val="none" w:sz="0" w:space="0" w:color="auto"/>
                <w:bottom w:val="none" w:sz="0" w:space="0" w:color="auto"/>
                <w:right w:val="none" w:sz="0" w:space="0" w:color="auto"/>
              </w:divBdr>
            </w:div>
          </w:divsChild>
        </w:div>
        <w:div w:id="659771411">
          <w:marLeft w:val="0"/>
          <w:marRight w:val="0"/>
          <w:marTop w:val="0"/>
          <w:marBottom w:val="0"/>
          <w:divBdr>
            <w:top w:val="none" w:sz="0" w:space="0" w:color="auto"/>
            <w:left w:val="none" w:sz="0" w:space="0" w:color="auto"/>
            <w:bottom w:val="none" w:sz="0" w:space="0" w:color="auto"/>
            <w:right w:val="none" w:sz="0" w:space="0" w:color="auto"/>
          </w:divBdr>
          <w:divsChild>
            <w:div w:id="7754289">
              <w:marLeft w:val="0"/>
              <w:marRight w:val="0"/>
              <w:marTop w:val="0"/>
              <w:marBottom w:val="0"/>
              <w:divBdr>
                <w:top w:val="none" w:sz="0" w:space="0" w:color="auto"/>
                <w:left w:val="none" w:sz="0" w:space="0" w:color="auto"/>
                <w:bottom w:val="none" w:sz="0" w:space="0" w:color="auto"/>
                <w:right w:val="none" w:sz="0" w:space="0" w:color="auto"/>
              </w:divBdr>
            </w:div>
            <w:div w:id="17125629">
              <w:marLeft w:val="0"/>
              <w:marRight w:val="0"/>
              <w:marTop w:val="0"/>
              <w:marBottom w:val="0"/>
              <w:divBdr>
                <w:top w:val="none" w:sz="0" w:space="0" w:color="auto"/>
                <w:left w:val="none" w:sz="0" w:space="0" w:color="auto"/>
                <w:bottom w:val="none" w:sz="0" w:space="0" w:color="auto"/>
                <w:right w:val="none" w:sz="0" w:space="0" w:color="auto"/>
              </w:divBdr>
            </w:div>
            <w:div w:id="55864972">
              <w:marLeft w:val="0"/>
              <w:marRight w:val="0"/>
              <w:marTop w:val="0"/>
              <w:marBottom w:val="0"/>
              <w:divBdr>
                <w:top w:val="none" w:sz="0" w:space="0" w:color="auto"/>
                <w:left w:val="none" w:sz="0" w:space="0" w:color="auto"/>
                <w:bottom w:val="none" w:sz="0" w:space="0" w:color="auto"/>
                <w:right w:val="none" w:sz="0" w:space="0" w:color="auto"/>
              </w:divBdr>
            </w:div>
            <w:div w:id="208885187">
              <w:marLeft w:val="0"/>
              <w:marRight w:val="0"/>
              <w:marTop w:val="0"/>
              <w:marBottom w:val="0"/>
              <w:divBdr>
                <w:top w:val="none" w:sz="0" w:space="0" w:color="auto"/>
                <w:left w:val="none" w:sz="0" w:space="0" w:color="auto"/>
                <w:bottom w:val="none" w:sz="0" w:space="0" w:color="auto"/>
                <w:right w:val="none" w:sz="0" w:space="0" w:color="auto"/>
              </w:divBdr>
            </w:div>
            <w:div w:id="438254472">
              <w:marLeft w:val="0"/>
              <w:marRight w:val="0"/>
              <w:marTop w:val="0"/>
              <w:marBottom w:val="0"/>
              <w:divBdr>
                <w:top w:val="none" w:sz="0" w:space="0" w:color="auto"/>
                <w:left w:val="none" w:sz="0" w:space="0" w:color="auto"/>
                <w:bottom w:val="none" w:sz="0" w:space="0" w:color="auto"/>
                <w:right w:val="none" w:sz="0" w:space="0" w:color="auto"/>
              </w:divBdr>
            </w:div>
            <w:div w:id="719940495">
              <w:marLeft w:val="0"/>
              <w:marRight w:val="0"/>
              <w:marTop w:val="0"/>
              <w:marBottom w:val="0"/>
              <w:divBdr>
                <w:top w:val="none" w:sz="0" w:space="0" w:color="auto"/>
                <w:left w:val="none" w:sz="0" w:space="0" w:color="auto"/>
                <w:bottom w:val="none" w:sz="0" w:space="0" w:color="auto"/>
                <w:right w:val="none" w:sz="0" w:space="0" w:color="auto"/>
              </w:divBdr>
            </w:div>
            <w:div w:id="731348053">
              <w:marLeft w:val="0"/>
              <w:marRight w:val="0"/>
              <w:marTop w:val="0"/>
              <w:marBottom w:val="0"/>
              <w:divBdr>
                <w:top w:val="none" w:sz="0" w:space="0" w:color="auto"/>
                <w:left w:val="none" w:sz="0" w:space="0" w:color="auto"/>
                <w:bottom w:val="none" w:sz="0" w:space="0" w:color="auto"/>
                <w:right w:val="none" w:sz="0" w:space="0" w:color="auto"/>
              </w:divBdr>
            </w:div>
            <w:div w:id="974723106">
              <w:marLeft w:val="0"/>
              <w:marRight w:val="0"/>
              <w:marTop w:val="0"/>
              <w:marBottom w:val="0"/>
              <w:divBdr>
                <w:top w:val="none" w:sz="0" w:space="0" w:color="auto"/>
                <w:left w:val="none" w:sz="0" w:space="0" w:color="auto"/>
                <w:bottom w:val="none" w:sz="0" w:space="0" w:color="auto"/>
                <w:right w:val="none" w:sz="0" w:space="0" w:color="auto"/>
              </w:divBdr>
            </w:div>
            <w:div w:id="990720740">
              <w:marLeft w:val="0"/>
              <w:marRight w:val="0"/>
              <w:marTop w:val="0"/>
              <w:marBottom w:val="0"/>
              <w:divBdr>
                <w:top w:val="none" w:sz="0" w:space="0" w:color="auto"/>
                <w:left w:val="none" w:sz="0" w:space="0" w:color="auto"/>
                <w:bottom w:val="none" w:sz="0" w:space="0" w:color="auto"/>
                <w:right w:val="none" w:sz="0" w:space="0" w:color="auto"/>
              </w:divBdr>
            </w:div>
            <w:div w:id="1117796804">
              <w:marLeft w:val="0"/>
              <w:marRight w:val="0"/>
              <w:marTop w:val="0"/>
              <w:marBottom w:val="0"/>
              <w:divBdr>
                <w:top w:val="none" w:sz="0" w:space="0" w:color="auto"/>
                <w:left w:val="none" w:sz="0" w:space="0" w:color="auto"/>
                <w:bottom w:val="none" w:sz="0" w:space="0" w:color="auto"/>
                <w:right w:val="none" w:sz="0" w:space="0" w:color="auto"/>
              </w:divBdr>
            </w:div>
            <w:div w:id="1230534031">
              <w:marLeft w:val="0"/>
              <w:marRight w:val="0"/>
              <w:marTop w:val="0"/>
              <w:marBottom w:val="0"/>
              <w:divBdr>
                <w:top w:val="none" w:sz="0" w:space="0" w:color="auto"/>
                <w:left w:val="none" w:sz="0" w:space="0" w:color="auto"/>
                <w:bottom w:val="none" w:sz="0" w:space="0" w:color="auto"/>
                <w:right w:val="none" w:sz="0" w:space="0" w:color="auto"/>
              </w:divBdr>
            </w:div>
            <w:div w:id="1495216147">
              <w:marLeft w:val="0"/>
              <w:marRight w:val="0"/>
              <w:marTop w:val="0"/>
              <w:marBottom w:val="0"/>
              <w:divBdr>
                <w:top w:val="none" w:sz="0" w:space="0" w:color="auto"/>
                <w:left w:val="none" w:sz="0" w:space="0" w:color="auto"/>
                <w:bottom w:val="none" w:sz="0" w:space="0" w:color="auto"/>
                <w:right w:val="none" w:sz="0" w:space="0" w:color="auto"/>
              </w:divBdr>
            </w:div>
            <w:div w:id="1799567704">
              <w:marLeft w:val="0"/>
              <w:marRight w:val="0"/>
              <w:marTop w:val="0"/>
              <w:marBottom w:val="0"/>
              <w:divBdr>
                <w:top w:val="none" w:sz="0" w:space="0" w:color="auto"/>
                <w:left w:val="none" w:sz="0" w:space="0" w:color="auto"/>
                <w:bottom w:val="none" w:sz="0" w:space="0" w:color="auto"/>
                <w:right w:val="none" w:sz="0" w:space="0" w:color="auto"/>
              </w:divBdr>
            </w:div>
            <w:div w:id="1931309716">
              <w:marLeft w:val="0"/>
              <w:marRight w:val="0"/>
              <w:marTop w:val="0"/>
              <w:marBottom w:val="0"/>
              <w:divBdr>
                <w:top w:val="none" w:sz="0" w:space="0" w:color="auto"/>
                <w:left w:val="none" w:sz="0" w:space="0" w:color="auto"/>
                <w:bottom w:val="none" w:sz="0" w:space="0" w:color="auto"/>
                <w:right w:val="none" w:sz="0" w:space="0" w:color="auto"/>
              </w:divBdr>
            </w:div>
            <w:div w:id="1999915464">
              <w:marLeft w:val="0"/>
              <w:marRight w:val="0"/>
              <w:marTop w:val="0"/>
              <w:marBottom w:val="0"/>
              <w:divBdr>
                <w:top w:val="none" w:sz="0" w:space="0" w:color="auto"/>
                <w:left w:val="none" w:sz="0" w:space="0" w:color="auto"/>
                <w:bottom w:val="none" w:sz="0" w:space="0" w:color="auto"/>
                <w:right w:val="none" w:sz="0" w:space="0" w:color="auto"/>
              </w:divBdr>
            </w:div>
            <w:div w:id="2123838347">
              <w:marLeft w:val="0"/>
              <w:marRight w:val="0"/>
              <w:marTop w:val="0"/>
              <w:marBottom w:val="0"/>
              <w:divBdr>
                <w:top w:val="none" w:sz="0" w:space="0" w:color="auto"/>
                <w:left w:val="none" w:sz="0" w:space="0" w:color="auto"/>
                <w:bottom w:val="none" w:sz="0" w:space="0" w:color="auto"/>
                <w:right w:val="none" w:sz="0" w:space="0" w:color="auto"/>
              </w:divBdr>
            </w:div>
            <w:div w:id="2135558544">
              <w:marLeft w:val="0"/>
              <w:marRight w:val="0"/>
              <w:marTop w:val="0"/>
              <w:marBottom w:val="0"/>
              <w:divBdr>
                <w:top w:val="none" w:sz="0" w:space="0" w:color="auto"/>
                <w:left w:val="none" w:sz="0" w:space="0" w:color="auto"/>
                <w:bottom w:val="none" w:sz="0" w:space="0" w:color="auto"/>
                <w:right w:val="none" w:sz="0" w:space="0" w:color="auto"/>
              </w:divBdr>
            </w:div>
            <w:div w:id="2137018030">
              <w:marLeft w:val="0"/>
              <w:marRight w:val="0"/>
              <w:marTop w:val="0"/>
              <w:marBottom w:val="0"/>
              <w:divBdr>
                <w:top w:val="none" w:sz="0" w:space="0" w:color="auto"/>
                <w:left w:val="none" w:sz="0" w:space="0" w:color="auto"/>
                <w:bottom w:val="none" w:sz="0" w:space="0" w:color="auto"/>
                <w:right w:val="none" w:sz="0" w:space="0" w:color="auto"/>
              </w:divBdr>
            </w:div>
          </w:divsChild>
        </w:div>
        <w:div w:id="1673802705">
          <w:marLeft w:val="0"/>
          <w:marRight w:val="0"/>
          <w:marTop w:val="0"/>
          <w:marBottom w:val="0"/>
          <w:divBdr>
            <w:top w:val="none" w:sz="0" w:space="0" w:color="auto"/>
            <w:left w:val="none" w:sz="0" w:space="0" w:color="auto"/>
            <w:bottom w:val="none" w:sz="0" w:space="0" w:color="auto"/>
            <w:right w:val="none" w:sz="0" w:space="0" w:color="auto"/>
          </w:divBdr>
          <w:divsChild>
            <w:div w:id="81804505">
              <w:marLeft w:val="0"/>
              <w:marRight w:val="0"/>
              <w:marTop w:val="0"/>
              <w:marBottom w:val="0"/>
              <w:divBdr>
                <w:top w:val="none" w:sz="0" w:space="0" w:color="auto"/>
                <w:left w:val="none" w:sz="0" w:space="0" w:color="auto"/>
                <w:bottom w:val="none" w:sz="0" w:space="0" w:color="auto"/>
                <w:right w:val="none" w:sz="0" w:space="0" w:color="auto"/>
              </w:divBdr>
            </w:div>
            <w:div w:id="175119106">
              <w:marLeft w:val="0"/>
              <w:marRight w:val="0"/>
              <w:marTop w:val="0"/>
              <w:marBottom w:val="0"/>
              <w:divBdr>
                <w:top w:val="none" w:sz="0" w:space="0" w:color="auto"/>
                <w:left w:val="none" w:sz="0" w:space="0" w:color="auto"/>
                <w:bottom w:val="none" w:sz="0" w:space="0" w:color="auto"/>
                <w:right w:val="none" w:sz="0" w:space="0" w:color="auto"/>
              </w:divBdr>
            </w:div>
            <w:div w:id="242884514">
              <w:marLeft w:val="0"/>
              <w:marRight w:val="0"/>
              <w:marTop w:val="0"/>
              <w:marBottom w:val="0"/>
              <w:divBdr>
                <w:top w:val="none" w:sz="0" w:space="0" w:color="auto"/>
                <w:left w:val="none" w:sz="0" w:space="0" w:color="auto"/>
                <w:bottom w:val="none" w:sz="0" w:space="0" w:color="auto"/>
                <w:right w:val="none" w:sz="0" w:space="0" w:color="auto"/>
              </w:divBdr>
            </w:div>
            <w:div w:id="264265400">
              <w:marLeft w:val="0"/>
              <w:marRight w:val="0"/>
              <w:marTop w:val="0"/>
              <w:marBottom w:val="0"/>
              <w:divBdr>
                <w:top w:val="none" w:sz="0" w:space="0" w:color="auto"/>
                <w:left w:val="none" w:sz="0" w:space="0" w:color="auto"/>
                <w:bottom w:val="none" w:sz="0" w:space="0" w:color="auto"/>
                <w:right w:val="none" w:sz="0" w:space="0" w:color="auto"/>
              </w:divBdr>
            </w:div>
            <w:div w:id="273055311">
              <w:marLeft w:val="0"/>
              <w:marRight w:val="0"/>
              <w:marTop w:val="0"/>
              <w:marBottom w:val="0"/>
              <w:divBdr>
                <w:top w:val="none" w:sz="0" w:space="0" w:color="auto"/>
                <w:left w:val="none" w:sz="0" w:space="0" w:color="auto"/>
                <w:bottom w:val="none" w:sz="0" w:space="0" w:color="auto"/>
                <w:right w:val="none" w:sz="0" w:space="0" w:color="auto"/>
              </w:divBdr>
            </w:div>
            <w:div w:id="525872661">
              <w:marLeft w:val="0"/>
              <w:marRight w:val="0"/>
              <w:marTop w:val="0"/>
              <w:marBottom w:val="0"/>
              <w:divBdr>
                <w:top w:val="none" w:sz="0" w:space="0" w:color="auto"/>
                <w:left w:val="none" w:sz="0" w:space="0" w:color="auto"/>
                <w:bottom w:val="none" w:sz="0" w:space="0" w:color="auto"/>
                <w:right w:val="none" w:sz="0" w:space="0" w:color="auto"/>
              </w:divBdr>
            </w:div>
            <w:div w:id="707923428">
              <w:marLeft w:val="0"/>
              <w:marRight w:val="0"/>
              <w:marTop w:val="0"/>
              <w:marBottom w:val="0"/>
              <w:divBdr>
                <w:top w:val="none" w:sz="0" w:space="0" w:color="auto"/>
                <w:left w:val="none" w:sz="0" w:space="0" w:color="auto"/>
                <w:bottom w:val="none" w:sz="0" w:space="0" w:color="auto"/>
                <w:right w:val="none" w:sz="0" w:space="0" w:color="auto"/>
              </w:divBdr>
            </w:div>
            <w:div w:id="766659586">
              <w:marLeft w:val="0"/>
              <w:marRight w:val="0"/>
              <w:marTop w:val="0"/>
              <w:marBottom w:val="0"/>
              <w:divBdr>
                <w:top w:val="none" w:sz="0" w:space="0" w:color="auto"/>
                <w:left w:val="none" w:sz="0" w:space="0" w:color="auto"/>
                <w:bottom w:val="none" w:sz="0" w:space="0" w:color="auto"/>
                <w:right w:val="none" w:sz="0" w:space="0" w:color="auto"/>
              </w:divBdr>
            </w:div>
            <w:div w:id="1313438909">
              <w:marLeft w:val="0"/>
              <w:marRight w:val="0"/>
              <w:marTop w:val="0"/>
              <w:marBottom w:val="0"/>
              <w:divBdr>
                <w:top w:val="none" w:sz="0" w:space="0" w:color="auto"/>
                <w:left w:val="none" w:sz="0" w:space="0" w:color="auto"/>
                <w:bottom w:val="none" w:sz="0" w:space="0" w:color="auto"/>
                <w:right w:val="none" w:sz="0" w:space="0" w:color="auto"/>
              </w:divBdr>
            </w:div>
            <w:div w:id="1323965535">
              <w:marLeft w:val="0"/>
              <w:marRight w:val="0"/>
              <w:marTop w:val="0"/>
              <w:marBottom w:val="0"/>
              <w:divBdr>
                <w:top w:val="none" w:sz="0" w:space="0" w:color="auto"/>
                <w:left w:val="none" w:sz="0" w:space="0" w:color="auto"/>
                <w:bottom w:val="none" w:sz="0" w:space="0" w:color="auto"/>
                <w:right w:val="none" w:sz="0" w:space="0" w:color="auto"/>
              </w:divBdr>
            </w:div>
            <w:div w:id="1339039146">
              <w:marLeft w:val="0"/>
              <w:marRight w:val="0"/>
              <w:marTop w:val="0"/>
              <w:marBottom w:val="0"/>
              <w:divBdr>
                <w:top w:val="none" w:sz="0" w:space="0" w:color="auto"/>
                <w:left w:val="none" w:sz="0" w:space="0" w:color="auto"/>
                <w:bottom w:val="none" w:sz="0" w:space="0" w:color="auto"/>
                <w:right w:val="none" w:sz="0" w:space="0" w:color="auto"/>
              </w:divBdr>
            </w:div>
            <w:div w:id="1398363464">
              <w:marLeft w:val="0"/>
              <w:marRight w:val="0"/>
              <w:marTop w:val="0"/>
              <w:marBottom w:val="0"/>
              <w:divBdr>
                <w:top w:val="none" w:sz="0" w:space="0" w:color="auto"/>
                <w:left w:val="none" w:sz="0" w:space="0" w:color="auto"/>
                <w:bottom w:val="none" w:sz="0" w:space="0" w:color="auto"/>
                <w:right w:val="none" w:sz="0" w:space="0" w:color="auto"/>
              </w:divBdr>
            </w:div>
            <w:div w:id="1553881743">
              <w:marLeft w:val="0"/>
              <w:marRight w:val="0"/>
              <w:marTop w:val="0"/>
              <w:marBottom w:val="0"/>
              <w:divBdr>
                <w:top w:val="none" w:sz="0" w:space="0" w:color="auto"/>
                <w:left w:val="none" w:sz="0" w:space="0" w:color="auto"/>
                <w:bottom w:val="none" w:sz="0" w:space="0" w:color="auto"/>
                <w:right w:val="none" w:sz="0" w:space="0" w:color="auto"/>
              </w:divBdr>
            </w:div>
            <w:div w:id="1572033924">
              <w:marLeft w:val="0"/>
              <w:marRight w:val="0"/>
              <w:marTop w:val="0"/>
              <w:marBottom w:val="0"/>
              <w:divBdr>
                <w:top w:val="none" w:sz="0" w:space="0" w:color="auto"/>
                <w:left w:val="none" w:sz="0" w:space="0" w:color="auto"/>
                <w:bottom w:val="none" w:sz="0" w:space="0" w:color="auto"/>
                <w:right w:val="none" w:sz="0" w:space="0" w:color="auto"/>
              </w:divBdr>
            </w:div>
            <w:div w:id="1691300149">
              <w:marLeft w:val="0"/>
              <w:marRight w:val="0"/>
              <w:marTop w:val="0"/>
              <w:marBottom w:val="0"/>
              <w:divBdr>
                <w:top w:val="none" w:sz="0" w:space="0" w:color="auto"/>
                <w:left w:val="none" w:sz="0" w:space="0" w:color="auto"/>
                <w:bottom w:val="none" w:sz="0" w:space="0" w:color="auto"/>
                <w:right w:val="none" w:sz="0" w:space="0" w:color="auto"/>
              </w:divBdr>
            </w:div>
            <w:div w:id="1707019943">
              <w:marLeft w:val="0"/>
              <w:marRight w:val="0"/>
              <w:marTop w:val="0"/>
              <w:marBottom w:val="0"/>
              <w:divBdr>
                <w:top w:val="none" w:sz="0" w:space="0" w:color="auto"/>
                <w:left w:val="none" w:sz="0" w:space="0" w:color="auto"/>
                <w:bottom w:val="none" w:sz="0" w:space="0" w:color="auto"/>
                <w:right w:val="none" w:sz="0" w:space="0" w:color="auto"/>
              </w:divBdr>
            </w:div>
            <w:div w:id="1809201823">
              <w:marLeft w:val="0"/>
              <w:marRight w:val="0"/>
              <w:marTop w:val="0"/>
              <w:marBottom w:val="0"/>
              <w:divBdr>
                <w:top w:val="none" w:sz="0" w:space="0" w:color="auto"/>
                <w:left w:val="none" w:sz="0" w:space="0" w:color="auto"/>
                <w:bottom w:val="none" w:sz="0" w:space="0" w:color="auto"/>
                <w:right w:val="none" w:sz="0" w:space="0" w:color="auto"/>
              </w:divBdr>
            </w:div>
            <w:div w:id="1883127177">
              <w:marLeft w:val="0"/>
              <w:marRight w:val="0"/>
              <w:marTop w:val="0"/>
              <w:marBottom w:val="0"/>
              <w:divBdr>
                <w:top w:val="none" w:sz="0" w:space="0" w:color="auto"/>
                <w:left w:val="none" w:sz="0" w:space="0" w:color="auto"/>
                <w:bottom w:val="none" w:sz="0" w:space="0" w:color="auto"/>
                <w:right w:val="none" w:sz="0" w:space="0" w:color="auto"/>
              </w:divBdr>
            </w:div>
            <w:div w:id="1909029738">
              <w:marLeft w:val="0"/>
              <w:marRight w:val="0"/>
              <w:marTop w:val="0"/>
              <w:marBottom w:val="0"/>
              <w:divBdr>
                <w:top w:val="none" w:sz="0" w:space="0" w:color="auto"/>
                <w:left w:val="none" w:sz="0" w:space="0" w:color="auto"/>
                <w:bottom w:val="none" w:sz="0" w:space="0" w:color="auto"/>
                <w:right w:val="none" w:sz="0" w:space="0" w:color="auto"/>
              </w:divBdr>
            </w:div>
            <w:div w:id="209770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6362">
      <w:bodyDiv w:val="1"/>
      <w:marLeft w:val="0"/>
      <w:marRight w:val="0"/>
      <w:marTop w:val="0"/>
      <w:marBottom w:val="0"/>
      <w:divBdr>
        <w:top w:val="none" w:sz="0" w:space="0" w:color="auto"/>
        <w:left w:val="none" w:sz="0" w:space="0" w:color="auto"/>
        <w:bottom w:val="none" w:sz="0" w:space="0" w:color="auto"/>
        <w:right w:val="none" w:sz="0" w:space="0" w:color="auto"/>
      </w:divBdr>
      <w:divsChild>
        <w:div w:id="183786680">
          <w:marLeft w:val="0"/>
          <w:marRight w:val="0"/>
          <w:marTop w:val="0"/>
          <w:marBottom w:val="0"/>
          <w:divBdr>
            <w:top w:val="none" w:sz="0" w:space="0" w:color="auto"/>
            <w:left w:val="none" w:sz="0" w:space="0" w:color="auto"/>
            <w:bottom w:val="none" w:sz="0" w:space="0" w:color="auto"/>
            <w:right w:val="none" w:sz="0" w:space="0" w:color="auto"/>
          </w:divBdr>
        </w:div>
        <w:div w:id="284629346">
          <w:marLeft w:val="0"/>
          <w:marRight w:val="0"/>
          <w:marTop w:val="0"/>
          <w:marBottom w:val="0"/>
          <w:divBdr>
            <w:top w:val="none" w:sz="0" w:space="0" w:color="auto"/>
            <w:left w:val="none" w:sz="0" w:space="0" w:color="auto"/>
            <w:bottom w:val="none" w:sz="0" w:space="0" w:color="auto"/>
            <w:right w:val="none" w:sz="0" w:space="0" w:color="auto"/>
          </w:divBdr>
        </w:div>
        <w:div w:id="925072700">
          <w:marLeft w:val="0"/>
          <w:marRight w:val="0"/>
          <w:marTop w:val="0"/>
          <w:marBottom w:val="0"/>
          <w:divBdr>
            <w:top w:val="none" w:sz="0" w:space="0" w:color="auto"/>
            <w:left w:val="none" w:sz="0" w:space="0" w:color="auto"/>
            <w:bottom w:val="none" w:sz="0" w:space="0" w:color="auto"/>
            <w:right w:val="none" w:sz="0" w:space="0" w:color="auto"/>
          </w:divBdr>
        </w:div>
      </w:divsChild>
    </w:div>
    <w:div w:id="1604805450">
      <w:bodyDiv w:val="1"/>
      <w:marLeft w:val="0"/>
      <w:marRight w:val="0"/>
      <w:marTop w:val="0"/>
      <w:marBottom w:val="0"/>
      <w:divBdr>
        <w:top w:val="none" w:sz="0" w:space="0" w:color="auto"/>
        <w:left w:val="none" w:sz="0" w:space="0" w:color="auto"/>
        <w:bottom w:val="none" w:sz="0" w:space="0" w:color="auto"/>
        <w:right w:val="none" w:sz="0" w:space="0" w:color="auto"/>
      </w:divBdr>
      <w:divsChild>
        <w:div w:id="308748357">
          <w:marLeft w:val="0"/>
          <w:marRight w:val="0"/>
          <w:marTop w:val="0"/>
          <w:marBottom w:val="0"/>
          <w:divBdr>
            <w:top w:val="none" w:sz="0" w:space="0" w:color="auto"/>
            <w:left w:val="none" w:sz="0" w:space="0" w:color="auto"/>
            <w:bottom w:val="none" w:sz="0" w:space="0" w:color="auto"/>
            <w:right w:val="none" w:sz="0" w:space="0" w:color="auto"/>
          </w:divBdr>
        </w:div>
        <w:div w:id="345207608">
          <w:marLeft w:val="0"/>
          <w:marRight w:val="0"/>
          <w:marTop w:val="0"/>
          <w:marBottom w:val="0"/>
          <w:divBdr>
            <w:top w:val="none" w:sz="0" w:space="0" w:color="auto"/>
            <w:left w:val="none" w:sz="0" w:space="0" w:color="auto"/>
            <w:bottom w:val="none" w:sz="0" w:space="0" w:color="auto"/>
            <w:right w:val="none" w:sz="0" w:space="0" w:color="auto"/>
          </w:divBdr>
        </w:div>
        <w:div w:id="481973205">
          <w:marLeft w:val="0"/>
          <w:marRight w:val="0"/>
          <w:marTop w:val="0"/>
          <w:marBottom w:val="0"/>
          <w:divBdr>
            <w:top w:val="none" w:sz="0" w:space="0" w:color="auto"/>
            <w:left w:val="none" w:sz="0" w:space="0" w:color="auto"/>
            <w:bottom w:val="none" w:sz="0" w:space="0" w:color="auto"/>
            <w:right w:val="none" w:sz="0" w:space="0" w:color="auto"/>
          </w:divBdr>
        </w:div>
        <w:div w:id="530580334">
          <w:marLeft w:val="0"/>
          <w:marRight w:val="0"/>
          <w:marTop w:val="0"/>
          <w:marBottom w:val="0"/>
          <w:divBdr>
            <w:top w:val="none" w:sz="0" w:space="0" w:color="auto"/>
            <w:left w:val="none" w:sz="0" w:space="0" w:color="auto"/>
            <w:bottom w:val="none" w:sz="0" w:space="0" w:color="auto"/>
            <w:right w:val="none" w:sz="0" w:space="0" w:color="auto"/>
          </w:divBdr>
        </w:div>
        <w:div w:id="744765007">
          <w:marLeft w:val="0"/>
          <w:marRight w:val="0"/>
          <w:marTop w:val="0"/>
          <w:marBottom w:val="0"/>
          <w:divBdr>
            <w:top w:val="none" w:sz="0" w:space="0" w:color="auto"/>
            <w:left w:val="none" w:sz="0" w:space="0" w:color="auto"/>
            <w:bottom w:val="none" w:sz="0" w:space="0" w:color="auto"/>
            <w:right w:val="none" w:sz="0" w:space="0" w:color="auto"/>
          </w:divBdr>
        </w:div>
        <w:div w:id="856039883">
          <w:marLeft w:val="0"/>
          <w:marRight w:val="0"/>
          <w:marTop w:val="0"/>
          <w:marBottom w:val="0"/>
          <w:divBdr>
            <w:top w:val="none" w:sz="0" w:space="0" w:color="auto"/>
            <w:left w:val="none" w:sz="0" w:space="0" w:color="auto"/>
            <w:bottom w:val="none" w:sz="0" w:space="0" w:color="auto"/>
            <w:right w:val="none" w:sz="0" w:space="0" w:color="auto"/>
          </w:divBdr>
        </w:div>
        <w:div w:id="1408117094">
          <w:marLeft w:val="0"/>
          <w:marRight w:val="0"/>
          <w:marTop w:val="0"/>
          <w:marBottom w:val="0"/>
          <w:divBdr>
            <w:top w:val="none" w:sz="0" w:space="0" w:color="auto"/>
            <w:left w:val="none" w:sz="0" w:space="0" w:color="auto"/>
            <w:bottom w:val="none" w:sz="0" w:space="0" w:color="auto"/>
            <w:right w:val="none" w:sz="0" w:space="0" w:color="auto"/>
          </w:divBdr>
        </w:div>
        <w:div w:id="1770814862">
          <w:marLeft w:val="0"/>
          <w:marRight w:val="0"/>
          <w:marTop w:val="0"/>
          <w:marBottom w:val="0"/>
          <w:divBdr>
            <w:top w:val="none" w:sz="0" w:space="0" w:color="auto"/>
            <w:left w:val="none" w:sz="0" w:space="0" w:color="auto"/>
            <w:bottom w:val="none" w:sz="0" w:space="0" w:color="auto"/>
            <w:right w:val="none" w:sz="0" w:space="0" w:color="auto"/>
          </w:divBdr>
        </w:div>
        <w:div w:id="2114586399">
          <w:marLeft w:val="0"/>
          <w:marRight w:val="0"/>
          <w:marTop w:val="0"/>
          <w:marBottom w:val="0"/>
          <w:divBdr>
            <w:top w:val="none" w:sz="0" w:space="0" w:color="auto"/>
            <w:left w:val="none" w:sz="0" w:space="0" w:color="auto"/>
            <w:bottom w:val="none" w:sz="0" w:space="0" w:color="auto"/>
            <w:right w:val="none" w:sz="0" w:space="0" w:color="auto"/>
          </w:divBdr>
        </w:div>
      </w:divsChild>
    </w:div>
    <w:div w:id="1608538681">
      <w:bodyDiv w:val="1"/>
      <w:marLeft w:val="0"/>
      <w:marRight w:val="0"/>
      <w:marTop w:val="0"/>
      <w:marBottom w:val="0"/>
      <w:divBdr>
        <w:top w:val="none" w:sz="0" w:space="0" w:color="auto"/>
        <w:left w:val="none" w:sz="0" w:space="0" w:color="auto"/>
        <w:bottom w:val="none" w:sz="0" w:space="0" w:color="auto"/>
        <w:right w:val="none" w:sz="0" w:space="0" w:color="auto"/>
      </w:divBdr>
      <w:divsChild>
        <w:div w:id="218632765">
          <w:marLeft w:val="0"/>
          <w:marRight w:val="0"/>
          <w:marTop w:val="0"/>
          <w:marBottom w:val="0"/>
          <w:divBdr>
            <w:top w:val="none" w:sz="0" w:space="0" w:color="auto"/>
            <w:left w:val="none" w:sz="0" w:space="0" w:color="auto"/>
            <w:bottom w:val="none" w:sz="0" w:space="0" w:color="auto"/>
            <w:right w:val="none" w:sz="0" w:space="0" w:color="auto"/>
          </w:divBdr>
        </w:div>
        <w:div w:id="729423100">
          <w:marLeft w:val="0"/>
          <w:marRight w:val="0"/>
          <w:marTop w:val="0"/>
          <w:marBottom w:val="0"/>
          <w:divBdr>
            <w:top w:val="none" w:sz="0" w:space="0" w:color="auto"/>
            <w:left w:val="none" w:sz="0" w:space="0" w:color="auto"/>
            <w:bottom w:val="none" w:sz="0" w:space="0" w:color="auto"/>
            <w:right w:val="none" w:sz="0" w:space="0" w:color="auto"/>
          </w:divBdr>
        </w:div>
        <w:div w:id="1046635973">
          <w:marLeft w:val="0"/>
          <w:marRight w:val="0"/>
          <w:marTop w:val="0"/>
          <w:marBottom w:val="0"/>
          <w:divBdr>
            <w:top w:val="none" w:sz="0" w:space="0" w:color="auto"/>
            <w:left w:val="none" w:sz="0" w:space="0" w:color="auto"/>
            <w:bottom w:val="none" w:sz="0" w:space="0" w:color="auto"/>
            <w:right w:val="none" w:sz="0" w:space="0" w:color="auto"/>
          </w:divBdr>
        </w:div>
        <w:div w:id="1890528150">
          <w:marLeft w:val="0"/>
          <w:marRight w:val="0"/>
          <w:marTop w:val="0"/>
          <w:marBottom w:val="0"/>
          <w:divBdr>
            <w:top w:val="none" w:sz="0" w:space="0" w:color="auto"/>
            <w:left w:val="none" w:sz="0" w:space="0" w:color="auto"/>
            <w:bottom w:val="none" w:sz="0" w:space="0" w:color="auto"/>
            <w:right w:val="none" w:sz="0" w:space="0" w:color="auto"/>
          </w:divBdr>
        </w:div>
        <w:div w:id="2132555063">
          <w:marLeft w:val="0"/>
          <w:marRight w:val="0"/>
          <w:marTop w:val="0"/>
          <w:marBottom w:val="0"/>
          <w:divBdr>
            <w:top w:val="none" w:sz="0" w:space="0" w:color="auto"/>
            <w:left w:val="none" w:sz="0" w:space="0" w:color="auto"/>
            <w:bottom w:val="none" w:sz="0" w:space="0" w:color="auto"/>
            <w:right w:val="none" w:sz="0" w:space="0" w:color="auto"/>
          </w:divBdr>
        </w:div>
      </w:divsChild>
    </w:div>
    <w:div w:id="1824544286">
      <w:bodyDiv w:val="1"/>
      <w:marLeft w:val="0"/>
      <w:marRight w:val="0"/>
      <w:marTop w:val="0"/>
      <w:marBottom w:val="0"/>
      <w:divBdr>
        <w:top w:val="none" w:sz="0" w:space="0" w:color="auto"/>
        <w:left w:val="none" w:sz="0" w:space="0" w:color="auto"/>
        <w:bottom w:val="none" w:sz="0" w:space="0" w:color="auto"/>
        <w:right w:val="none" w:sz="0" w:space="0" w:color="auto"/>
      </w:divBdr>
      <w:divsChild>
        <w:div w:id="844631390">
          <w:marLeft w:val="0"/>
          <w:marRight w:val="0"/>
          <w:marTop w:val="0"/>
          <w:marBottom w:val="0"/>
          <w:divBdr>
            <w:top w:val="none" w:sz="0" w:space="0" w:color="auto"/>
            <w:left w:val="none" w:sz="0" w:space="0" w:color="auto"/>
            <w:bottom w:val="none" w:sz="0" w:space="0" w:color="auto"/>
            <w:right w:val="none" w:sz="0" w:space="0" w:color="auto"/>
          </w:divBdr>
        </w:div>
        <w:div w:id="1052849040">
          <w:marLeft w:val="0"/>
          <w:marRight w:val="0"/>
          <w:marTop w:val="0"/>
          <w:marBottom w:val="0"/>
          <w:divBdr>
            <w:top w:val="none" w:sz="0" w:space="0" w:color="auto"/>
            <w:left w:val="none" w:sz="0" w:space="0" w:color="auto"/>
            <w:bottom w:val="none" w:sz="0" w:space="0" w:color="auto"/>
            <w:right w:val="none" w:sz="0" w:space="0" w:color="auto"/>
          </w:divBdr>
        </w:div>
      </w:divsChild>
    </w:div>
    <w:div w:id="1861965784">
      <w:bodyDiv w:val="1"/>
      <w:marLeft w:val="0"/>
      <w:marRight w:val="0"/>
      <w:marTop w:val="0"/>
      <w:marBottom w:val="0"/>
      <w:divBdr>
        <w:top w:val="none" w:sz="0" w:space="0" w:color="auto"/>
        <w:left w:val="none" w:sz="0" w:space="0" w:color="auto"/>
        <w:bottom w:val="none" w:sz="0" w:space="0" w:color="auto"/>
        <w:right w:val="none" w:sz="0" w:space="0" w:color="auto"/>
      </w:divBdr>
      <w:divsChild>
        <w:div w:id="338042163">
          <w:marLeft w:val="0"/>
          <w:marRight w:val="0"/>
          <w:marTop w:val="0"/>
          <w:marBottom w:val="0"/>
          <w:divBdr>
            <w:top w:val="none" w:sz="0" w:space="0" w:color="auto"/>
            <w:left w:val="none" w:sz="0" w:space="0" w:color="auto"/>
            <w:bottom w:val="none" w:sz="0" w:space="0" w:color="auto"/>
            <w:right w:val="none" w:sz="0" w:space="0" w:color="auto"/>
          </w:divBdr>
        </w:div>
        <w:div w:id="861477832">
          <w:marLeft w:val="0"/>
          <w:marRight w:val="0"/>
          <w:marTop w:val="0"/>
          <w:marBottom w:val="0"/>
          <w:divBdr>
            <w:top w:val="none" w:sz="0" w:space="0" w:color="auto"/>
            <w:left w:val="none" w:sz="0" w:space="0" w:color="auto"/>
            <w:bottom w:val="none" w:sz="0" w:space="0" w:color="auto"/>
            <w:right w:val="none" w:sz="0" w:space="0" w:color="auto"/>
          </w:divBdr>
        </w:div>
        <w:div w:id="1610814735">
          <w:marLeft w:val="0"/>
          <w:marRight w:val="0"/>
          <w:marTop w:val="0"/>
          <w:marBottom w:val="0"/>
          <w:divBdr>
            <w:top w:val="none" w:sz="0" w:space="0" w:color="auto"/>
            <w:left w:val="none" w:sz="0" w:space="0" w:color="auto"/>
            <w:bottom w:val="none" w:sz="0" w:space="0" w:color="auto"/>
            <w:right w:val="none" w:sz="0" w:space="0" w:color="auto"/>
          </w:divBdr>
        </w:div>
      </w:divsChild>
    </w:div>
    <w:div w:id="1956210976">
      <w:bodyDiv w:val="1"/>
      <w:marLeft w:val="0"/>
      <w:marRight w:val="0"/>
      <w:marTop w:val="0"/>
      <w:marBottom w:val="0"/>
      <w:divBdr>
        <w:top w:val="none" w:sz="0" w:space="0" w:color="auto"/>
        <w:left w:val="none" w:sz="0" w:space="0" w:color="auto"/>
        <w:bottom w:val="none" w:sz="0" w:space="0" w:color="auto"/>
        <w:right w:val="none" w:sz="0" w:space="0" w:color="auto"/>
      </w:divBdr>
      <w:divsChild>
        <w:div w:id="164707831">
          <w:marLeft w:val="0"/>
          <w:marRight w:val="0"/>
          <w:marTop w:val="0"/>
          <w:marBottom w:val="0"/>
          <w:divBdr>
            <w:top w:val="none" w:sz="0" w:space="0" w:color="auto"/>
            <w:left w:val="none" w:sz="0" w:space="0" w:color="auto"/>
            <w:bottom w:val="none" w:sz="0" w:space="0" w:color="auto"/>
            <w:right w:val="none" w:sz="0" w:space="0" w:color="auto"/>
          </w:divBdr>
        </w:div>
        <w:div w:id="1286693595">
          <w:marLeft w:val="0"/>
          <w:marRight w:val="0"/>
          <w:marTop w:val="0"/>
          <w:marBottom w:val="0"/>
          <w:divBdr>
            <w:top w:val="none" w:sz="0" w:space="0" w:color="auto"/>
            <w:left w:val="none" w:sz="0" w:space="0" w:color="auto"/>
            <w:bottom w:val="none" w:sz="0" w:space="0" w:color="auto"/>
            <w:right w:val="none" w:sz="0" w:space="0" w:color="auto"/>
          </w:divBdr>
        </w:div>
        <w:div w:id="1385326972">
          <w:marLeft w:val="0"/>
          <w:marRight w:val="0"/>
          <w:marTop w:val="0"/>
          <w:marBottom w:val="0"/>
          <w:divBdr>
            <w:top w:val="none" w:sz="0" w:space="0" w:color="auto"/>
            <w:left w:val="none" w:sz="0" w:space="0" w:color="auto"/>
            <w:bottom w:val="none" w:sz="0" w:space="0" w:color="auto"/>
            <w:right w:val="none" w:sz="0" w:space="0" w:color="auto"/>
          </w:divBdr>
        </w:div>
      </w:divsChild>
    </w:div>
    <w:div w:id="1973824058">
      <w:bodyDiv w:val="1"/>
      <w:marLeft w:val="0"/>
      <w:marRight w:val="0"/>
      <w:marTop w:val="0"/>
      <w:marBottom w:val="0"/>
      <w:divBdr>
        <w:top w:val="none" w:sz="0" w:space="0" w:color="auto"/>
        <w:left w:val="none" w:sz="0" w:space="0" w:color="auto"/>
        <w:bottom w:val="none" w:sz="0" w:space="0" w:color="auto"/>
        <w:right w:val="none" w:sz="0" w:space="0" w:color="auto"/>
      </w:divBdr>
      <w:divsChild>
        <w:div w:id="1357654899">
          <w:marLeft w:val="0"/>
          <w:marRight w:val="0"/>
          <w:marTop w:val="0"/>
          <w:marBottom w:val="0"/>
          <w:divBdr>
            <w:top w:val="none" w:sz="0" w:space="0" w:color="auto"/>
            <w:left w:val="none" w:sz="0" w:space="0" w:color="auto"/>
            <w:bottom w:val="none" w:sz="0" w:space="0" w:color="auto"/>
            <w:right w:val="none" w:sz="0" w:space="0" w:color="auto"/>
          </w:divBdr>
        </w:div>
        <w:div w:id="1973751822">
          <w:marLeft w:val="0"/>
          <w:marRight w:val="0"/>
          <w:marTop w:val="0"/>
          <w:marBottom w:val="0"/>
          <w:divBdr>
            <w:top w:val="none" w:sz="0" w:space="0" w:color="auto"/>
            <w:left w:val="none" w:sz="0" w:space="0" w:color="auto"/>
            <w:bottom w:val="none" w:sz="0" w:space="0" w:color="auto"/>
            <w:right w:val="none" w:sz="0" w:space="0" w:color="auto"/>
          </w:divBdr>
        </w:div>
        <w:div w:id="1988506229">
          <w:marLeft w:val="0"/>
          <w:marRight w:val="0"/>
          <w:marTop w:val="0"/>
          <w:marBottom w:val="0"/>
          <w:divBdr>
            <w:top w:val="none" w:sz="0" w:space="0" w:color="auto"/>
            <w:left w:val="none" w:sz="0" w:space="0" w:color="auto"/>
            <w:bottom w:val="none" w:sz="0" w:space="0" w:color="auto"/>
            <w:right w:val="none" w:sz="0" w:space="0" w:color="auto"/>
          </w:divBdr>
        </w:div>
      </w:divsChild>
    </w:div>
    <w:div w:id="2004967864">
      <w:bodyDiv w:val="1"/>
      <w:marLeft w:val="0"/>
      <w:marRight w:val="0"/>
      <w:marTop w:val="0"/>
      <w:marBottom w:val="0"/>
      <w:divBdr>
        <w:top w:val="none" w:sz="0" w:space="0" w:color="auto"/>
        <w:left w:val="none" w:sz="0" w:space="0" w:color="auto"/>
        <w:bottom w:val="none" w:sz="0" w:space="0" w:color="auto"/>
        <w:right w:val="none" w:sz="0" w:space="0" w:color="auto"/>
      </w:divBdr>
      <w:divsChild>
        <w:div w:id="130052750">
          <w:marLeft w:val="0"/>
          <w:marRight w:val="0"/>
          <w:marTop w:val="0"/>
          <w:marBottom w:val="0"/>
          <w:divBdr>
            <w:top w:val="none" w:sz="0" w:space="0" w:color="auto"/>
            <w:left w:val="none" w:sz="0" w:space="0" w:color="auto"/>
            <w:bottom w:val="none" w:sz="0" w:space="0" w:color="auto"/>
            <w:right w:val="none" w:sz="0" w:space="0" w:color="auto"/>
          </w:divBdr>
        </w:div>
        <w:div w:id="537162259">
          <w:marLeft w:val="0"/>
          <w:marRight w:val="0"/>
          <w:marTop w:val="0"/>
          <w:marBottom w:val="0"/>
          <w:divBdr>
            <w:top w:val="none" w:sz="0" w:space="0" w:color="auto"/>
            <w:left w:val="none" w:sz="0" w:space="0" w:color="auto"/>
            <w:bottom w:val="none" w:sz="0" w:space="0" w:color="auto"/>
            <w:right w:val="none" w:sz="0" w:space="0" w:color="auto"/>
          </w:divBdr>
        </w:div>
        <w:div w:id="755904740">
          <w:marLeft w:val="0"/>
          <w:marRight w:val="0"/>
          <w:marTop w:val="0"/>
          <w:marBottom w:val="0"/>
          <w:divBdr>
            <w:top w:val="none" w:sz="0" w:space="0" w:color="auto"/>
            <w:left w:val="none" w:sz="0" w:space="0" w:color="auto"/>
            <w:bottom w:val="none" w:sz="0" w:space="0" w:color="auto"/>
            <w:right w:val="none" w:sz="0" w:space="0" w:color="auto"/>
          </w:divBdr>
        </w:div>
        <w:div w:id="824667563">
          <w:marLeft w:val="0"/>
          <w:marRight w:val="0"/>
          <w:marTop w:val="0"/>
          <w:marBottom w:val="0"/>
          <w:divBdr>
            <w:top w:val="none" w:sz="0" w:space="0" w:color="auto"/>
            <w:left w:val="none" w:sz="0" w:space="0" w:color="auto"/>
            <w:bottom w:val="none" w:sz="0" w:space="0" w:color="auto"/>
            <w:right w:val="none" w:sz="0" w:space="0" w:color="auto"/>
          </w:divBdr>
        </w:div>
        <w:div w:id="884833518">
          <w:marLeft w:val="0"/>
          <w:marRight w:val="0"/>
          <w:marTop w:val="0"/>
          <w:marBottom w:val="0"/>
          <w:divBdr>
            <w:top w:val="none" w:sz="0" w:space="0" w:color="auto"/>
            <w:left w:val="none" w:sz="0" w:space="0" w:color="auto"/>
            <w:bottom w:val="none" w:sz="0" w:space="0" w:color="auto"/>
            <w:right w:val="none" w:sz="0" w:space="0" w:color="auto"/>
          </w:divBdr>
        </w:div>
        <w:div w:id="954095126">
          <w:marLeft w:val="0"/>
          <w:marRight w:val="0"/>
          <w:marTop w:val="0"/>
          <w:marBottom w:val="0"/>
          <w:divBdr>
            <w:top w:val="none" w:sz="0" w:space="0" w:color="auto"/>
            <w:left w:val="none" w:sz="0" w:space="0" w:color="auto"/>
            <w:bottom w:val="none" w:sz="0" w:space="0" w:color="auto"/>
            <w:right w:val="none" w:sz="0" w:space="0" w:color="auto"/>
          </w:divBdr>
        </w:div>
        <w:div w:id="1210342028">
          <w:marLeft w:val="0"/>
          <w:marRight w:val="0"/>
          <w:marTop w:val="0"/>
          <w:marBottom w:val="0"/>
          <w:divBdr>
            <w:top w:val="none" w:sz="0" w:space="0" w:color="auto"/>
            <w:left w:val="none" w:sz="0" w:space="0" w:color="auto"/>
            <w:bottom w:val="none" w:sz="0" w:space="0" w:color="auto"/>
            <w:right w:val="none" w:sz="0" w:space="0" w:color="auto"/>
          </w:divBdr>
        </w:div>
        <w:div w:id="1765567533">
          <w:marLeft w:val="0"/>
          <w:marRight w:val="0"/>
          <w:marTop w:val="0"/>
          <w:marBottom w:val="0"/>
          <w:divBdr>
            <w:top w:val="none" w:sz="0" w:space="0" w:color="auto"/>
            <w:left w:val="none" w:sz="0" w:space="0" w:color="auto"/>
            <w:bottom w:val="none" w:sz="0" w:space="0" w:color="auto"/>
            <w:right w:val="none" w:sz="0" w:space="0" w:color="auto"/>
          </w:divBdr>
        </w:div>
        <w:div w:id="19045589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oleObject" Target="embeddings/oleObject1.bin"/><Relationship Id="rId26" Type="http://schemas.openxmlformats.org/officeDocument/2006/relationships/hyperlink" Target="mailto:https://www.ofgem.gov.uk/publications/common-information-model-cim-regulatory-approach-and-long-term-development-statement" TargetMode="External"/><Relationship Id="rId21" Type="http://schemas.openxmlformats.org/officeDocument/2006/relationships/hyperlink" Target="https://www.neso.energy/industry-information/codes/gc/modifications/gc0117-improving-transparency-and-consistency-access-arrangements-across-gb-creation-pan-gb-commonality-power-station-requirement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2.emf"/><Relationship Id="rId25" Type="http://schemas.openxmlformats.org/officeDocument/2006/relationships/hyperlink" Target="https://www.energynetworks.org/publications/on19-ws1b-p4-schedule-5-enhanced-node-data"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an.Povey@enwl.co.uk" TargetMode="External"/><Relationship Id="rId24" Type="http://schemas.openxmlformats.org/officeDocument/2006/relationships/hyperlink" Target="https://www.energynetworks.org/publications/on19-ws1b-p4-enhanced-schedule-11"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www.energynetworks.org/assets/images/Resource%20library/ON19-WS1B-P4%20Data%20Scope%20-%20Final%20Report%20(PUBLISHED).pdf?1718889330" TargetMode="Externa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www.neso.energy/industry-information/codes/sqss/modifications/gsr029-review-demand-connection-criteria-align-erec-p27" TargetMode="External"/><Relationship Id="rId27" Type="http://schemas.openxmlformats.org/officeDocument/2006/relationships/hyperlink" Target="https://www.ofgem.gov.uk/publications/common-information-model-cim-regulatory-approach-and-long-term-development-statement" TargetMode="External"/><Relationship Id="rId30" Type="http://schemas.openxmlformats.org/officeDocument/2006/relationships/footer" Target="footer1.xml"/><Relationship Id="rId35"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8F49EE07D47458A9D2667D26F98F881"/>
        <w:category>
          <w:name w:val="General"/>
          <w:gallery w:val="placeholder"/>
        </w:category>
        <w:types>
          <w:type w:val="bbPlcHdr"/>
        </w:types>
        <w:behaviors>
          <w:behavior w:val="content"/>
        </w:behaviors>
        <w:guid w:val="{DA617C62-0796-47F9-B297-494CE97DBDFA}"/>
      </w:docPartPr>
      <w:docPartBody>
        <w:p w:rsidR="00B3639D" w:rsidRDefault="00AC3135" w:rsidP="00AC3135">
          <w:pPr>
            <w:pStyle w:val="28F49EE07D47458A9D2667D26F98F881"/>
          </w:pPr>
          <w:r w:rsidRPr="002A4279">
            <w:rPr>
              <w:rStyle w:val="PlaceholderText"/>
            </w:rPr>
            <w:t xml:space="preserve">[Insert your solution. Please identify which part of the code will need to be changed.]  </w:t>
          </w:r>
        </w:p>
      </w:docPartBody>
    </w:docPart>
    <w:docPart>
      <w:docPartPr>
        <w:name w:val="BC67435B8E13483EB4CF45A60F4A0120"/>
        <w:category>
          <w:name w:val="General"/>
          <w:gallery w:val="placeholder"/>
        </w:category>
        <w:types>
          <w:type w:val="bbPlcHdr"/>
        </w:types>
        <w:behaviors>
          <w:behavior w:val="content"/>
        </w:behaviors>
        <w:guid w:val="{9CBFD945-4933-4001-B183-C0AF8CE96898}"/>
      </w:docPartPr>
      <w:docPartBody>
        <w:p w:rsidR="00B3639D" w:rsidRDefault="00AC3135" w:rsidP="00AC3135">
          <w:pPr>
            <w:pStyle w:val="BC67435B8E13483EB4CF45A60F4A0120"/>
          </w:pPr>
          <w:r w:rsidRPr="00625C74">
            <w:rPr>
              <w:rStyle w:val="PlaceholderText"/>
            </w:rPr>
            <w:t>Choose an item.</w:t>
          </w:r>
        </w:p>
      </w:docPartBody>
    </w:docPart>
    <w:docPart>
      <w:docPartPr>
        <w:name w:val="2BFE96D6DA40419C8954B937D5F29009"/>
        <w:category>
          <w:name w:val="General"/>
          <w:gallery w:val="placeholder"/>
        </w:category>
        <w:types>
          <w:type w:val="bbPlcHdr"/>
        </w:types>
        <w:behaviors>
          <w:behavior w:val="content"/>
        </w:behaviors>
        <w:guid w:val="{1757F48A-DF15-42FE-BA55-B550C94F1BEA}"/>
      </w:docPartPr>
      <w:docPartBody>
        <w:p w:rsidR="00B3639D" w:rsidRDefault="00AC3135" w:rsidP="00AC3135">
          <w:pPr>
            <w:pStyle w:val="2BFE96D6DA40419C8954B937D5F29009"/>
          </w:pPr>
          <w:r>
            <w:rPr>
              <w:rStyle w:val="PlaceholderText"/>
            </w:rPr>
            <w:t>[Please provide your rationale]</w:t>
          </w:r>
        </w:p>
      </w:docPartBody>
    </w:docPart>
    <w:docPart>
      <w:docPartPr>
        <w:name w:val="108F09CF239D4C2F90BD946C4E6479EC"/>
        <w:category>
          <w:name w:val="General"/>
          <w:gallery w:val="placeholder"/>
        </w:category>
        <w:types>
          <w:type w:val="bbPlcHdr"/>
        </w:types>
        <w:behaviors>
          <w:behavior w:val="content"/>
        </w:behaviors>
        <w:guid w:val="{5220A11B-75C7-43DB-B7F4-4A60A411F6FC}"/>
      </w:docPartPr>
      <w:docPartBody>
        <w:p w:rsidR="00B3639D" w:rsidRDefault="00AC3135" w:rsidP="00AC3135">
          <w:pPr>
            <w:pStyle w:val="108F09CF239D4C2F90BD946C4E6479EC"/>
          </w:pPr>
          <w:r w:rsidRPr="00625C74">
            <w:rPr>
              <w:rStyle w:val="PlaceholderText"/>
            </w:rPr>
            <w:t>Choose an item.</w:t>
          </w:r>
        </w:p>
      </w:docPartBody>
    </w:docPart>
    <w:docPart>
      <w:docPartPr>
        <w:name w:val="8E4ADB47CA574B73991AA2E7C937BF06"/>
        <w:category>
          <w:name w:val="General"/>
          <w:gallery w:val="placeholder"/>
        </w:category>
        <w:types>
          <w:type w:val="bbPlcHdr"/>
        </w:types>
        <w:behaviors>
          <w:behavior w:val="content"/>
        </w:behaviors>
        <w:guid w:val="{30C385B1-8B11-4F24-B45D-D3B4F80B0AB7}"/>
      </w:docPartPr>
      <w:docPartBody>
        <w:p w:rsidR="00B3639D" w:rsidRDefault="00AC3135" w:rsidP="00AC3135">
          <w:pPr>
            <w:pStyle w:val="8E4ADB47CA574B73991AA2E7C937BF06"/>
          </w:pPr>
          <w:r>
            <w:rPr>
              <w:rStyle w:val="PlaceholderText"/>
            </w:rPr>
            <w:t>[Please provide your rationale]</w:t>
          </w:r>
        </w:p>
      </w:docPartBody>
    </w:docPart>
    <w:docPart>
      <w:docPartPr>
        <w:name w:val="DD0D5771A5504AAFA336D32E0FFF4528"/>
        <w:category>
          <w:name w:val="General"/>
          <w:gallery w:val="placeholder"/>
        </w:category>
        <w:types>
          <w:type w:val="bbPlcHdr"/>
        </w:types>
        <w:behaviors>
          <w:behavior w:val="content"/>
        </w:behaviors>
        <w:guid w:val="{B2726934-653C-44AA-9BBA-CC03999A8CFD}"/>
      </w:docPartPr>
      <w:docPartBody>
        <w:p w:rsidR="00B3639D" w:rsidRDefault="00AC3135" w:rsidP="00AC3135">
          <w:pPr>
            <w:pStyle w:val="DD0D5771A5504AAFA336D32E0FFF4528"/>
          </w:pPr>
          <w:r w:rsidRPr="00625C74">
            <w:rPr>
              <w:rStyle w:val="PlaceholderText"/>
            </w:rPr>
            <w:t>Choose an item.</w:t>
          </w:r>
        </w:p>
      </w:docPartBody>
    </w:docPart>
    <w:docPart>
      <w:docPartPr>
        <w:name w:val="42B08986DEB847C7942794B143E52514"/>
        <w:category>
          <w:name w:val="General"/>
          <w:gallery w:val="placeholder"/>
        </w:category>
        <w:types>
          <w:type w:val="bbPlcHdr"/>
        </w:types>
        <w:behaviors>
          <w:behavior w:val="content"/>
        </w:behaviors>
        <w:guid w:val="{8FCCBD94-68AC-499C-AE16-EAF068D3F371}"/>
      </w:docPartPr>
      <w:docPartBody>
        <w:p w:rsidR="00B3639D" w:rsidRDefault="00AC3135" w:rsidP="00AC3135">
          <w:pPr>
            <w:pStyle w:val="42B08986DEB847C7942794B143E52514"/>
          </w:pPr>
          <w:r>
            <w:rPr>
              <w:rStyle w:val="PlaceholderText"/>
            </w:rPr>
            <w:t>[Please provide your rationale]</w:t>
          </w:r>
        </w:p>
      </w:docPartBody>
    </w:docPart>
    <w:docPart>
      <w:docPartPr>
        <w:name w:val="20743A747D324894A59972123BD2A2E9"/>
        <w:category>
          <w:name w:val="General"/>
          <w:gallery w:val="placeholder"/>
        </w:category>
        <w:types>
          <w:type w:val="bbPlcHdr"/>
        </w:types>
        <w:behaviors>
          <w:behavior w:val="content"/>
        </w:behaviors>
        <w:guid w:val="{0E5A158A-476B-4574-B5C8-0D1D0E7F4225}"/>
      </w:docPartPr>
      <w:docPartBody>
        <w:p w:rsidR="00B3639D" w:rsidRDefault="00AC3135" w:rsidP="00AC3135">
          <w:pPr>
            <w:pStyle w:val="20743A747D324894A59972123BD2A2E9"/>
          </w:pPr>
          <w:r>
            <w:rPr>
              <w:rStyle w:val="PlaceholderText"/>
            </w:rPr>
            <w:t>[Please provide your rationale]</w:t>
          </w:r>
        </w:p>
      </w:docPartBody>
    </w:docPart>
    <w:docPart>
      <w:docPartPr>
        <w:name w:val="6B74F5EADD1E4CBB8D66FDD12BB0C4D3"/>
        <w:category>
          <w:name w:val="General"/>
          <w:gallery w:val="placeholder"/>
        </w:category>
        <w:types>
          <w:type w:val="bbPlcHdr"/>
        </w:types>
        <w:behaviors>
          <w:behavior w:val="content"/>
        </w:behaviors>
        <w:guid w:val="{277D45DD-AA3D-4008-BC37-94070A9C9764}"/>
      </w:docPartPr>
      <w:docPartBody>
        <w:p w:rsidR="00B3639D" w:rsidRDefault="00AC3135" w:rsidP="00AC3135">
          <w:pPr>
            <w:pStyle w:val="6B74F5EADD1E4CBB8D66FDD12BB0C4D3"/>
          </w:pPr>
          <w:r w:rsidRPr="00625C74">
            <w:rPr>
              <w:rStyle w:val="PlaceholderText"/>
            </w:rPr>
            <w:t>Choose an item.</w:t>
          </w:r>
        </w:p>
      </w:docPartBody>
    </w:docPart>
    <w:docPart>
      <w:docPartPr>
        <w:name w:val="6379B9221BE8444BB53748A9C95960C6"/>
        <w:category>
          <w:name w:val="General"/>
          <w:gallery w:val="placeholder"/>
        </w:category>
        <w:types>
          <w:type w:val="bbPlcHdr"/>
        </w:types>
        <w:behaviors>
          <w:behavior w:val="content"/>
        </w:behaviors>
        <w:guid w:val="{8BE47719-188D-4616-A3EF-5DBF2164A877}"/>
      </w:docPartPr>
      <w:docPartBody>
        <w:p w:rsidR="00B3639D" w:rsidRDefault="00AC3135" w:rsidP="00AC3135">
          <w:pPr>
            <w:pStyle w:val="6379B9221BE8444BB53748A9C95960C6"/>
          </w:pPr>
          <w:r>
            <w:rPr>
              <w:rStyle w:val="PlaceholderText"/>
            </w:rPr>
            <w:t>[Please provide your rationale]</w:t>
          </w:r>
        </w:p>
      </w:docPartBody>
    </w:docPart>
    <w:docPart>
      <w:docPartPr>
        <w:name w:val="21AF607F6E1B419C9F171E85C42B03DA"/>
        <w:category>
          <w:name w:val="General"/>
          <w:gallery w:val="placeholder"/>
        </w:category>
        <w:types>
          <w:type w:val="bbPlcHdr"/>
        </w:types>
        <w:behaviors>
          <w:behavior w:val="content"/>
        </w:behaviors>
        <w:guid w:val="{4FA0D551-EA91-42F0-94A5-7B3B64737352}"/>
      </w:docPartPr>
      <w:docPartBody>
        <w:p w:rsidR="00B3639D" w:rsidRDefault="00AC3135" w:rsidP="00AC3135">
          <w:pPr>
            <w:pStyle w:val="21AF607F6E1B419C9F171E85C42B03DA"/>
          </w:pPr>
          <w:r w:rsidRPr="00625C74">
            <w:rPr>
              <w:rStyle w:val="PlaceholderText"/>
            </w:rPr>
            <w:t>Choose an item.</w:t>
          </w:r>
        </w:p>
      </w:docPartBody>
    </w:docPart>
    <w:docPart>
      <w:docPartPr>
        <w:name w:val="E31729C139B146FFA4C9E7CA70BF6193"/>
        <w:category>
          <w:name w:val="General"/>
          <w:gallery w:val="placeholder"/>
        </w:category>
        <w:types>
          <w:type w:val="bbPlcHdr"/>
        </w:types>
        <w:behaviors>
          <w:behavior w:val="content"/>
        </w:behaviors>
        <w:guid w:val="{EFCB877D-47C7-4C91-B067-3E57F36EEDD6}"/>
      </w:docPartPr>
      <w:docPartBody>
        <w:p w:rsidR="00B3639D" w:rsidRDefault="00AC3135" w:rsidP="00AC3135">
          <w:pPr>
            <w:pStyle w:val="E31729C139B146FFA4C9E7CA70BF6193"/>
          </w:pPr>
          <w:r>
            <w:rPr>
              <w:rStyle w:val="PlaceholderText"/>
            </w:rPr>
            <w:t>[Please provide your rationale]</w:t>
          </w:r>
        </w:p>
      </w:docPartBody>
    </w:docPart>
    <w:docPart>
      <w:docPartPr>
        <w:name w:val="F20E17C097E64B8BBB52E9361369E832"/>
        <w:category>
          <w:name w:val="General"/>
          <w:gallery w:val="placeholder"/>
        </w:category>
        <w:types>
          <w:type w:val="bbPlcHdr"/>
        </w:types>
        <w:behaviors>
          <w:behavior w:val="content"/>
        </w:behaviors>
        <w:guid w:val="{21936254-DD7F-4667-A5E4-27682F8CBA6B}"/>
      </w:docPartPr>
      <w:docPartBody>
        <w:p w:rsidR="00B3639D" w:rsidRDefault="00AC3135" w:rsidP="00AC3135">
          <w:pPr>
            <w:pStyle w:val="F20E17C097E64B8BBB52E9361369E832"/>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altName w:val="Nirmala UI"/>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00000003" w:usb1="00000000" w:usb2="00000000" w:usb3="00000000" w:csb0="00000001"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135"/>
    <w:rsid w:val="000108A3"/>
    <w:rsid w:val="0006580B"/>
    <w:rsid w:val="00090D1F"/>
    <w:rsid w:val="000E45D8"/>
    <w:rsid w:val="00113814"/>
    <w:rsid w:val="00131A2D"/>
    <w:rsid w:val="0014719E"/>
    <w:rsid w:val="00147DE3"/>
    <w:rsid w:val="001A735C"/>
    <w:rsid w:val="001C7079"/>
    <w:rsid w:val="001E6D30"/>
    <w:rsid w:val="00244BB4"/>
    <w:rsid w:val="00250D2A"/>
    <w:rsid w:val="00257574"/>
    <w:rsid w:val="0039270C"/>
    <w:rsid w:val="003B3313"/>
    <w:rsid w:val="00404FEC"/>
    <w:rsid w:val="00561BCA"/>
    <w:rsid w:val="0059679B"/>
    <w:rsid w:val="005B5F45"/>
    <w:rsid w:val="005E3D75"/>
    <w:rsid w:val="00647E47"/>
    <w:rsid w:val="00670091"/>
    <w:rsid w:val="00670820"/>
    <w:rsid w:val="006A3664"/>
    <w:rsid w:val="006E0484"/>
    <w:rsid w:val="006F4DBB"/>
    <w:rsid w:val="0080498B"/>
    <w:rsid w:val="00830C8D"/>
    <w:rsid w:val="0085212D"/>
    <w:rsid w:val="008547DF"/>
    <w:rsid w:val="00856867"/>
    <w:rsid w:val="009854A7"/>
    <w:rsid w:val="00A20ED4"/>
    <w:rsid w:val="00A62533"/>
    <w:rsid w:val="00A6281B"/>
    <w:rsid w:val="00AC3135"/>
    <w:rsid w:val="00B02C11"/>
    <w:rsid w:val="00B3639D"/>
    <w:rsid w:val="00B83E52"/>
    <w:rsid w:val="00BF7AEC"/>
    <w:rsid w:val="00C07758"/>
    <w:rsid w:val="00C363CD"/>
    <w:rsid w:val="00C85C76"/>
    <w:rsid w:val="00DA362F"/>
    <w:rsid w:val="00E211E7"/>
    <w:rsid w:val="00E554B1"/>
    <w:rsid w:val="00E73095"/>
    <w:rsid w:val="00F04941"/>
    <w:rsid w:val="00F35A4E"/>
    <w:rsid w:val="00F36C44"/>
    <w:rsid w:val="00F738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3135"/>
  </w:style>
  <w:style w:type="paragraph" w:customStyle="1" w:styleId="28F49EE07D47458A9D2667D26F98F881">
    <w:name w:val="28F49EE07D47458A9D2667D26F98F881"/>
    <w:rsid w:val="00AC3135"/>
  </w:style>
  <w:style w:type="paragraph" w:customStyle="1" w:styleId="BC67435B8E13483EB4CF45A60F4A0120">
    <w:name w:val="BC67435B8E13483EB4CF45A60F4A0120"/>
    <w:rsid w:val="00AC3135"/>
  </w:style>
  <w:style w:type="paragraph" w:customStyle="1" w:styleId="2BFE96D6DA40419C8954B937D5F29009">
    <w:name w:val="2BFE96D6DA40419C8954B937D5F29009"/>
    <w:rsid w:val="00AC3135"/>
  </w:style>
  <w:style w:type="paragraph" w:customStyle="1" w:styleId="108F09CF239D4C2F90BD946C4E6479EC">
    <w:name w:val="108F09CF239D4C2F90BD946C4E6479EC"/>
    <w:rsid w:val="00AC3135"/>
  </w:style>
  <w:style w:type="paragraph" w:customStyle="1" w:styleId="8E4ADB47CA574B73991AA2E7C937BF06">
    <w:name w:val="8E4ADB47CA574B73991AA2E7C937BF06"/>
    <w:rsid w:val="00AC3135"/>
  </w:style>
  <w:style w:type="paragraph" w:customStyle="1" w:styleId="DD0D5771A5504AAFA336D32E0FFF4528">
    <w:name w:val="DD0D5771A5504AAFA336D32E0FFF4528"/>
    <w:rsid w:val="00AC3135"/>
  </w:style>
  <w:style w:type="paragraph" w:customStyle="1" w:styleId="42B08986DEB847C7942794B143E52514">
    <w:name w:val="42B08986DEB847C7942794B143E52514"/>
    <w:rsid w:val="00AC3135"/>
  </w:style>
  <w:style w:type="paragraph" w:customStyle="1" w:styleId="20743A747D324894A59972123BD2A2E9">
    <w:name w:val="20743A747D324894A59972123BD2A2E9"/>
    <w:rsid w:val="00AC3135"/>
  </w:style>
  <w:style w:type="paragraph" w:customStyle="1" w:styleId="6B74F5EADD1E4CBB8D66FDD12BB0C4D3">
    <w:name w:val="6B74F5EADD1E4CBB8D66FDD12BB0C4D3"/>
    <w:rsid w:val="00AC3135"/>
  </w:style>
  <w:style w:type="paragraph" w:customStyle="1" w:styleId="6379B9221BE8444BB53748A9C95960C6">
    <w:name w:val="6379B9221BE8444BB53748A9C95960C6"/>
    <w:rsid w:val="00AC3135"/>
  </w:style>
  <w:style w:type="paragraph" w:customStyle="1" w:styleId="21AF607F6E1B419C9F171E85C42B03DA">
    <w:name w:val="21AF607F6E1B419C9F171E85C42B03DA"/>
    <w:rsid w:val="00AC3135"/>
  </w:style>
  <w:style w:type="paragraph" w:customStyle="1" w:styleId="E31729C139B146FFA4C9E7CA70BF6193">
    <w:name w:val="E31729C139B146FFA4C9E7CA70BF6193"/>
    <w:rsid w:val="00AC3135"/>
  </w:style>
  <w:style w:type="paragraph" w:customStyle="1" w:styleId="F20E17C097E64B8BBB52E9361369E832">
    <w:name w:val="F20E17C097E64B8BBB52E9361369E832"/>
    <w:rsid w:val="00AC3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018E9E5051744ABF22512E5FF13109" ma:contentTypeVersion="3" ma:contentTypeDescription="Create a new document." ma:contentTypeScope="" ma:versionID="3d563a946c0306584c84eb09b94357ec">
  <xsd:schema xmlns:xsd="http://www.w3.org/2001/XMLSchema" xmlns:xs="http://www.w3.org/2001/XMLSchema" xmlns:p="http://schemas.microsoft.com/office/2006/metadata/properties" xmlns:ns2="ada98f5a-a740-4799-8252-5a3f447098bc" xmlns:ns3="7f2c557f-1f9a-4793-9113-2d30a9b6f7fc" xmlns:ns4="0539bd39-055b-4247-9f90-d47632e9ec84" targetNamespace="http://schemas.microsoft.com/office/2006/metadata/properties" ma:root="true" ma:fieldsID="01e01b637178fbd276dc60ffe78151e9" ns2:_="" ns3:_="" ns4:_="">
    <xsd:import namespace="ada98f5a-a740-4799-8252-5a3f447098bc"/>
    <xsd:import namespace="7f2c557f-1f9a-4793-9113-2d30a9b6f7fc"/>
    <xsd:import namespace="0539bd39-055b-4247-9f90-d47632e9ec8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c557f-1f9a-4793-9113-2d30a9b6f7f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39bd39-055b-4247-9f90-d47632e9ec84" elementFormDefault="qualified">
    <xsd:import namespace="http://schemas.microsoft.com/office/2006/documentManagement/types"/>
    <xsd:import namespace="http://schemas.microsoft.com/office/infopath/2007/PartnerControls"/>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9B6D11-6F92-4143-8637-96BC0D7E0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a98f5a-a740-4799-8252-5a3f447098bc"/>
    <ds:schemaRef ds:uri="7f2c557f-1f9a-4793-9113-2d30a9b6f7fc"/>
    <ds:schemaRef ds:uri="0539bd39-055b-4247-9f90-d47632e9e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5ABF42-1E45-42BA-9ECB-8E623F58C3AC}">
  <ds:schemaRefs>
    <ds:schemaRef ds:uri="http://schemas.openxmlformats.org/officeDocument/2006/bibliography"/>
  </ds:schemaRefs>
</ds:datastoreItem>
</file>

<file path=customXml/itemProps3.xml><?xml version="1.0" encoding="utf-8"?>
<ds:datastoreItem xmlns:ds="http://schemas.openxmlformats.org/officeDocument/2006/customXml" ds:itemID="{6890AF8D-05F9-421D-B827-8448583491A7}">
  <ds:schemaRefs>
    <ds:schemaRef ds:uri="http://schemas.microsoft.com/sharepoint/v3/contenttype/forms"/>
  </ds:schemaRefs>
</ds:datastoreItem>
</file>

<file path=customXml/itemProps4.xml><?xml version="1.0" encoding="utf-8"?>
<ds:datastoreItem xmlns:ds="http://schemas.openxmlformats.org/officeDocument/2006/customXml" ds:itemID="{FD7862ED-8650-42E9-AFD3-9E2B7BDDD8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Pages>
  <Words>9716</Words>
  <Characters>55387</Characters>
  <Application>Microsoft Office Word</Application>
  <DocSecurity>4</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64974</CharactersWithSpaces>
  <SharedDoc>false</SharedDoc>
  <HLinks>
    <vt:vector size="192" baseType="variant">
      <vt:variant>
        <vt:i4>6488188</vt:i4>
      </vt:variant>
      <vt:variant>
        <vt:i4>144</vt:i4>
      </vt:variant>
      <vt:variant>
        <vt:i4>0</vt:i4>
      </vt:variant>
      <vt:variant>
        <vt:i4>5</vt:i4>
      </vt:variant>
      <vt:variant>
        <vt:lpwstr>https://www.ofgem.gov.uk/publications/common-information-model-cim-regulatory-approach-and-long-term-development-statement</vt:lpwstr>
      </vt:variant>
      <vt:variant>
        <vt:lpwstr/>
      </vt:variant>
      <vt:variant>
        <vt:i4>1966173</vt:i4>
      </vt:variant>
      <vt:variant>
        <vt:i4>141</vt:i4>
      </vt:variant>
      <vt:variant>
        <vt:i4>0</vt:i4>
      </vt:variant>
      <vt:variant>
        <vt:i4>5</vt:i4>
      </vt:variant>
      <vt:variant>
        <vt:lpwstr>mailto:https://www.ofgem.gov.uk/publications/common-information-model-cim-regulatory-approach-and-long-term-development-statement</vt:lpwstr>
      </vt:variant>
      <vt:variant>
        <vt:lpwstr/>
      </vt:variant>
      <vt:variant>
        <vt:i4>3145845</vt:i4>
      </vt:variant>
      <vt:variant>
        <vt:i4>138</vt:i4>
      </vt:variant>
      <vt:variant>
        <vt:i4>0</vt:i4>
      </vt:variant>
      <vt:variant>
        <vt:i4>5</vt:i4>
      </vt:variant>
      <vt:variant>
        <vt:lpwstr>https://www.energynetworks.org/publications/on19-ws1b-p4-schedule-5-enhanced-node-data</vt:lpwstr>
      </vt:variant>
      <vt:variant>
        <vt:lpwstr/>
      </vt:variant>
      <vt:variant>
        <vt:i4>81</vt:i4>
      </vt:variant>
      <vt:variant>
        <vt:i4>135</vt:i4>
      </vt:variant>
      <vt:variant>
        <vt:i4>0</vt:i4>
      </vt:variant>
      <vt:variant>
        <vt:i4>5</vt:i4>
      </vt:variant>
      <vt:variant>
        <vt:lpwstr>https://www.energynetworks.org/publications/on19-ws1b-p4-enhanced-schedule-11</vt:lpwstr>
      </vt:variant>
      <vt:variant>
        <vt:lpwstr/>
      </vt:variant>
      <vt:variant>
        <vt:i4>2097202</vt:i4>
      </vt:variant>
      <vt:variant>
        <vt:i4>132</vt:i4>
      </vt:variant>
      <vt:variant>
        <vt:i4>0</vt:i4>
      </vt:variant>
      <vt:variant>
        <vt:i4>5</vt:i4>
      </vt:variant>
      <vt:variant>
        <vt:lpwstr>https://www.energynetworks.org/assets/images/Resource library/ON19-WS1B-P4 Data Scope - Final Report (PUBLISHED).pdf?1718889330</vt:lpwstr>
      </vt:variant>
      <vt:variant>
        <vt:lpwstr/>
      </vt:variant>
      <vt:variant>
        <vt:i4>1966110</vt:i4>
      </vt:variant>
      <vt:variant>
        <vt:i4>129</vt:i4>
      </vt:variant>
      <vt:variant>
        <vt:i4>0</vt:i4>
      </vt:variant>
      <vt:variant>
        <vt:i4>5</vt:i4>
      </vt:variant>
      <vt:variant>
        <vt:lpwstr>https://www.neso.energy/industry-information/codes/sqss/modifications/gsr029-review-demand-connection-criteria-align-erec-p27</vt:lpwstr>
      </vt:variant>
      <vt:variant>
        <vt:lpwstr/>
      </vt:variant>
      <vt:variant>
        <vt:i4>2162720</vt:i4>
      </vt:variant>
      <vt:variant>
        <vt:i4>126</vt:i4>
      </vt:variant>
      <vt:variant>
        <vt:i4>0</vt:i4>
      </vt:variant>
      <vt:variant>
        <vt:i4>5</vt:i4>
      </vt:variant>
      <vt:variant>
        <vt:lpwstr>https://www.neso.energy/industry-information/codes/gc/modifications/gc0117-improving-transparency-and-consistency-access-arrangements-across-gb-creation-pan-gb-commonality-power-station-requirements</vt:lpwstr>
      </vt:variant>
      <vt:variant>
        <vt:lpwstr/>
      </vt:variant>
      <vt:variant>
        <vt:i4>393311</vt:i4>
      </vt:variant>
      <vt:variant>
        <vt:i4>123</vt:i4>
      </vt:variant>
      <vt:variant>
        <vt:i4>0</vt:i4>
      </vt:variant>
      <vt:variant>
        <vt:i4>5</vt:i4>
      </vt:variant>
      <vt:variant>
        <vt:lpwstr>https://www.neso.energy/industry-information/codes/cusc/modifications/cmp434-implementing-connections-reform</vt:lpwstr>
      </vt:variant>
      <vt:variant>
        <vt:lpwstr/>
      </vt:variant>
      <vt:variant>
        <vt:i4>6422569</vt:i4>
      </vt:variant>
      <vt:variant>
        <vt:i4>120</vt:i4>
      </vt:variant>
      <vt:variant>
        <vt:i4>0</vt:i4>
      </vt:variant>
      <vt:variant>
        <vt:i4>5</vt:i4>
      </vt:variant>
      <vt:variant>
        <vt:lpwstr>https://www.neso.energy/industry-information/codes/cusc/modifications/cmp328-connections-triggering-distribution-impact-assessment</vt:lpwstr>
      </vt:variant>
      <vt:variant>
        <vt:lpwstr/>
      </vt:variant>
      <vt:variant>
        <vt:i4>393311</vt:i4>
      </vt:variant>
      <vt:variant>
        <vt:i4>117</vt:i4>
      </vt:variant>
      <vt:variant>
        <vt:i4>0</vt:i4>
      </vt:variant>
      <vt:variant>
        <vt:i4>5</vt:i4>
      </vt:variant>
      <vt:variant>
        <vt:lpwstr>https://www.neso.energy/industry-information/codes/cusc/modifications/cmp298-updating-statement-works-process-facilitate-aggregated-assessment-relevant-and-collectively-relevant-embedded-generation</vt:lpwstr>
      </vt:variant>
      <vt:variant>
        <vt:lpwstr/>
      </vt:variant>
      <vt:variant>
        <vt:i4>393311</vt:i4>
      </vt:variant>
      <vt:variant>
        <vt:i4>114</vt:i4>
      </vt:variant>
      <vt:variant>
        <vt:i4>0</vt:i4>
      </vt:variant>
      <vt:variant>
        <vt:i4>5</vt:i4>
      </vt:variant>
      <vt:variant>
        <vt:lpwstr>https://www.neso.energy/industry-information/codes/cusc/modifications/cmp434-implementing-connections-reform</vt:lpwstr>
      </vt:variant>
      <vt:variant>
        <vt:lpwstr/>
      </vt:variant>
      <vt:variant>
        <vt:i4>6422569</vt:i4>
      </vt:variant>
      <vt:variant>
        <vt:i4>111</vt:i4>
      </vt:variant>
      <vt:variant>
        <vt:i4>0</vt:i4>
      </vt:variant>
      <vt:variant>
        <vt:i4>5</vt:i4>
      </vt:variant>
      <vt:variant>
        <vt:lpwstr>https://www.neso.energy/industry-information/codes/cusc/modifications/cmp328-connections-triggering-distribution-impact-assessment</vt:lpwstr>
      </vt:variant>
      <vt:variant>
        <vt:lpwstr/>
      </vt:variant>
      <vt:variant>
        <vt:i4>2424888</vt:i4>
      </vt:variant>
      <vt:variant>
        <vt:i4>108</vt:i4>
      </vt:variant>
      <vt:variant>
        <vt:i4>0</vt:i4>
      </vt:variant>
      <vt:variant>
        <vt:i4>5</vt:i4>
      </vt:variant>
      <vt:variant>
        <vt:lpwstr>https://www.neso.energy/industry-information/codes/grid-code-gc/grid-code-documents</vt:lpwstr>
      </vt:variant>
      <vt:variant>
        <vt:lpwstr/>
      </vt:variant>
      <vt:variant>
        <vt:i4>2687077</vt:i4>
      </vt:variant>
      <vt:variant>
        <vt:i4>102</vt:i4>
      </vt:variant>
      <vt:variant>
        <vt:i4>0</vt:i4>
      </vt:variant>
      <vt:variant>
        <vt:i4>5</vt:i4>
      </vt:variant>
      <vt:variant>
        <vt:lpwstr>https://www.ofgem.gov.uk/sites/default/files/2022-01/The Common Information Model %28CIM%29 regulatory approach and the Long Term Development Statement.pdf</vt:lpwstr>
      </vt:variant>
      <vt:variant>
        <vt:lpwstr/>
      </vt:variant>
      <vt:variant>
        <vt:i4>1572889</vt:i4>
      </vt:variant>
      <vt:variant>
        <vt:i4>99</vt:i4>
      </vt:variant>
      <vt:variant>
        <vt:i4>0</vt:i4>
      </vt:variant>
      <vt:variant>
        <vt:i4>5</vt:i4>
      </vt:variant>
      <vt:variant>
        <vt:lpwstr>https://www.neso.energy/document/346896/download</vt:lpwstr>
      </vt:variant>
      <vt:variant>
        <vt:lpwstr/>
      </vt:variant>
      <vt:variant>
        <vt:i4>1179703</vt:i4>
      </vt:variant>
      <vt:variant>
        <vt:i4>86</vt:i4>
      </vt:variant>
      <vt:variant>
        <vt:i4>0</vt:i4>
      </vt:variant>
      <vt:variant>
        <vt:i4>5</vt:i4>
      </vt:variant>
      <vt:variant>
        <vt:lpwstr/>
      </vt:variant>
      <vt:variant>
        <vt:lpwstr>_Toc203051342</vt:lpwstr>
      </vt:variant>
      <vt:variant>
        <vt:i4>1179703</vt:i4>
      </vt:variant>
      <vt:variant>
        <vt:i4>80</vt:i4>
      </vt:variant>
      <vt:variant>
        <vt:i4>0</vt:i4>
      </vt:variant>
      <vt:variant>
        <vt:i4>5</vt:i4>
      </vt:variant>
      <vt:variant>
        <vt:lpwstr/>
      </vt:variant>
      <vt:variant>
        <vt:lpwstr>_Toc203051341</vt:lpwstr>
      </vt:variant>
      <vt:variant>
        <vt:i4>1179703</vt:i4>
      </vt:variant>
      <vt:variant>
        <vt:i4>74</vt:i4>
      </vt:variant>
      <vt:variant>
        <vt:i4>0</vt:i4>
      </vt:variant>
      <vt:variant>
        <vt:i4>5</vt:i4>
      </vt:variant>
      <vt:variant>
        <vt:lpwstr/>
      </vt:variant>
      <vt:variant>
        <vt:lpwstr>_Toc203051340</vt:lpwstr>
      </vt:variant>
      <vt:variant>
        <vt:i4>1376311</vt:i4>
      </vt:variant>
      <vt:variant>
        <vt:i4>68</vt:i4>
      </vt:variant>
      <vt:variant>
        <vt:i4>0</vt:i4>
      </vt:variant>
      <vt:variant>
        <vt:i4>5</vt:i4>
      </vt:variant>
      <vt:variant>
        <vt:lpwstr/>
      </vt:variant>
      <vt:variant>
        <vt:lpwstr>_Toc203051339</vt:lpwstr>
      </vt:variant>
      <vt:variant>
        <vt:i4>1376311</vt:i4>
      </vt:variant>
      <vt:variant>
        <vt:i4>62</vt:i4>
      </vt:variant>
      <vt:variant>
        <vt:i4>0</vt:i4>
      </vt:variant>
      <vt:variant>
        <vt:i4>5</vt:i4>
      </vt:variant>
      <vt:variant>
        <vt:lpwstr/>
      </vt:variant>
      <vt:variant>
        <vt:lpwstr>_Toc203051338</vt:lpwstr>
      </vt:variant>
      <vt:variant>
        <vt:i4>1376311</vt:i4>
      </vt:variant>
      <vt:variant>
        <vt:i4>56</vt:i4>
      </vt:variant>
      <vt:variant>
        <vt:i4>0</vt:i4>
      </vt:variant>
      <vt:variant>
        <vt:i4>5</vt:i4>
      </vt:variant>
      <vt:variant>
        <vt:lpwstr/>
      </vt:variant>
      <vt:variant>
        <vt:lpwstr>_Toc203051337</vt:lpwstr>
      </vt:variant>
      <vt:variant>
        <vt:i4>1376311</vt:i4>
      </vt:variant>
      <vt:variant>
        <vt:i4>50</vt:i4>
      </vt:variant>
      <vt:variant>
        <vt:i4>0</vt:i4>
      </vt:variant>
      <vt:variant>
        <vt:i4>5</vt:i4>
      </vt:variant>
      <vt:variant>
        <vt:lpwstr/>
      </vt:variant>
      <vt:variant>
        <vt:lpwstr>_Toc203051336</vt:lpwstr>
      </vt:variant>
      <vt:variant>
        <vt:i4>1376311</vt:i4>
      </vt:variant>
      <vt:variant>
        <vt:i4>44</vt:i4>
      </vt:variant>
      <vt:variant>
        <vt:i4>0</vt:i4>
      </vt:variant>
      <vt:variant>
        <vt:i4>5</vt:i4>
      </vt:variant>
      <vt:variant>
        <vt:lpwstr/>
      </vt:variant>
      <vt:variant>
        <vt:lpwstr>_Toc203051335</vt:lpwstr>
      </vt:variant>
      <vt:variant>
        <vt:i4>1376311</vt:i4>
      </vt:variant>
      <vt:variant>
        <vt:i4>38</vt:i4>
      </vt:variant>
      <vt:variant>
        <vt:i4>0</vt:i4>
      </vt:variant>
      <vt:variant>
        <vt:i4>5</vt:i4>
      </vt:variant>
      <vt:variant>
        <vt:lpwstr/>
      </vt:variant>
      <vt:variant>
        <vt:lpwstr>_Toc203051334</vt:lpwstr>
      </vt:variant>
      <vt:variant>
        <vt:i4>1376311</vt:i4>
      </vt:variant>
      <vt:variant>
        <vt:i4>32</vt:i4>
      </vt:variant>
      <vt:variant>
        <vt:i4>0</vt:i4>
      </vt:variant>
      <vt:variant>
        <vt:i4>5</vt:i4>
      </vt:variant>
      <vt:variant>
        <vt:lpwstr/>
      </vt:variant>
      <vt:variant>
        <vt:lpwstr>_Toc203051333</vt:lpwstr>
      </vt:variant>
      <vt:variant>
        <vt:i4>1376311</vt:i4>
      </vt:variant>
      <vt:variant>
        <vt:i4>26</vt:i4>
      </vt:variant>
      <vt:variant>
        <vt:i4>0</vt:i4>
      </vt:variant>
      <vt:variant>
        <vt:i4>5</vt:i4>
      </vt:variant>
      <vt:variant>
        <vt:lpwstr/>
      </vt:variant>
      <vt:variant>
        <vt:lpwstr>_Toc203051332</vt:lpwstr>
      </vt:variant>
      <vt:variant>
        <vt:i4>1376311</vt:i4>
      </vt:variant>
      <vt:variant>
        <vt:i4>20</vt:i4>
      </vt:variant>
      <vt:variant>
        <vt:i4>0</vt:i4>
      </vt:variant>
      <vt:variant>
        <vt:i4>5</vt:i4>
      </vt:variant>
      <vt:variant>
        <vt:lpwstr/>
      </vt:variant>
      <vt:variant>
        <vt:lpwstr>_Toc203051331</vt:lpwstr>
      </vt:variant>
      <vt:variant>
        <vt:i4>1376311</vt:i4>
      </vt:variant>
      <vt:variant>
        <vt:i4>14</vt:i4>
      </vt:variant>
      <vt:variant>
        <vt:i4>0</vt:i4>
      </vt:variant>
      <vt:variant>
        <vt:i4>5</vt:i4>
      </vt:variant>
      <vt:variant>
        <vt:lpwstr/>
      </vt:variant>
      <vt:variant>
        <vt:lpwstr>_Toc203051330</vt:lpwstr>
      </vt:variant>
      <vt:variant>
        <vt:i4>4718646</vt:i4>
      </vt:variant>
      <vt:variant>
        <vt:i4>9</vt:i4>
      </vt:variant>
      <vt:variant>
        <vt:i4>0</vt:i4>
      </vt:variant>
      <vt:variant>
        <vt:i4>5</vt:i4>
      </vt:variant>
      <vt:variant>
        <vt:lpwstr>mailto:Jessica.Rivalland@neso.energy</vt:lpwstr>
      </vt:variant>
      <vt:variant>
        <vt:lpwstr/>
      </vt:variant>
      <vt:variant>
        <vt:i4>3932160</vt:i4>
      </vt:variant>
      <vt:variant>
        <vt:i4>6</vt:i4>
      </vt:variant>
      <vt:variant>
        <vt:i4>0</vt:i4>
      </vt:variant>
      <vt:variant>
        <vt:i4>5</vt:i4>
      </vt:variant>
      <vt:variant>
        <vt:lpwstr>mailto:Ian.Povey@enwl.co.uk</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Stuart McLarnon [NESO]</cp:lastModifiedBy>
  <cp:revision>121</cp:revision>
  <cp:lastPrinted>2020-06-02T06:47:00Z</cp:lastPrinted>
  <dcterms:created xsi:type="dcterms:W3CDTF">2025-07-10T16:59:00Z</dcterms:created>
  <dcterms:modified xsi:type="dcterms:W3CDTF">2025-08-01T09:07:00Z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0x01010098018E9E5051744ABF22512E5FF13109</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351fd16961aeddf5fc8a65e6365e327b6ed195e017f1ae5f66df60201c03bf99</vt:lpwstr>
  </property>
</Properties>
</file>